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9212" w:type="dxa"/>
        <w:tblInd w:w="-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12"/>
      </w:tblGrid>
      <w:tr w:rsidR="0060783F" w:rsidRPr="0064737E" w14:paraId="35C44C97" w14:textId="77777777" w:rsidTr="007F2EF7">
        <w:trPr>
          <w:trHeight w:val="3119"/>
        </w:trPr>
        <w:tc>
          <w:tcPr>
            <w:tcW w:w="9212" w:type="dxa"/>
          </w:tcPr>
          <w:p w14:paraId="7281981C" w14:textId="3302BD8D" w:rsidR="00FB1028" w:rsidRPr="0064737E" w:rsidRDefault="007F2EF7" w:rsidP="00C21BB2">
            <w:pPr>
              <w:pStyle w:val="Documentname"/>
            </w:pPr>
            <w:r w:rsidRPr="0064737E">
              <w:t>BASIC</w:t>
            </w:r>
            <w:r w:rsidR="00C21BB2" w:rsidRPr="0064737E">
              <w:t xml:space="preserve"> Documents</w:t>
            </w:r>
          </w:p>
          <w:p w14:paraId="769A066A" w14:textId="77777777" w:rsidR="005E79D6" w:rsidRPr="0064737E" w:rsidRDefault="005E79D6" w:rsidP="00481072">
            <w:pPr>
              <w:pStyle w:val="Corpsdetexte"/>
            </w:pPr>
          </w:p>
          <w:p w14:paraId="0DF5106A" w14:textId="77777777" w:rsidR="005E79D6" w:rsidRPr="0064737E" w:rsidRDefault="005E79D6" w:rsidP="00481072">
            <w:pPr>
              <w:pStyle w:val="Corpsdetexte"/>
            </w:pPr>
          </w:p>
          <w:p w14:paraId="09B835C6" w14:textId="77777777" w:rsidR="00481072" w:rsidRPr="0064737E" w:rsidRDefault="00481072" w:rsidP="00481072">
            <w:pPr>
              <w:pStyle w:val="Corpsdetexte"/>
            </w:pPr>
          </w:p>
          <w:p w14:paraId="7AF39337" w14:textId="77777777" w:rsidR="00481072" w:rsidRPr="0064737E" w:rsidRDefault="00481072" w:rsidP="00481072">
            <w:pPr>
              <w:pStyle w:val="Corpsdetexte"/>
            </w:pPr>
          </w:p>
          <w:p w14:paraId="6D639E36" w14:textId="77777777" w:rsidR="00481072" w:rsidRPr="0064737E" w:rsidRDefault="00481072" w:rsidP="00481072">
            <w:pPr>
              <w:pStyle w:val="Corpsdetexte"/>
            </w:pPr>
          </w:p>
          <w:p w14:paraId="21B979ED" w14:textId="77777777" w:rsidR="00481072" w:rsidRPr="0064737E" w:rsidRDefault="00481072" w:rsidP="00481072">
            <w:pPr>
              <w:pStyle w:val="Corpsdetexte"/>
            </w:pPr>
          </w:p>
          <w:p w14:paraId="638739C2" w14:textId="77777777" w:rsidR="00481072" w:rsidRPr="0064737E" w:rsidRDefault="00481072" w:rsidP="00481072">
            <w:pPr>
              <w:pStyle w:val="Corpsdetexte"/>
            </w:pPr>
          </w:p>
          <w:p w14:paraId="55BFBE50" w14:textId="77777777" w:rsidR="00481072" w:rsidRPr="0064737E" w:rsidRDefault="00481072" w:rsidP="00481072">
            <w:pPr>
              <w:pStyle w:val="Corpsdetexte"/>
            </w:pPr>
          </w:p>
          <w:p w14:paraId="6DC5B909" w14:textId="77777777" w:rsidR="007F2EF7" w:rsidRPr="0064737E" w:rsidRDefault="007F2EF7" w:rsidP="00481072">
            <w:pPr>
              <w:pStyle w:val="Corpsdetexte"/>
            </w:pPr>
          </w:p>
          <w:p w14:paraId="55588268" w14:textId="77777777" w:rsidR="007F2EF7" w:rsidRPr="0064737E" w:rsidRDefault="007F2EF7" w:rsidP="00481072">
            <w:pPr>
              <w:pStyle w:val="Corpsdetexte"/>
            </w:pPr>
          </w:p>
          <w:p w14:paraId="3F8FBE9A" w14:textId="77777777" w:rsidR="007F2EF7" w:rsidRPr="0064737E" w:rsidRDefault="007F2EF7" w:rsidP="00481072">
            <w:pPr>
              <w:pStyle w:val="Corpsdetexte"/>
            </w:pPr>
          </w:p>
          <w:p w14:paraId="37F4E00D" w14:textId="77777777" w:rsidR="00481072" w:rsidRPr="0064737E" w:rsidRDefault="00481072" w:rsidP="00481072">
            <w:pPr>
              <w:pStyle w:val="Corpsdetexte"/>
            </w:pPr>
          </w:p>
          <w:p w14:paraId="48441628" w14:textId="77777777" w:rsidR="00481072" w:rsidRPr="0064737E" w:rsidRDefault="00481072" w:rsidP="00481072">
            <w:pPr>
              <w:pStyle w:val="Corpsdetexte"/>
            </w:pPr>
          </w:p>
          <w:p w14:paraId="2B742CA1" w14:textId="77777777" w:rsidR="00481072" w:rsidRPr="0064737E" w:rsidRDefault="00481072" w:rsidP="00481072">
            <w:pPr>
              <w:pStyle w:val="Corpsdetexte"/>
            </w:pPr>
          </w:p>
          <w:p w14:paraId="5A778208" w14:textId="5ACE3B2A" w:rsidR="005E79D6" w:rsidRPr="0064737E" w:rsidRDefault="0060783F" w:rsidP="0060783F">
            <w:pPr>
              <w:pStyle w:val="Editionnumber"/>
              <w:framePr w:wrap="around"/>
            </w:pPr>
            <w:r w:rsidRPr="0064737E">
              <w:t>Edition</w:t>
            </w:r>
            <w:r w:rsidR="00803697">
              <w:t xml:space="preserve"> </w:t>
            </w:r>
            <w:r w:rsidR="002149FC">
              <w:t>4</w:t>
            </w:r>
            <w:r w:rsidR="00481072" w:rsidRPr="0064737E">
              <w:t>.0</w:t>
            </w:r>
          </w:p>
        </w:tc>
      </w:tr>
      <w:tr w:rsidR="0060783F" w:rsidRPr="0064737E" w14:paraId="226A886A" w14:textId="77777777" w:rsidTr="007F2EF7">
        <w:trPr>
          <w:trHeight w:val="360"/>
        </w:trPr>
        <w:tc>
          <w:tcPr>
            <w:tcW w:w="9212" w:type="dxa"/>
          </w:tcPr>
          <w:p w14:paraId="7EF54525" w14:textId="34C09CF0" w:rsidR="00EC43B8" w:rsidRPr="0064737E" w:rsidRDefault="005A0F50" w:rsidP="00481072">
            <w:pPr>
              <w:pStyle w:val="Documentdate"/>
            </w:pPr>
            <w:r>
              <w:t>June 201</w:t>
            </w:r>
            <w:r w:rsidR="002149FC">
              <w:t>9</w:t>
            </w:r>
          </w:p>
        </w:tc>
      </w:tr>
    </w:tbl>
    <w:p w14:paraId="5B098CD1" w14:textId="7D8D1B63" w:rsidR="00EB6F3C" w:rsidRPr="0064737E" w:rsidRDefault="00693220" w:rsidP="005E79D6">
      <w:pPr>
        <w:pStyle w:val="Textedesaisie"/>
        <w:sectPr w:rsidR="00EB6F3C" w:rsidRPr="0064737E" w:rsidSect="00693220">
          <w:headerReference w:type="even" r:id="rId11"/>
          <w:headerReference w:type="default" r:id="rId12"/>
          <w:type w:val="continuous"/>
          <w:pgSz w:w="11906" w:h="16838" w:code="9"/>
          <w:pgMar w:top="7428" w:right="1418" w:bottom="567" w:left="1418" w:header="567" w:footer="567" w:gutter="0"/>
          <w:cols w:space="708"/>
          <w:docGrid w:linePitch="360"/>
        </w:sectPr>
      </w:pPr>
      <w:r w:rsidRPr="0064737E">
        <w:rPr>
          <w:noProof/>
          <w:lang w:val="da-DK" w:eastAsia="da-DK"/>
        </w:rPr>
        <mc:AlternateContent>
          <mc:Choice Requires="wps">
            <w:drawing>
              <wp:anchor distT="0" distB="0" distL="114300" distR="114300" simplePos="0" relativeHeight="251659264" behindDoc="1" locked="1" layoutInCell="1" allowOverlap="1" wp14:anchorId="748D039A" wp14:editId="60D0156B">
                <wp:simplePos x="0" y="0"/>
                <wp:positionH relativeFrom="page">
                  <wp:posOffset>215900</wp:posOffset>
                </wp:positionH>
                <wp:positionV relativeFrom="page">
                  <wp:posOffset>4410075</wp:posOffset>
                </wp:positionV>
                <wp:extent cx="7128000" cy="5562000"/>
                <wp:effectExtent l="0" t="0" r="0" b="635"/>
                <wp:wrapNone/>
                <wp:docPr id="16" name="Zone de texte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267384" w14:paraId="5F272302" w14:textId="77777777" w:rsidTr="00693220">
                              <w:trPr>
                                <w:trHeight w:hRule="exact" w:val="8760"/>
                              </w:trPr>
                              <w:tc>
                                <w:tcPr>
                                  <w:tcW w:w="11230" w:type="dxa"/>
                                  <w:tcBorders>
                                    <w:top w:val="nil"/>
                                    <w:left w:val="nil"/>
                                    <w:bottom w:val="nil"/>
                                    <w:right w:val="nil"/>
                                  </w:tcBorders>
                                </w:tcPr>
                                <w:p w14:paraId="0CD8404B" w14:textId="77777777" w:rsidR="00267384" w:rsidRPr="00EC43B8" w:rsidRDefault="00267384" w:rsidP="00EC43B8">
                                  <w:pPr>
                                    <w:pStyle w:val="Visuel"/>
                                  </w:pPr>
                                  <w:r w:rsidRPr="00EC43B8">
                                    <w:rPr>
                                      <w:lang w:val="da-DK" w:eastAsia="da-DK"/>
                                    </w:rPr>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3">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267384" w:rsidRDefault="00267384"/>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8D039A" id="_x0000_t202" coordsize="21600,21600" o:spt="202" path="m,l,21600r21600,l21600,xe">
                <v:stroke joinstyle="miter"/>
                <v:path gradientshapeok="t" o:connecttype="rect"/>
              </v:shapetype>
              <v:shape id="Zone de texte 16" o:spid="_x0000_s1026" type="#_x0000_t202" style="position:absolute;margin-left:17pt;margin-top:347.25pt;width:561.25pt;height:437.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" filled="f" stroked="f" strokeweight=".5pt">
                <v:textbox inset="0,0,0,0">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267384" w14:paraId="5F272302" w14:textId="77777777" w:rsidTr="00693220">
                        <w:trPr>
                          <w:trHeight w:hRule="exact" w:val="8760"/>
                        </w:trPr>
                        <w:tc>
                          <w:tcPr>
                            <w:tcW w:w="11230" w:type="dxa"/>
                            <w:tcBorders>
                              <w:top w:val="nil"/>
                              <w:left w:val="nil"/>
                              <w:bottom w:val="nil"/>
                              <w:right w:val="nil"/>
                            </w:tcBorders>
                          </w:tcPr>
                          <w:p w14:paraId="0CD8404B" w14:textId="77777777" w:rsidR="00267384" w:rsidRPr="00EC43B8" w:rsidRDefault="00267384" w:rsidP="00EC43B8">
                            <w:pPr>
                              <w:pStyle w:val="Visuel"/>
                            </w:pPr>
                            <w:r w:rsidRPr="00EC43B8">
                              <w:rPr>
                                <w:lang w:val="da-DK" w:eastAsia="da-DK"/>
                              </w:rPr>
                              <w:drawing>
                                <wp:inline distT="0" distB="0" distL="0" distR="0" wp14:anchorId="6B221617" wp14:editId="15B66FD0">
                                  <wp:extent cx="7129080" cy="556272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3">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B76F28B" w14:textId="77777777" w:rsidR="00267384" w:rsidRDefault="00267384"/>
                  </w:txbxContent>
                </v:textbox>
                <w10:wrap anchorx="page" anchory="page"/>
                <w10:anchorlock/>
              </v:shape>
            </w:pict>
          </mc:Fallback>
        </mc:AlternateContent>
      </w:r>
    </w:p>
    <w:p w14:paraId="032DBEFC" w14:textId="6639AD45" w:rsidR="009362AF" w:rsidRPr="0064737E" w:rsidRDefault="009362AF" w:rsidP="003A32CD">
      <w:pPr>
        <w:pStyle w:val="ContentsRevisions"/>
        <w:outlineLvl w:val="0"/>
        <w:rPr>
          <w:rFonts w:asciiTheme="majorHAnsi" w:eastAsiaTheme="majorEastAsia" w:hAnsiTheme="majorHAnsi" w:cstheme="majorBidi"/>
          <w:color w:val="00558C" w:themeColor="accent1"/>
          <w:sz w:val="24"/>
          <w:szCs w:val="24"/>
        </w:rPr>
      </w:pPr>
      <w:bookmarkStart w:id="0" w:name="_Toc440293457"/>
      <w:r w:rsidRPr="0064737E">
        <w:lastRenderedPageBreak/>
        <w:t xml:space="preserve">Document </w:t>
      </w:r>
      <w:r w:rsidR="002149FC">
        <w:t>history</w:t>
      </w:r>
      <w:bookmarkStart w:id="1" w:name="_GoBack"/>
      <w:bookmarkEnd w:id="1"/>
    </w:p>
    <w:p w14:paraId="0D046C64" w14:textId="77777777" w:rsidR="009362AF" w:rsidRPr="0064737E" w:rsidRDefault="009362AF">
      <w:pPr>
        <w:spacing w:after="200" w:line="276" w:lineRule="auto"/>
        <w:rPr>
          <w:lang w:val="en-GB"/>
        </w:rPr>
      </w:pPr>
    </w:p>
    <w:p w14:paraId="7DBEFD90" w14:textId="4DB925DA" w:rsidR="00563788" w:rsidRPr="0064737E" w:rsidRDefault="00575697" w:rsidP="003A32CD">
      <w:pPr>
        <w:pStyle w:val="Corpsdetexte"/>
        <w:outlineLvl w:val="0"/>
        <w:rPr>
          <w:rFonts w:ascii="Arial" w:hAnsi="Arial" w:cs="Arial"/>
          <w:b/>
          <w:color w:val="00558C"/>
          <w:sz w:val="32"/>
          <w:szCs w:val="32"/>
        </w:rPr>
      </w:pPr>
      <w:r w:rsidRPr="0064737E">
        <w:t xml:space="preserve">Revisions to this IALA </w:t>
      </w:r>
      <w:r w:rsidR="002149FC">
        <w:t>d</w:t>
      </w:r>
      <w:r w:rsidRPr="0064737E">
        <w:t>ocument are to be noted in the table prior to the issue of a revised document.</w:t>
      </w:r>
    </w:p>
    <w:p w14:paraId="06DC611D" w14:textId="77777777" w:rsidR="00575697" w:rsidRPr="0064737E" w:rsidRDefault="00575697" w:rsidP="00563788">
      <w:pPr>
        <w:jc w:val="both"/>
        <w:rPr>
          <w:rFonts w:ascii="Arial" w:hAnsi="Arial" w:cs="Arial"/>
          <w:b/>
          <w:color w:val="00558C"/>
          <w:sz w:val="32"/>
          <w:szCs w:val="32"/>
          <w:lang w:val="en-GB"/>
        </w:rPr>
      </w:pPr>
    </w:p>
    <w:p w14:paraId="231267DA" w14:textId="77777777" w:rsidR="00563788" w:rsidRPr="0064737E" w:rsidRDefault="00563788" w:rsidP="003A32CD">
      <w:pPr>
        <w:jc w:val="both"/>
        <w:outlineLvl w:val="0"/>
        <w:rPr>
          <w:rFonts w:cs="Arial"/>
          <w:i/>
          <w:color w:val="00558C"/>
          <w:lang w:val="en-GB"/>
        </w:rPr>
      </w:pPr>
      <w:r w:rsidRPr="0064737E">
        <w:rPr>
          <w:rFonts w:cs="Arial"/>
          <w:b/>
          <w:color w:val="00558C"/>
          <w:sz w:val="32"/>
          <w:szCs w:val="32"/>
          <w:lang w:val="en-GB"/>
        </w:rPr>
        <w:t>Document Authorization</w:t>
      </w:r>
    </w:p>
    <w:tbl>
      <w:tblPr>
        <w:tblW w:w="5109" w:type="pct"/>
        <w:tblInd w:w="-8" w:type="dxa"/>
        <w:tblBorders>
          <w:top w:val="single" w:sz="6" w:space="0" w:color="CCCCCC"/>
          <w:left w:val="single" w:sz="6" w:space="0" w:color="CCCCCC"/>
          <w:bottom w:val="single" w:sz="6" w:space="0" w:color="CCCCCC"/>
          <w:right w:val="single" w:sz="6" w:space="0" w:color="CCCCCC"/>
        </w:tblBorders>
        <w:tblCellMar>
          <w:top w:w="60" w:type="dxa"/>
          <w:left w:w="60" w:type="dxa"/>
          <w:bottom w:w="60" w:type="dxa"/>
          <w:right w:w="60" w:type="dxa"/>
        </w:tblCellMar>
        <w:tblLook w:val="0000" w:firstRow="0" w:lastRow="0" w:firstColumn="0" w:lastColumn="0" w:noHBand="0" w:noVBand="0"/>
      </w:tblPr>
      <w:tblGrid>
        <w:gridCol w:w="980"/>
        <w:gridCol w:w="1376"/>
        <w:gridCol w:w="1522"/>
        <w:gridCol w:w="2184"/>
        <w:gridCol w:w="1661"/>
        <w:gridCol w:w="2249"/>
      </w:tblGrid>
      <w:tr w:rsidR="00563788" w:rsidRPr="0064737E" w14:paraId="271DC118" w14:textId="77777777" w:rsidTr="00FF5D3A">
        <w:tc>
          <w:tcPr>
            <w:tcW w:w="477" w:type="pct"/>
            <w:tcBorders>
              <w:top w:val="single" w:sz="6" w:space="0" w:color="FFFFFF"/>
              <w:left w:val="single" w:sz="6" w:space="0" w:color="FFFFFF"/>
              <w:bottom w:val="single" w:sz="6" w:space="0" w:color="FFFFFF"/>
              <w:right w:val="single" w:sz="6" w:space="0" w:color="FFFFFF"/>
            </w:tcBorders>
            <w:shd w:val="clear" w:color="auto" w:fill="009FDF"/>
          </w:tcPr>
          <w:p w14:paraId="1426EC24" w14:textId="77777777" w:rsidR="00563788" w:rsidRPr="0064737E" w:rsidRDefault="00563788" w:rsidP="00B21900">
            <w:pPr>
              <w:pStyle w:val="Tableheading"/>
              <w:rPr>
                <w:lang w:val="en-GB"/>
              </w:rPr>
            </w:pPr>
            <w:r w:rsidRPr="0064737E">
              <w:rPr>
                <w:lang w:val="en-GB"/>
              </w:rPr>
              <w:t>Version</w:t>
            </w:r>
          </w:p>
        </w:tc>
        <w:tc>
          <w:tcPr>
            <w:tcW w:w="693" w:type="pct"/>
            <w:tcBorders>
              <w:top w:val="single" w:sz="6" w:space="0" w:color="FFFFFF"/>
              <w:left w:val="single" w:sz="6" w:space="0" w:color="FFFFFF"/>
              <w:bottom w:val="single" w:sz="6" w:space="0" w:color="FFFFFF"/>
              <w:right w:val="single" w:sz="6" w:space="0" w:color="FFFFFF"/>
            </w:tcBorders>
            <w:shd w:val="clear" w:color="auto" w:fill="009FDF"/>
          </w:tcPr>
          <w:p w14:paraId="343DE1AB" w14:textId="77777777" w:rsidR="00563788" w:rsidRPr="0064737E" w:rsidRDefault="00563788" w:rsidP="00B21900">
            <w:pPr>
              <w:pStyle w:val="Tableheading"/>
              <w:rPr>
                <w:lang w:val="en-GB"/>
              </w:rPr>
            </w:pPr>
            <w:r w:rsidRPr="0064737E">
              <w:rPr>
                <w:lang w:val="en-GB"/>
              </w:rPr>
              <w:t>Issue date</w:t>
            </w:r>
          </w:p>
        </w:tc>
        <w:tc>
          <w:tcPr>
            <w:tcW w:w="766" w:type="pct"/>
            <w:tcBorders>
              <w:top w:val="single" w:sz="6" w:space="0" w:color="FFFFFF"/>
              <w:left w:val="single" w:sz="6" w:space="0" w:color="FFFFFF"/>
              <w:bottom w:val="single" w:sz="6" w:space="0" w:color="FFFFFF"/>
              <w:right w:val="single" w:sz="6" w:space="0" w:color="FFFFFF"/>
            </w:tcBorders>
            <w:shd w:val="clear" w:color="auto" w:fill="009FDF"/>
          </w:tcPr>
          <w:p w14:paraId="450726A0" w14:textId="77777777" w:rsidR="00563788" w:rsidRPr="0064737E" w:rsidRDefault="00563788" w:rsidP="00B21900">
            <w:pPr>
              <w:pStyle w:val="Tableheading"/>
              <w:rPr>
                <w:lang w:val="en-GB"/>
              </w:rPr>
            </w:pPr>
            <w:r w:rsidRPr="0064737E">
              <w:rPr>
                <w:lang w:val="en-GB"/>
              </w:rPr>
              <w:t>Author</w:t>
            </w:r>
          </w:p>
        </w:tc>
        <w:tc>
          <w:tcPr>
            <w:tcW w:w="1098" w:type="pct"/>
            <w:tcBorders>
              <w:top w:val="single" w:sz="6" w:space="0" w:color="FFFFFF"/>
              <w:left w:val="single" w:sz="6" w:space="0" w:color="FFFFFF"/>
              <w:bottom w:val="single" w:sz="6" w:space="0" w:color="FFFFFF"/>
              <w:right w:val="single" w:sz="6" w:space="0" w:color="FFFFFF"/>
            </w:tcBorders>
            <w:shd w:val="clear" w:color="auto" w:fill="009FDF"/>
          </w:tcPr>
          <w:p w14:paraId="3E61A93C" w14:textId="77777777" w:rsidR="00563788" w:rsidRPr="0064737E" w:rsidRDefault="00563788" w:rsidP="00B21900">
            <w:pPr>
              <w:pStyle w:val="Tableheading"/>
              <w:rPr>
                <w:lang w:val="en-GB"/>
              </w:rPr>
            </w:pPr>
            <w:r w:rsidRPr="0064737E">
              <w:rPr>
                <w:lang w:val="en-GB"/>
              </w:rPr>
              <w:t>Nature of change</w:t>
            </w:r>
          </w:p>
        </w:tc>
        <w:tc>
          <w:tcPr>
            <w:tcW w:w="836" w:type="pct"/>
            <w:tcBorders>
              <w:top w:val="single" w:sz="6" w:space="0" w:color="FFFFFF"/>
              <w:left w:val="single" w:sz="6" w:space="0" w:color="FFFFFF"/>
              <w:bottom w:val="single" w:sz="6" w:space="0" w:color="FFFFFF"/>
              <w:right w:val="single" w:sz="6" w:space="0" w:color="FFFFFF"/>
            </w:tcBorders>
            <w:shd w:val="clear" w:color="auto" w:fill="009FDF"/>
          </w:tcPr>
          <w:p w14:paraId="43A625DC" w14:textId="77777777" w:rsidR="00563788" w:rsidRPr="0064737E" w:rsidRDefault="00563788" w:rsidP="00B21900">
            <w:pPr>
              <w:pStyle w:val="Tableheading"/>
              <w:rPr>
                <w:lang w:val="en-GB"/>
              </w:rPr>
            </w:pPr>
            <w:r w:rsidRPr="0064737E">
              <w:rPr>
                <w:lang w:val="en-GB"/>
              </w:rPr>
              <w:t>Authorized by</w:t>
            </w:r>
          </w:p>
        </w:tc>
        <w:tc>
          <w:tcPr>
            <w:tcW w:w="1131" w:type="pct"/>
            <w:tcBorders>
              <w:top w:val="single" w:sz="6" w:space="0" w:color="FFFFFF"/>
              <w:left w:val="single" w:sz="6" w:space="0" w:color="FFFFFF"/>
              <w:bottom w:val="single" w:sz="6" w:space="0" w:color="FFFFFF"/>
              <w:right w:val="single" w:sz="6" w:space="0" w:color="FFFFFF"/>
            </w:tcBorders>
            <w:shd w:val="clear" w:color="auto" w:fill="009FDF"/>
          </w:tcPr>
          <w:p w14:paraId="58073233" w14:textId="77777777" w:rsidR="00563788" w:rsidRPr="0064737E" w:rsidRDefault="00563788" w:rsidP="00B21900">
            <w:pPr>
              <w:pStyle w:val="Tableheading"/>
              <w:rPr>
                <w:lang w:val="en-GB"/>
              </w:rPr>
            </w:pPr>
            <w:r w:rsidRPr="0064737E">
              <w:rPr>
                <w:lang w:val="en-GB"/>
              </w:rPr>
              <w:t>Date of authorization</w:t>
            </w:r>
          </w:p>
        </w:tc>
      </w:tr>
      <w:tr w:rsidR="002149FC" w:rsidRPr="0064737E" w14:paraId="71DB84CC" w14:textId="77777777" w:rsidTr="00FF5D3A">
        <w:tc>
          <w:tcPr>
            <w:tcW w:w="477" w:type="pct"/>
            <w:tcBorders>
              <w:top w:val="single" w:sz="6" w:space="0" w:color="CCCCCC"/>
              <w:left w:val="single" w:sz="6" w:space="0" w:color="CCCCCC"/>
              <w:bottom w:val="single" w:sz="6" w:space="0" w:color="CCCCCC"/>
              <w:right w:val="single" w:sz="6" w:space="0" w:color="CCCCCC"/>
            </w:tcBorders>
          </w:tcPr>
          <w:p w14:paraId="50AA2254" w14:textId="0D828ABC" w:rsidR="002149FC" w:rsidRDefault="002149FC" w:rsidP="00B21900">
            <w:pPr>
              <w:pStyle w:val="Tabletext"/>
            </w:pPr>
            <w:r>
              <w:t>1</w:t>
            </w:r>
          </w:p>
        </w:tc>
        <w:tc>
          <w:tcPr>
            <w:tcW w:w="693" w:type="pct"/>
            <w:tcBorders>
              <w:top w:val="single" w:sz="6" w:space="0" w:color="CCCCCC"/>
              <w:left w:val="single" w:sz="6" w:space="0" w:color="CCCCCC"/>
              <w:bottom w:val="single" w:sz="6" w:space="0" w:color="CCCCCC"/>
              <w:right w:val="single" w:sz="6" w:space="0" w:color="CCCCCC"/>
            </w:tcBorders>
          </w:tcPr>
          <w:p w14:paraId="29F3D1ED" w14:textId="4F431AD6" w:rsidR="002149FC" w:rsidRDefault="002149FC" w:rsidP="00B94FCF">
            <w:pPr>
              <w:pStyle w:val="Tabletext"/>
            </w:pPr>
            <w:r>
              <w:t>2016-06-</w:t>
            </w:r>
            <w:r w:rsidR="00C86B01">
              <w:t>24</w:t>
            </w:r>
          </w:p>
        </w:tc>
        <w:tc>
          <w:tcPr>
            <w:tcW w:w="766" w:type="pct"/>
            <w:tcBorders>
              <w:top w:val="single" w:sz="6" w:space="0" w:color="CCCCCC"/>
              <w:left w:val="single" w:sz="6" w:space="0" w:color="CCCCCC"/>
              <w:bottom w:val="single" w:sz="6" w:space="0" w:color="CCCCCC"/>
              <w:right w:val="single" w:sz="6" w:space="0" w:color="CCCCCC"/>
            </w:tcBorders>
          </w:tcPr>
          <w:p w14:paraId="09C929AC" w14:textId="060D1117" w:rsidR="002149FC" w:rsidRDefault="006750C6" w:rsidP="00B21900">
            <w:pPr>
              <w:pStyle w:val="Tabletext"/>
            </w:pPr>
            <w:r>
              <w:t>Secretariat</w:t>
            </w:r>
          </w:p>
        </w:tc>
        <w:tc>
          <w:tcPr>
            <w:tcW w:w="1098" w:type="pct"/>
            <w:tcBorders>
              <w:top w:val="single" w:sz="6" w:space="0" w:color="CCCCCC"/>
              <w:left w:val="single" w:sz="6" w:space="0" w:color="CCCCCC"/>
              <w:bottom w:val="single" w:sz="6" w:space="0" w:color="CCCCCC"/>
              <w:right w:val="single" w:sz="6" w:space="0" w:color="CCCCCC"/>
            </w:tcBorders>
          </w:tcPr>
          <w:p w14:paraId="05506449" w14:textId="77777777" w:rsidR="002149FC" w:rsidRDefault="002149FC" w:rsidP="00B21900">
            <w:pPr>
              <w:pStyle w:val="Tabletext"/>
            </w:pPr>
          </w:p>
        </w:tc>
        <w:tc>
          <w:tcPr>
            <w:tcW w:w="836" w:type="pct"/>
            <w:tcBorders>
              <w:top w:val="single" w:sz="6" w:space="0" w:color="CCCCCC"/>
              <w:left w:val="single" w:sz="6" w:space="0" w:color="CCCCCC"/>
              <w:bottom w:val="single" w:sz="6" w:space="0" w:color="CCCCCC"/>
              <w:right w:val="single" w:sz="6" w:space="0" w:color="CCCCCC"/>
            </w:tcBorders>
          </w:tcPr>
          <w:p w14:paraId="7823EBDB" w14:textId="3F1D9653" w:rsidR="002149FC" w:rsidRDefault="002149FC" w:rsidP="00B21900">
            <w:pPr>
              <w:pStyle w:val="Tabletext"/>
            </w:pPr>
            <w:r>
              <w:t xml:space="preserve">Council </w:t>
            </w:r>
            <w:r w:rsidR="00C86B01">
              <w:t>62</w:t>
            </w:r>
          </w:p>
        </w:tc>
        <w:tc>
          <w:tcPr>
            <w:tcW w:w="1131" w:type="pct"/>
            <w:tcBorders>
              <w:top w:val="single" w:sz="6" w:space="0" w:color="CCCCCC"/>
              <w:left w:val="single" w:sz="6" w:space="0" w:color="CCCCCC"/>
              <w:bottom w:val="single" w:sz="6" w:space="0" w:color="CCCCCC"/>
              <w:right w:val="single" w:sz="6" w:space="0" w:color="CCCCCC"/>
            </w:tcBorders>
          </w:tcPr>
          <w:p w14:paraId="151C1843" w14:textId="6160DC97" w:rsidR="002149FC" w:rsidRDefault="006750C6" w:rsidP="00B94FCF">
            <w:pPr>
              <w:pStyle w:val="Tabletext"/>
            </w:pPr>
            <w:r>
              <w:t>24</w:t>
            </w:r>
            <w:r w:rsidRPr="006750C6">
              <w:rPr>
                <w:vertAlign w:val="superscript"/>
              </w:rPr>
              <w:t>th</w:t>
            </w:r>
            <w:r>
              <w:t xml:space="preserve"> June 2016</w:t>
            </w:r>
          </w:p>
        </w:tc>
      </w:tr>
      <w:tr w:rsidR="00563788" w:rsidRPr="0064737E" w14:paraId="3588E7D1" w14:textId="77777777" w:rsidTr="00FF5D3A">
        <w:tc>
          <w:tcPr>
            <w:tcW w:w="477" w:type="pct"/>
            <w:tcBorders>
              <w:top w:val="single" w:sz="6" w:space="0" w:color="CCCCCC"/>
              <w:left w:val="single" w:sz="6" w:space="0" w:color="CCCCCC"/>
              <w:bottom w:val="single" w:sz="6" w:space="0" w:color="CCCCCC"/>
              <w:right w:val="single" w:sz="6" w:space="0" w:color="CCCCCC"/>
            </w:tcBorders>
          </w:tcPr>
          <w:p w14:paraId="3B858525" w14:textId="72C9D2FD" w:rsidR="00563788" w:rsidRPr="0064737E" w:rsidRDefault="00FF5D3A" w:rsidP="00B21900">
            <w:pPr>
              <w:pStyle w:val="Tabletext"/>
            </w:pPr>
            <w:r>
              <w:t>2</w:t>
            </w:r>
          </w:p>
        </w:tc>
        <w:tc>
          <w:tcPr>
            <w:tcW w:w="693" w:type="pct"/>
            <w:tcBorders>
              <w:top w:val="single" w:sz="6" w:space="0" w:color="CCCCCC"/>
              <w:left w:val="single" w:sz="6" w:space="0" w:color="CCCCCC"/>
              <w:bottom w:val="single" w:sz="6" w:space="0" w:color="CCCCCC"/>
              <w:right w:val="single" w:sz="6" w:space="0" w:color="CCCCCC"/>
            </w:tcBorders>
          </w:tcPr>
          <w:p w14:paraId="0C51A49A" w14:textId="43B03383" w:rsidR="00563788" w:rsidRPr="0064737E" w:rsidRDefault="00FF5D3A" w:rsidP="00B94FCF">
            <w:pPr>
              <w:pStyle w:val="Tabletext"/>
            </w:pPr>
            <w:r>
              <w:t>2017-06-16</w:t>
            </w:r>
          </w:p>
        </w:tc>
        <w:tc>
          <w:tcPr>
            <w:tcW w:w="766" w:type="pct"/>
            <w:tcBorders>
              <w:top w:val="single" w:sz="6" w:space="0" w:color="CCCCCC"/>
              <w:left w:val="single" w:sz="6" w:space="0" w:color="CCCCCC"/>
              <w:bottom w:val="single" w:sz="6" w:space="0" w:color="CCCCCC"/>
              <w:right w:val="single" w:sz="6" w:space="0" w:color="CCCCCC"/>
            </w:tcBorders>
          </w:tcPr>
          <w:p w14:paraId="3324585A" w14:textId="63F40FA4" w:rsidR="00563788" w:rsidRPr="0064737E" w:rsidRDefault="006750C6" w:rsidP="00B21900">
            <w:pPr>
              <w:pStyle w:val="Tabletext"/>
            </w:pPr>
            <w:r>
              <w:t>Secretariat</w:t>
            </w:r>
          </w:p>
        </w:tc>
        <w:tc>
          <w:tcPr>
            <w:tcW w:w="1098" w:type="pct"/>
            <w:tcBorders>
              <w:top w:val="single" w:sz="6" w:space="0" w:color="CCCCCC"/>
              <w:left w:val="single" w:sz="6" w:space="0" w:color="CCCCCC"/>
              <w:bottom w:val="single" w:sz="6" w:space="0" w:color="CCCCCC"/>
              <w:right w:val="single" w:sz="6" w:space="0" w:color="CCCCCC"/>
            </w:tcBorders>
          </w:tcPr>
          <w:p w14:paraId="77E8BD30" w14:textId="77777777" w:rsidR="00563788" w:rsidRDefault="00FF5D3A" w:rsidP="00B21900">
            <w:pPr>
              <w:pStyle w:val="Tabletext"/>
            </w:pPr>
            <w:r>
              <w:t>Article 6.2</w:t>
            </w:r>
          </w:p>
          <w:p w14:paraId="145E3536" w14:textId="6E68277D" w:rsidR="00FF5D3A" w:rsidRPr="0064737E" w:rsidRDefault="00FF5D3A" w:rsidP="00B21900">
            <w:pPr>
              <w:pStyle w:val="Tabletext"/>
            </w:pPr>
            <w:r>
              <w:t>Addition of appointment and termination clause for Committee Chairs and Vice Chairs.</w:t>
            </w:r>
          </w:p>
        </w:tc>
        <w:tc>
          <w:tcPr>
            <w:tcW w:w="836" w:type="pct"/>
            <w:tcBorders>
              <w:top w:val="single" w:sz="6" w:space="0" w:color="CCCCCC"/>
              <w:left w:val="single" w:sz="6" w:space="0" w:color="CCCCCC"/>
              <w:bottom w:val="single" w:sz="6" w:space="0" w:color="CCCCCC"/>
              <w:right w:val="single" w:sz="6" w:space="0" w:color="CCCCCC"/>
            </w:tcBorders>
          </w:tcPr>
          <w:p w14:paraId="7D2C1B26" w14:textId="59CAFDAC" w:rsidR="00563788" w:rsidRPr="0064737E" w:rsidRDefault="00FF5D3A" w:rsidP="00B21900">
            <w:pPr>
              <w:pStyle w:val="Tabletext"/>
            </w:pPr>
            <w:r>
              <w:t>Council 64</w:t>
            </w:r>
          </w:p>
        </w:tc>
        <w:tc>
          <w:tcPr>
            <w:tcW w:w="1131" w:type="pct"/>
            <w:tcBorders>
              <w:top w:val="single" w:sz="6" w:space="0" w:color="CCCCCC"/>
              <w:left w:val="single" w:sz="6" w:space="0" w:color="CCCCCC"/>
              <w:bottom w:val="single" w:sz="6" w:space="0" w:color="CCCCCC"/>
              <w:right w:val="single" w:sz="6" w:space="0" w:color="CCCCCC"/>
            </w:tcBorders>
          </w:tcPr>
          <w:p w14:paraId="201A8C66" w14:textId="583576D8" w:rsidR="00563788" w:rsidRPr="0064737E" w:rsidRDefault="00FF5D3A" w:rsidP="00B94FCF">
            <w:pPr>
              <w:pStyle w:val="Tabletext"/>
            </w:pPr>
            <w:r>
              <w:t>16</w:t>
            </w:r>
            <w:r w:rsidRPr="00FF5D3A">
              <w:rPr>
                <w:vertAlign w:val="superscript"/>
              </w:rPr>
              <w:t>th</w:t>
            </w:r>
            <w:r>
              <w:t xml:space="preserve"> June 2017</w:t>
            </w:r>
          </w:p>
        </w:tc>
      </w:tr>
      <w:tr w:rsidR="00563788" w:rsidRPr="005A0F50" w14:paraId="5579B4E0" w14:textId="77777777" w:rsidTr="00FF5D3A">
        <w:tc>
          <w:tcPr>
            <w:tcW w:w="477" w:type="pct"/>
            <w:tcBorders>
              <w:top w:val="single" w:sz="6" w:space="0" w:color="CCCCCC"/>
              <w:left w:val="single" w:sz="6" w:space="0" w:color="CCCCCC"/>
              <w:bottom w:val="single" w:sz="6" w:space="0" w:color="CCCCCC"/>
              <w:right w:val="single" w:sz="6" w:space="0" w:color="CCCCCC"/>
            </w:tcBorders>
          </w:tcPr>
          <w:p w14:paraId="603210B2" w14:textId="70F448EB" w:rsidR="00563788" w:rsidRPr="005A0F50" w:rsidRDefault="005A0F50" w:rsidP="00B21900">
            <w:pPr>
              <w:pStyle w:val="Tabletext"/>
              <w:rPr>
                <w:rFonts w:cstheme="minorHAnsi"/>
                <w:szCs w:val="18"/>
              </w:rPr>
            </w:pPr>
            <w:r w:rsidRPr="005A0F50">
              <w:rPr>
                <w:rFonts w:cstheme="minorHAnsi"/>
                <w:szCs w:val="18"/>
              </w:rPr>
              <w:t>3</w:t>
            </w:r>
          </w:p>
        </w:tc>
        <w:tc>
          <w:tcPr>
            <w:tcW w:w="693" w:type="pct"/>
            <w:tcBorders>
              <w:top w:val="single" w:sz="6" w:space="0" w:color="CCCCCC"/>
              <w:left w:val="single" w:sz="6" w:space="0" w:color="CCCCCC"/>
              <w:bottom w:val="single" w:sz="6" w:space="0" w:color="CCCCCC"/>
              <w:right w:val="single" w:sz="6" w:space="0" w:color="CCCCCC"/>
            </w:tcBorders>
          </w:tcPr>
          <w:p w14:paraId="7BB75959" w14:textId="54D7581B" w:rsidR="00563788" w:rsidRPr="005A0F50" w:rsidRDefault="005A0F50" w:rsidP="00B21900">
            <w:pPr>
              <w:pStyle w:val="Tabletext"/>
              <w:rPr>
                <w:rFonts w:cstheme="minorHAnsi"/>
                <w:szCs w:val="18"/>
              </w:rPr>
            </w:pPr>
            <w:r w:rsidRPr="005A0F50">
              <w:rPr>
                <w:rFonts w:cstheme="minorHAnsi"/>
                <w:szCs w:val="18"/>
              </w:rPr>
              <w:t>2018-</w:t>
            </w:r>
            <w:r w:rsidR="002149FC">
              <w:rPr>
                <w:rFonts w:cstheme="minorHAnsi"/>
                <w:szCs w:val="18"/>
              </w:rPr>
              <w:t>05</w:t>
            </w:r>
            <w:r w:rsidRPr="005A0F50">
              <w:rPr>
                <w:rFonts w:cstheme="minorHAnsi"/>
                <w:szCs w:val="18"/>
              </w:rPr>
              <w:t>-</w:t>
            </w:r>
            <w:r w:rsidR="002149FC">
              <w:rPr>
                <w:rFonts w:cstheme="minorHAnsi"/>
                <w:szCs w:val="18"/>
              </w:rPr>
              <w:t>29</w:t>
            </w:r>
          </w:p>
        </w:tc>
        <w:tc>
          <w:tcPr>
            <w:tcW w:w="766" w:type="pct"/>
            <w:tcBorders>
              <w:top w:val="single" w:sz="6" w:space="0" w:color="CCCCCC"/>
              <w:left w:val="single" w:sz="6" w:space="0" w:color="CCCCCC"/>
              <w:bottom w:val="single" w:sz="6" w:space="0" w:color="CCCCCC"/>
              <w:right w:val="single" w:sz="6" w:space="0" w:color="CCCCCC"/>
            </w:tcBorders>
          </w:tcPr>
          <w:p w14:paraId="43EB9F9F" w14:textId="7D92867B" w:rsidR="00563788" w:rsidRPr="005A0F50" w:rsidRDefault="006750C6" w:rsidP="00B21900">
            <w:pPr>
              <w:pStyle w:val="Tabletext"/>
              <w:rPr>
                <w:rFonts w:cstheme="minorHAnsi"/>
                <w:szCs w:val="18"/>
              </w:rPr>
            </w:pPr>
            <w:r>
              <w:rPr>
                <w:rFonts w:cstheme="minorHAnsi"/>
                <w:szCs w:val="18"/>
              </w:rPr>
              <w:t>Secretariat</w:t>
            </w:r>
          </w:p>
        </w:tc>
        <w:tc>
          <w:tcPr>
            <w:tcW w:w="1098" w:type="pct"/>
            <w:tcBorders>
              <w:top w:val="single" w:sz="6" w:space="0" w:color="CCCCCC"/>
              <w:left w:val="single" w:sz="6" w:space="0" w:color="CCCCCC"/>
              <w:bottom w:val="single" w:sz="6" w:space="0" w:color="CCCCCC"/>
              <w:right w:val="single" w:sz="6" w:space="0" w:color="CCCCCC"/>
            </w:tcBorders>
          </w:tcPr>
          <w:p w14:paraId="2DD992AC" w14:textId="77777777" w:rsidR="00563788" w:rsidRDefault="005A0F50" w:rsidP="00B21900">
            <w:pPr>
              <w:pStyle w:val="Tabletext"/>
              <w:rPr>
                <w:rFonts w:cstheme="minorHAnsi"/>
                <w:szCs w:val="18"/>
              </w:rPr>
            </w:pPr>
            <w:r>
              <w:rPr>
                <w:rFonts w:cstheme="minorHAnsi"/>
                <w:szCs w:val="18"/>
              </w:rPr>
              <w:t>Constitution</w:t>
            </w:r>
          </w:p>
          <w:p w14:paraId="41576D01" w14:textId="2771ECD3" w:rsidR="005A0F50" w:rsidRPr="005A0F50" w:rsidRDefault="005A0F50" w:rsidP="00B21900">
            <w:pPr>
              <w:pStyle w:val="Tabletext"/>
              <w:rPr>
                <w:rFonts w:cstheme="minorHAnsi"/>
                <w:szCs w:val="18"/>
              </w:rPr>
            </w:pPr>
          </w:p>
        </w:tc>
        <w:tc>
          <w:tcPr>
            <w:tcW w:w="836" w:type="pct"/>
            <w:tcBorders>
              <w:top w:val="single" w:sz="6" w:space="0" w:color="CCCCCC"/>
              <w:left w:val="single" w:sz="6" w:space="0" w:color="CCCCCC"/>
              <w:bottom w:val="single" w:sz="6" w:space="0" w:color="CCCCCC"/>
              <w:right w:val="single" w:sz="6" w:space="0" w:color="CCCCCC"/>
            </w:tcBorders>
          </w:tcPr>
          <w:p w14:paraId="51FD9BD3" w14:textId="62350B49" w:rsidR="00563788" w:rsidRPr="005A0F50" w:rsidRDefault="006750C6" w:rsidP="00B21900">
            <w:pPr>
              <w:pStyle w:val="Tabletext"/>
              <w:rPr>
                <w:rFonts w:cstheme="minorHAnsi"/>
                <w:szCs w:val="18"/>
              </w:rPr>
            </w:pPr>
            <w:r>
              <w:rPr>
                <w:rFonts w:cstheme="minorHAnsi"/>
                <w:szCs w:val="18"/>
              </w:rPr>
              <w:t xml:space="preserve">General Assembly </w:t>
            </w:r>
          </w:p>
        </w:tc>
        <w:tc>
          <w:tcPr>
            <w:tcW w:w="1131" w:type="pct"/>
            <w:tcBorders>
              <w:top w:val="single" w:sz="6" w:space="0" w:color="CCCCCC"/>
              <w:left w:val="single" w:sz="6" w:space="0" w:color="CCCCCC"/>
              <w:bottom w:val="single" w:sz="6" w:space="0" w:color="CCCCCC"/>
              <w:right w:val="single" w:sz="6" w:space="0" w:color="CCCCCC"/>
            </w:tcBorders>
          </w:tcPr>
          <w:p w14:paraId="094FCD0A" w14:textId="4F1A1557" w:rsidR="00563788" w:rsidRPr="005A0F50" w:rsidRDefault="006750C6" w:rsidP="00B21900">
            <w:pPr>
              <w:pStyle w:val="Tabletext"/>
              <w:rPr>
                <w:rFonts w:cstheme="minorHAnsi"/>
                <w:szCs w:val="18"/>
              </w:rPr>
            </w:pPr>
            <w:r>
              <w:rPr>
                <w:rFonts w:cstheme="minorHAnsi"/>
                <w:szCs w:val="18"/>
              </w:rPr>
              <w:t>29</w:t>
            </w:r>
            <w:r w:rsidRPr="006750C6">
              <w:rPr>
                <w:rFonts w:cstheme="minorHAnsi"/>
                <w:szCs w:val="18"/>
                <w:vertAlign w:val="superscript"/>
              </w:rPr>
              <w:t>th</w:t>
            </w:r>
            <w:r>
              <w:rPr>
                <w:rFonts w:cstheme="minorHAnsi"/>
                <w:szCs w:val="18"/>
              </w:rPr>
              <w:t xml:space="preserve"> May 2018</w:t>
            </w:r>
          </w:p>
        </w:tc>
      </w:tr>
      <w:tr w:rsidR="00B94FCF" w:rsidRPr="005A0F50" w14:paraId="5C05F567" w14:textId="77777777" w:rsidTr="00FF5D3A">
        <w:tc>
          <w:tcPr>
            <w:tcW w:w="477" w:type="pct"/>
            <w:tcBorders>
              <w:top w:val="single" w:sz="6" w:space="0" w:color="CCCCCC"/>
              <w:left w:val="single" w:sz="6" w:space="0" w:color="CCCCCC"/>
              <w:bottom w:val="single" w:sz="6" w:space="0" w:color="CCCCCC"/>
              <w:right w:val="single" w:sz="6" w:space="0" w:color="CCCCCC"/>
            </w:tcBorders>
          </w:tcPr>
          <w:p w14:paraId="588C3B00" w14:textId="58972F18" w:rsidR="00B94FCF" w:rsidRPr="005A0F50" w:rsidRDefault="002149FC" w:rsidP="00B21900">
            <w:pPr>
              <w:pStyle w:val="Tabletext"/>
              <w:rPr>
                <w:rFonts w:cstheme="minorHAnsi"/>
                <w:szCs w:val="18"/>
              </w:rPr>
            </w:pPr>
            <w:r>
              <w:rPr>
                <w:rFonts w:cstheme="minorHAnsi"/>
                <w:szCs w:val="18"/>
              </w:rPr>
              <w:t>4</w:t>
            </w:r>
          </w:p>
        </w:tc>
        <w:tc>
          <w:tcPr>
            <w:tcW w:w="693" w:type="pct"/>
            <w:tcBorders>
              <w:top w:val="single" w:sz="6" w:space="0" w:color="CCCCCC"/>
              <w:left w:val="single" w:sz="6" w:space="0" w:color="CCCCCC"/>
              <w:bottom w:val="single" w:sz="6" w:space="0" w:color="CCCCCC"/>
              <w:right w:val="single" w:sz="6" w:space="0" w:color="CCCCCC"/>
            </w:tcBorders>
          </w:tcPr>
          <w:p w14:paraId="16C05A00" w14:textId="3AF6A0C2" w:rsidR="00B94FCF" w:rsidRPr="005A0F50" w:rsidRDefault="002149FC" w:rsidP="00B21900">
            <w:pPr>
              <w:pStyle w:val="Tabletext"/>
              <w:rPr>
                <w:rFonts w:cstheme="minorHAnsi"/>
                <w:szCs w:val="18"/>
              </w:rPr>
            </w:pPr>
            <w:r>
              <w:rPr>
                <w:rFonts w:cstheme="minorHAnsi"/>
                <w:szCs w:val="18"/>
              </w:rPr>
              <w:t>2019-06-21</w:t>
            </w:r>
          </w:p>
        </w:tc>
        <w:tc>
          <w:tcPr>
            <w:tcW w:w="766" w:type="pct"/>
            <w:tcBorders>
              <w:top w:val="single" w:sz="6" w:space="0" w:color="CCCCCC"/>
              <w:left w:val="single" w:sz="6" w:space="0" w:color="CCCCCC"/>
              <w:bottom w:val="single" w:sz="6" w:space="0" w:color="CCCCCC"/>
              <w:right w:val="single" w:sz="6" w:space="0" w:color="CCCCCC"/>
            </w:tcBorders>
          </w:tcPr>
          <w:p w14:paraId="6C497429" w14:textId="58D6E914" w:rsidR="00B94FCF" w:rsidRPr="005A0F50" w:rsidRDefault="006750C6" w:rsidP="00B21900">
            <w:pPr>
              <w:pStyle w:val="Tabletext"/>
              <w:rPr>
                <w:rFonts w:cstheme="minorHAnsi"/>
                <w:szCs w:val="18"/>
              </w:rPr>
            </w:pPr>
            <w:r>
              <w:rPr>
                <w:rFonts w:cstheme="minorHAnsi"/>
                <w:szCs w:val="18"/>
              </w:rPr>
              <w:t>Secretariat</w:t>
            </w:r>
          </w:p>
        </w:tc>
        <w:tc>
          <w:tcPr>
            <w:tcW w:w="1098" w:type="pct"/>
            <w:tcBorders>
              <w:top w:val="single" w:sz="6" w:space="0" w:color="CCCCCC"/>
              <w:left w:val="single" w:sz="6" w:space="0" w:color="CCCCCC"/>
              <w:bottom w:val="single" w:sz="6" w:space="0" w:color="CCCCCC"/>
              <w:right w:val="single" w:sz="6" w:space="0" w:color="CCCCCC"/>
            </w:tcBorders>
          </w:tcPr>
          <w:p w14:paraId="58FA31A5" w14:textId="738098C7" w:rsidR="00B94FCF" w:rsidRPr="005A0F50" w:rsidRDefault="002149FC" w:rsidP="00B21900">
            <w:pPr>
              <w:pStyle w:val="Tabletext"/>
              <w:rPr>
                <w:rFonts w:cstheme="minorHAnsi"/>
                <w:szCs w:val="18"/>
              </w:rPr>
            </w:pPr>
            <w:r>
              <w:rPr>
                <w:rFonts w:cstheme="minorHAnsi"/>
                <w:szCs w:val="18"/>
              </w:rPr>
              <w:t>Consistency throughout the document</w:t>
            </w:r>
          </w:p>
        </w:tc>
        <w:tc>
          <w:tcPr>
            <w:tcW w:w="836" w:type="pct"/>
            <w:tcBorders>
              <w:top w:val="single" w:sz="6" w:space="0" w:color="CCCCCC"/>
              <w:left w:val="single" w:sz="6" w:space="0" w:color="CCCCCC"/>
              <w:bottom w:val="single" w:sz="6" w:space="0" w:color="CCCCCC"/>
              <w:right w:val="single" w:sz="6" w:space="0" w:color="CCCCCC"/>
            </w:tcBorders>
          </w:tcPr>
          <w:p w14:paraId="114F5E63" w14:textId="228201AE" w:rsidR="00B94FCF" w:rsidRPr="005A0F50" w:rsidRDefault="002149FC" w:rsidP="00B21900">
            <w:pPr>
              <w:pStyle w:val="Tabletext"/>
              <w:rPr>
                <w:rFonts w:cstheme="minorHAnsi"/>
                <w:szCs w:val="18"/>
              </w:rPr>
            </w:pPr>
            <w:r>
              <w:rPr>
                <w:rFonts w:cstheme="minorHAnsi"/>
                <w:szCs w:val="18"/>
              </w:rPr>
              <w:t>Council 69</w:t>
            </w:r>
          </w:p>
        </w:tc>
        <w:tc>
          <w:tcPr>
            <w:tcW w:w="1131" w:type="pct"/>
            <w:tcBorders>
              <w:top w:val="single" w:sz="6" w:space="0" w:color="CCCCCC"/>
              <w:left w:val="single" w:sz="6" w:space="0" w:color="CCCCCC"/>
              <w:bottom w:val="single" w:sz="6" w:space="0" w:color="CCCCCC"/>
              <w:right w:val="single" w:sz="6" w:space="0" w:color="CCCCCC"/>
            </w:tcBorders>
          </w:tcPr>
          <w:p w14:paraId="2CE4AE78" w14:textId="429826EA" w:rsidR="00B94FCF" w:rsidRPr="005A0F50" w:rsidRDefault="006750C6" w:rsidP="00B21900">
            <w:pPr>
              <w:pStyle w:val="Tabletext"/>
              <w:rPr>
                <w:rFonts w:cstheme="minorHAnsi"/>
                <w:szCs w:val="18"/>
              </w:rPr>
            </w:pPr>
            <w:r>
              <w:rPr>
                <w:rFonts w:cstheme="minorHAnsi"/>
                <w:szCs w:val="18"/>
              </w:rPr>
              <w:t>21</w:t>
            </w:r>
            <w:r w:rsidRPr="006750C6">
              <w:rPr>
                <w:rFonts w:cstheme="minorHAnsi"/>
                <w:szCs w:val="18"/>
                <w:vertAlign w:val="superscript"/>
              </w:rPr>
              <w:t>st</w:t>
            </w:r>
            <w:r>
              <w:rPr>
                <w:rFonts w:cstheme="minorHAnsi"/>
                <w:szCs w:val="18"/>
              </w:rPr>
              <w:t xml:space="preserve"> June 2019</w:t>
            </w:r>
          </w:p>
        </w:tc>
      </w:tr>
      <w:tr w:rsidR="00B94FCF" w:rsidRPr="005A0F50" w14:paraId="06B6C0FE" w14:textId="77777777" w:rsidTr="00FF5D3A">
        <w:tc>
          <w:tcPr>
            <w:tcW w:w="477" w:type="pct"/>
            <w:tcBorders>
              <w:top w:val="single" w:sz="6" w:space="0" w:color="CCCCCC"/>
              <w:left w:val="single" w:sz="6" w:space="0" w:color="CCCCCC"/>
              <w:bottom w:val="single" w:sz="6" w:space="0" w:color="CCCCCC"/>
              <w:right w:val="single" w:sz="6" w:space="0" w:color="CCCCCC"/>
            </w:tcBorders>
          </w:tcPr>
          <w:p w14:paraId="15169E7E" w14:textId="77777777" w:rsidR="00B94FCF" w:rsidRPr="005A0F50" w:rsidRDefault="00B94FCF" w:rsidP="00B21900">
            <w:pPr>
              <w:pStyle w:val="Tabletext"/>
              <w:rPr>
                <w:rFonts w:cstheme="minorHAnsi"/>
                <w:szCs w:val="18"/>
              </w:rPr>
            </w:pPr>
          </w:p>
        </w:tc>
        <w:tc>
          <w:tcPr>
            <w:tcW w:w="693" w:type="pct"/>
            <w:tcBorders>
              <w:top w:val="single" w:sz="6" w:space="0" w:color="CCCCCC"/>
              <w:left w:val="single" w:sz="6" w:space="0" w:color="CCCCCC"/>
              <w:bottom w:val="single" w:sz="6" w:space="0" w:color="CCCCCC"/>
              <w:right w:val="single" w:sz="6" w:space="0" w:color="CCCCCC"/>
            </w:tcBorders>
          </w:tcPr>
          <w:p w14:paraId="1FCAF794" w14:textId="77777777" w:rsidR="00B94FCF" w:rsidRPr="005A0F50" w:rsidRDefault="00B94FCF" w:rsidP="00B21900">
            <w:pPr>
              <w:pStyle w:val="Tabletext"/>
              <w:rPr>
                <w:rFonts w:cstheme="minorHAnsi"/>
                <w:szCs w:val="18"/>
              </w:rPr>
            </w:pPr>
          </w:p>
        </w:tc>
        <w:tc>
          <w:tcPr>
            <w:tcW w:w="766" w:type="pct"/>
            <w:tcBorders>
              <w:top w:val="single" w:sz="6" w:space="0" w:color="CCCCCC"/>
              <w:left w:val="single" w:sz="6" w:space="0" w:color="CCCCCC"/>
              <w:bottom w:val="single" w:sz="6" w:space="0" w:color="CCCCCC"/>
              <w:right w:val="single" w:sz="6" w:space="0" w:color="CCCCCC"/>
            </w:tcBorders>
          </w:tcPr>
          <w:p w14:paraId="4888BE42" w14:textId="77777777" w:rsidR="00B94FCF" w:rsidRPr="005A0F50" w:rsidRDefault="00B94FCF" w:rsidP="00B21900">
            <w:pPr>
              <w:pStyle w:val="Tabletext"/>
              <w:rPr>
                <w:rFonts w:cstheme="minorHAnsi"/>
                <w:szCs w:val="18"/>
              </w:rPr>
            </w:pPr>
          </w:p>
        </w:tc>
        <w:tc>
          <w:tcPr>
            <w:tcW w:w="1098" w:type="pct"/>
            <w:tcBorders>
              <w:top w:val="single" w:sz="6" w:space="0" w:color="CCCCCC"/>
              <w:left w:val="single" w:sz="6" w:space="0" w:color="CCCCCC"/>
              <w:bottom w:val="single" w:sz="6" w:space="0" w:color="CCCCCC"/>
              <w:right w:val="single" w:sz="6" w:space="0" w:color="CCCCCC"/>
            </w:tcBorders>
          </w:tcPr>
          <w:p w14:paraId="40F7CD7B" w14:textId="77777777" w:rsidR="00B94FCF" w:rsidRPr="005A0F50" w:rsidRDefault="00B94FCF" w:rsidP="00B21900">
            <w:pPr>
              <w:pStyle w:val="Tabletext"/>
              <w:rPr>
                <w:rFonts w:cstheme="minorHAnsi"/>
                <w:szCs w:val="18"/>
              </w:rPr>
            </w:pPr>
          </w:p>
        </w:tc>
        <w:tc>
          <w:tcPr>
            <w:tcW w:w="836" w:type="pct"/>
            <w:tcBorders>
              <w:top w:val="single" w:sz="6" w:space="0" w:color="CCCCCC"/>
              <w:left w:val="single" w:sz="6" w:space="0" w:color="CCCCCC"/>
              <w:bottom w:val="single" w:sz="6" w:space="0" w:color="CCCCCC"/>
              <w:right w:val="single" w:sz="6" w:space="0" w:color="CCCCCC"/>
            </w:tcBorders>
          </w:tcPr>
          <w:p w14:paraId="7D92C9E9" w14:textId="77777777" w:rsidR="00B94FCF" w:rsidRPr="005A0F50" w:rsidRDefault="00B94FCF" w:rsidP="00B21900">
            <w:pPr>
              <w:pStyle w:val="Tabletext"/>
              <w:rPr>
                <w:rFonts w:cstheme="minorHAnsi"/>
                <w:szCs w:val="18"/>
              </w:rPr>
            </w:pPr>
          </w:p>
        </w:tc>
        <w:tc>
          <w:tcPr>
            <w:tcW w:w="1131" w:type="pct"/>
            <w:tcBorders>
              <w:top w:val="single" w:sz="6" w:space="0" w:color="CCCCCC"/>
              <w:left w:val="single" w:sz="6" w:space="0" w:color="CCCCCC"/>
              <w:bottom w:val="single" w:sz="6" w:space="0" w:color="CCCCCC"/>
              <w:right w:val="single" w:sz="6" w:space="0" w:color="CCCCCC"/>
            </w:tcBorders>
          </w:tcPr>
          <w:p w14:paraId="0358F4DF" w14:textId="77777777" w:rsidR="00B94FCF" w:rsidRPr="005A0F50" w:rsidRDefault="00B94FCF" w:rsidP="00B21900">
            <w:pPr>
              <w:pStyle w:val="Tabletext"/>
              <w:rPr>
                <w:rFonts w:cstheme="minorHAnsi"/>
                <w:szCs w:val="18"/>
              </w:rPr>
            </w:pPr>
          </w:p>
        </w:tc>
      </w:tr>
      <w:tr w:rsidR="00B94FCF" w:rsidRPr="005A0F50" w14:paraId="7FBE8B1C" w14:textId="77777777" w:rsidTr="00FF5D3A">
        <w:tc>
          <w:tcPr>
            <w:tcW w:w="477" w:type="pct"/>
            <w:tcBorders>
              <w:top w:val="single" w:sz="6" w:space="0" w:color="CCCCCC"/>
              <w:left w:val="single" w:sz="6" w:space="0" w:color="CCCCCC"/>
              <w:bottom w:val="single" w:sz="6" w:space="0" w:color="CCCCCC"/>
              <w:right w:val="single" w:sz="6" w:space="0" w:color="CCCCCC"/>
            </w:tcBorders>
          </w:tcPr>
          <w:p w14:paraId="33393233" w14:textId="77777777" w:rsidR="00B94FCF" w:rsidRPr="005A0F50" w:rsidRDefault="00B94FCF" w:rsidP="00B21900">
            <w:pPr>
              <w:pStyle w:val="Tabletext"/>
              <w:rPr>
                <w:rFonts w:cstheme="minorHAnsi"/>
                <w:szCs w:val="18"/>
              </w:rPr>
            </w:pPr>
          </w:p>
        </w:tc>
        <w:tc>
          <w:tcPr>
            <w:tcW w:w="693" w:type="pct"/>
            <w:tcBorders>
              <w:top w:val="single" w:sz="6" w:space="0" w:color="CCCCCC"/>
              <w:left w:val="single" w:sz="6" w:space="0" w:color="CCCCCC"/>
              <w:bottom w:val="single" w:sz="6" w:space="0" w:color="CCCCCC"/>
              <w:right w:val="single" w:sz="6" w:space="0" w:color="CCCCCC"/>
            </w:tcBorders>
          </w:tcPr>
          <w:p w14:paraId="34479915" w14:textId="77777777" w:rsidR="00B94FCF" w:rsidRPr="005A0F50" w:rsidRDefault="00B94FCF" w:rsidP="00B21900">
            <w:pPr>
              <w:pStyle w:val="Tabletext"/>
              <w:rPr>
                <w:rFonts w:cstheme="minorHAnsi"/>
                <w:szCs w:val="18"/>
              </w:rPr>
            </w:pPr>
          </w:p>
        </w:tc>
        <w:tc>
          <w:tcPr>
            <w:tcW w:w="766" w:type="pct"/>
            <w:tcBorders>
              <w:top w:val="single" w:sz="6" w:space="0" w:color="CCCCCC"/>
              <w:left w:val="single" w:sz="6" w:space="0" w:color="CCCCCC"/>
              <w:bottom w:val="single" w:sz="6" w:space="0" w:color="CCCCCC"/>
              <w:right w:val="single" w:sz="6" w:space="0" w:color="CCCCCC"/>
            </w:tcBorders>
          </w:tcPr>
          <w:p w14:paraId="39C88A34" w14:textId="77777777" w:rsidR="00B94FCF" w:rsidRPr="005A0F50" w:rsidRDefault="00B94FCF" w:rsidP="00B21900">
            <w:pPr>
              <w:pStyle w:val="Tabletext"/>
              <w:rPr>
                <w:rFonts w:cstheme="minorHAnsi"/>
                <w:szCs w:val="18"/>
              </w:rPr>
            </w:pPr>
          </w:p>
        </w:tc>
        <w:tc>
          <w:tcPr>
            <w:tcW w:w="1098" w:type="pct"/>
            <w:tcBorders>
              <w:top w:val="single" w:sz="6" w:space="0" w:color="CCCCCC"/>
              <w:left w:val="single" w:sz="6" w:space="0" w:color="CCCCCC"/>
              <w:bottom w:val="single" w:sz="6" w:space="0" w:color="CCCCCC"/>
              <w:right w:val="single" w:sz="6" w:space="0" w:color="CCCCCC"/>
            </w:tcBorders>
          </w:tcPr>
          <w:p w14:paraId="5D6AC2FB" w14:textId="77777777" w:rsidR="00B94FCF" w:rsidRPr="005A0F50" w:rsidRDefault="00B94FCF" w:rsidP="00B21900">
            <w:pPr>
              <w:pStyle w:val="Tabletext"/>
              <w:rPr>
                <w:rFonts w:cstheme="minorHAnsi"/>
                <w:szCs w:val="18"/>
              </w:rPr>
            </w:pPr>
          </w:p>
        </w:tc>
        <w:tc>
          <w:tcPr>
            <w:tcW w:w="836" w:type="pct"/>
            <w:tcBorders>
              <w:top w:val="single" w:sz="6" w:space="0" w:color="CCCCCC"/>
              <w:left w:val="single" w:sz="6" w:space="0" w:color="CCCCCC"/>
              <w:bottom w:val="single" w:sz="6" w:space="0" w:color="CCCCCC"/>
              <w:right w:val="single" w:sz="6" w:space="0" w:color="CCCCCC"/>
            </w:tcBorders>
          </w:tcPr>
          <w:p w14:paraId="63C70C12" w14:textId="77777777" w:rsidR="00B94FCF" w:rsidRPr="005A0F50" w:rsidRDefault="00B94FCF" w:rsidP="00B21900">
            <w:pPr>
              <w:pStyle w:val="Tabletext"/>
              <w:rPr>
                <w:rFonts w:cstheme="minorHAnsi"/>
                <w:szCs w:val="18"/>
              </w:rPr>
            </w:pPr>
          </w:p>
        </w:tc>
        <w:tc>
          <w:tcPr>
            <w:tcW w:w="1131" w:type="pct"/>
            <w:tcBorders>
              <w:top w:val="single" w:sz="6" w:space="0" w:color="CCCCCC"/>
              <w:left w:val="single" w:sz="6" w:space="0" w:color="CCCCCC"/>
              <w:bottom w:val="single" w:sz="6" w:space="0" w:color="CCCCCC"/>
              <w:right w:val="single" w:sz="6" w:space="0" w:color="CCCCCC"/>
            </w:tcBorders>
          </w:tcPr>
          <w:p w14:paraId="6626F62A" w14:textId="77777777" w:rsidR="00B94FCF" w:rsidRPr="005A0F50" w:rsidRDefault="00B94FCF" w:rsidP="00B21900">
            <w:pPr>
              <w:pStyle w:val="Tabletext"/>
              <w:rPr>
                <w:rFonts w:cstheme="minorHAnsi"/>
                <w:szCs w:val="18"/>
              </w:rPr>
            </w:pPr>
          </w:p>
        </w:tc>
      </w:tr>
    </w:tbl>
    <w:p w14:paraId="391CD0B7" w14:textId="77777777" w:rsidR="009362AF" w:rsidRPr="0064737E" w:rsidRDefault="009362AF" w:rsidP="009362AF">
      <w:pPr>
        <w:pStyle w:val="Textetableau"/>
        <w:rPr>
          <w:lang w:val="en-GB"/>
        </w:rPr>
      </w:pPr>
    </w:p>
    <w:p w14:paraId="217FC011" w14:textId="311BCB3F" w:rsidR="00563788" w:rsidRPr="009F6B59" w:rsidRDefault="00563788" w:rsidP="003A32CD">
      <w:pPr>
        <w:jc w:val="both"/>
        <w:outlineLvl w:val="0"/>
        <w:rPr>
          <w:rFonts w:cs="Arial"/>
          <w:color w:val="00558C"/>
          <w:lang w:val="en-GB"/>
        </w:rPr>
      </w:pPr>
      <w:r w:rsidRPr="0064737E">
        <w:rPr>
          <w:rFonts w:cs="Arial"/>
          <w:b/>
          <w:color w:val="00558C"/>
          <w:sz w:val="32"/>
          <w:szCs w:val="32"/>
          <w:lang w:val="en-GB"/>
        </w:rPr>
        <w:t>Document Owner</w:t>
      </w:r>
    </w:p>
    <w:p w14:paraId="3CF81FDF" w14:textId="52EE0AB7" w:rsidR="00563788" w:rsidRPr="0064737E" w:rsidRDefault="00563788" w:rsidP="003A32CD">
      <w:pPr>
        <w:jc w:val="both"/>
        <w:outlineLvl w:val="0"/>
        <w:rPr>
          <w:rFonts w:cs="Arial"/>
          <w:sz w:val="22"/>
          <w:lang w:val="en-GB"/>
        </w:rPr>
      </w:pPr>
      <w:r w:rsidRPr="0064737E">
        <w:rPr>
          <w:rFonts w:cs="Arial"/>
          <w:sz w:val="22"/>
          <w:lang w:val="en-GB"/>
        </w:rPr>
        <w:t xml:space="preserve">The </w:t>
      </w:r>
      <w:r w:rsidR="00100360">
        <w:rPr>
          <w:rFonts w:cs="Arial"/>
          <w:sz w:val="22"/>
          <w:lang w:val="en-GB"/>
        </w:rPr>
        <w:t>Secretary-General</w:t>
      </w:r>
      <w:r w:rsidRPr="0064737E">
        <w:rPr>
          <w:rFonts w:cs="Arial"/>
          <w:sz w:val="22"/>
          <w:lang w:val="en-GB"/>
        </w:rPr>
        <w:t xml:space="preserve"> is responsible for the maintenance of this </w:t>
      </w:r>
      <w:r w:rsidR="006D59B5">
        <w:rPr>
          <w:rFonts w:cs="Arial"/>
          <w:sz w:val="22"/>
          <w:lang w:val="en-GB"/>
        </w:rPr>
        <w:t>document</w:t>
      </w:r>
      <w:r w:rsidRPr="0064737E">
        <w:rPr>
          <w:rFonts w:cs="Arial"/>
          <w:sz w:val="22"/>
          <w:lang w:val="en-GB"/>
        </w:rPr>
        <w:t>.</w:t>
      </w:r>
    </w:p>
    <w:p w14:paraId="15EB83BC" w14:textId="77777777" w:rsidR="00563788" w:rsidRPr="0064737E" w:rsidRDefault="00563788" w:rsidP="00563788">
      <w:pPr>
        <w:jc w:val="both"/>
        <w:rPr>
          <w:rFonts w:ascii="Arial" w:hAnsi="Arial" w:cs="Arial"/>
          <w:lang w:val="en-GB"/>
        </w:rPr>
      </w:pPr>
    </w:p>
    <w:p w14:paraId="07296EFC" w14:textId="77777777" w:rsidR="00563788" w:rsidRPr="0064737E" w:rsidRDefault="00563788" w:rsidP="00563788">
      <w:pPr>
        <w:jc w:val="both"/>
        <w:rPr>
          <w:rFonts w:ascii="Arial" w:hAnsi="Arial" w:cs="Arial"/>
          <w:lang w:val="en-GB"/>
        </w:rPr>
      </w:pPr>
    </w:p>
    <w:p w14:paraId="5B93690D" w14:textId="77777777" w:rsidR="00563788" w:rsidRPr="0064737E" w:rsidRDefault="00563788" w:rsidP="003A32CD">
      <w:pPr>
        <w:jc w:val="both"/>
        <w:outlineLvl w:val="0"/>
        <w:rPr>
          <w:rFonts w:cs="Arial"/>
          <w:i/>
          <w:color w:val="00558C"/>
          <w:lang w:val="en-GB"/>
        </w:rPr>
      </w:pPr>
      <w:r w:rsidRPr="0064737E">
        <w:rPr>
          <w:rFonts w:cs="Arial"/>
          <w:b/>
          <w:color w:val="00558C"/>
          <w:sz w:val="32"/>
          <w:szCs w:val="32"/>
          <w:lang w:val="en-GB"/>
        </w:rPr>
        <w:t>Next Review Date</w:t>
      </w:r>
      <w:r w:rsidRPr="0064737E">
        <w:rPr>
          <w:rFonts w:cs="Arial"/>
          <w:i/>
          <w:color w:val="00558C"/>
          <w:lang w:val="en-GB"/>
        </w:rPr>
        <w:t xml:space="preserve"> </w:t>
      </w:r>
    </w:p>
    <w:p w14:paraId="4131F7B5" w14:textId="111DE540" w:rsidR="00B469E1" w:rsidRPr="0064737E" w:rsidRDefault="00563788" w:rsidP="00563788">
      <w:pPr>
        <w:jc w:val="both"/>
        <w:rPr>
          <w:rFonts w:cs="Arial"/>
          <w:sz w:val="22"/>
          <w:lang w:val="en-GB"/>
        </w:rPr>
      </w:pPr>
      <w:commentRangeStart w:id="2"/>
      <w:r w:rsidRPr="0064737E">
        <w:rPr>
          <w:rFonts w:cs="Arial"/>
          <w:sz w:val="22"/>
          <w:lang w:val="en-GB"/>
        </w:rPr>
        <w:t xml:space="preserve">This document is next due for review </w:t>
      </w:r>
      <w:r w:rsidR="00100360">
        <w:rPr>
          <w:rFonts w:cs="Arial"/>
          <w:sz w:val="22"/>
          <w:lang w:val="en-GB"/>
        </w:rPr>
        <w:t>2</w:t>
      </w:r>
      <w:r w:rsidRPr="009F6B59">
        <w:rPr>
          <w:rFonts w:cs="Arial"/>
          <w:sz w:val="22"/>
          <w:lang w:val="en-GB"/>
        </w:rPr>
        <w:t xml:space="preserve"> year</w:t>
      </w:r>
      <w:r w:rsidR="00100360">
        <w:rPr>
          <w:rFonts w:cs="Arial"/>
          <w:sz w:val="22"/>
          <w:lang w:val="en-GB"/>
        </w:rPr>
        <w:t>s</w:t>
      </w:r>
      <w:r w:rsidRPr="009F6B59">
        <w:rPr>
          <w:rFonts w:cs="Arial"/>
          <w:sz w:val="22"/>
          <w:lang w:val="en-GB"/>
        </w:rPr>
        <w:t xml:space="preserve"> after </w:t>
      </w:r>
      <w:r w:rsidR="00B94FCF" w:rsidRPr="009F6B59">
        <w:rPr>
          <w:rFonts w:cs="Arial"/>
          <w:sz w:val="22"/>
          <w:lang w:val="en-GB"/>
        </w:rPr>
        <w:t>date of authorisation</w:t>
      </w:r>
      <w:r w:rsidR="00B94FCF">
        <w:rPr>
          <w:rFonts w:cs="Arial"/>
          <w:sz w:val="22"/>
          <w:lang w:val="en-GB"/>
        </w:rPr>
        <w:t>.</w:t>
      </w:r>
      <w:commentRangeEnd w:id="2"/>
      <w:r w:rsidR="00593FB7">
        <w:rPr>
          <w:rStyle w:val="Marquedecommentaire"/>
        </w:rPr>
        <w:commentReference w:id="2"/>
      </w:r>
    </w:p>
    <w:p w14:paraId="34F8A861" w14:textId="77777777" w:rsidR="00B469E1" w:rsidRPr="0064737E" w:rsidRDefault="00B469E1">
      <w:pPr>
        <w:spacing w:after="200" w:line="276" w:lineRule="auto"/>
        <w:rPr>
          <w:rFonts w:cs="Arial"/>
          <w:sz w:val="22"/>
          <w:lang w:val="en-GB"/>
        </w:rPr>
      </w:pPr>
      <w:r w:rsidRPr="0064737E">
        <w:rPr>
          <w:rFonts w:cs="Arial"/>
          <w:sz w:val="22"/>
          <w:lang w:val="en-GB"/>
        </w:rPr>
        <w:br w:type="page"/>
      </w:r>
    </w:p>
    <w:p w14:paraId="426071F9" w14:textId="77777777" w:rsidR="00563788" w:rsidRPr="0064737E" w:rsidRDefault="00563788" w:rsidP="00563788">
      <w:pPr>
        <w:jc w:val="both"/>
        <w:rPr>
          <w:rFonts w:cs="Arial"/>
          <w:sz w:val="22"/>
          <w:lang w:val="en-GB"/>
        </w:rPr>
      </w:pPr>
    </w:p>
    <w:p w14:paraId="0901240B" w14:textId="77777777" w:rsidR="00563788" w:rsidRPr="0064737E" w:rsidRDefault="00563788">
      <w:pPr>
        <w:spacing w:after="200" w:line="276" w:lineRule="auto"/>
        <w:rPr>
          <w:lang w:val="en-GB"/>
        </w:rPr>
      </w:pPr>
    </w:p>
    <w:p w14:paraId="569FC5A5" w14:textId="40EBC540" w:rsidR="009362AF" w:rsidRPr="00CD5DFD" w:rsidRDefault="009362AF" w:rsidP="00911311">
      <w:pPr>
        <w:pStyle w:val="ContentsRevisions"/>
        <w:tabs>
          <w:tab w:val="left" w:pos="8235"/>
        </w:tabs>
        <w:outlineLvl w:val="0"/>
        <w:rPr>
          <w:lang w:val="fr-FR"/>
        </w:rPr>
      </w:pPr>
      <w:r w:rsidRPr="00CD5DFD">
        <w:rPr>
          <w:lang w:val="fr-FR"/>
        </w:rPr>
        <w:t>Contents</w:t>
      </w:r>
    </w:p>
    <w:p w14:paraId="4A6E2BF9" w14:textId="77777777" w:rsidR="00687C2D" w:rsidRPr="00CD5DFD" w:rsidRDefault="00687C2D">
      <w:pPr>
        <w:spacing w:after="200" w:line="276" w:lineRule="auto"/>
        <w:rPr>
          <w:lang w:val="fr-FR"/>
        </w:rPr>
      </w:pPr>
    </w:p>
    <w:p w14:paraId="6F0B790B" w14:textId="657D2FFD" w:rsidR="0086751A" w:rsidRDefault="00CD5DFD" w:rsidP="0086751A">
      <w:pPr>
        <w:pStyle w:val="TM1"/>
        <w:jc w:val="left"/>
        <w:rPr>
          <w:rFonts w:asciiTheme="minorHAnsi" w:eastAsiaTheme="minorEastAsia" w:hAnsiTheme="minorHAnsi"/>
          <w:caps w:val="0"/>
          <w:color w:val="auto"/>
          <w:szCs w:val="22"/>
          <w:lang w:val="fr-FR" w:eastAsia="fr-FR"/>
        </w:rPr>
      </w:pPr>
      <w:r>
        <w:rPr>
          <w:b/>
          <w:lang w:val="en-GB"/>
        </w:rPr>
        <w:fldChar w:fldCharType="begin"/>
      </w:r>
      <w:r>
        <w:rPr>
          <w:b/>
          <w:lang w:val="en-GB"/>
        </w:rPr>
        <w:instrText xml:space="preserve"> TOC \p " " \h \z \t "Annex;2;Section Title;1;Article;2;Article Heading 2;3" </w:instrText>
      </w:r>
      <w:r>
        <w:rPr>
          <w:b/>
          <w:lang w:val="en-GB"/>
        </w:rPr>
        <w:fldChar w:fldCharType="separate"/>
      </w:r>
      <w:hyperlink w:anchor="_Toc8915411" w:history="1">
        <w:r w:rsidR="0086751A" w:rsidRPr="0086751A">
          <w:rPr>
            <w:rStyle w:val="Lienhypertexte"/>
            <w:b/>
            <w:u w:val="none"/>
            <w:lang w:val="en-GB"/>
          </w:rPr>
          <w:t>Constitution</w:t>
        </w:r>
        <w:r w:rsidR="0086751A">
          <w:rPr>
            <w:webHidden/>
          </w:rPr>
          <w:t xml:space="preserve"> </w:t>
        </w:r>
        <w:r w:rsidR="0086751A">
          <w:rPr>
            <w:webHidden/>
          </w:rPr>
          <w:tab/>
        </w:r>
        <w:r w:rsidR="0086751A">
          <w:rPr>
            <w:webHidden/>
          </w:rPr>
          <w:fldChar w:fldCharType="begin"/>
        </w:r>
        <w:r w:rsidR="0086751A">
          <w:rPr>
            <w:webHidden/>
          </w:rPr>
          <w:instrText xml:space="preserve"> PAGEREF _Toc8915411 \h </w:instrText>
        </w:r>
        <w:r w:rsidR="0086751A">
          <w:rPr>
            <w:webHidden/>
          </w:rPr>
        </w:r>
        <w:r w:rsidR="0086751A">
          <w:rPr>
            <w:webHidden/>
          </w:rPr>
          <w:fldChar w:fldCharType="separate"/>
        </w:r>
        <w:r w:rsidR="0086751A">
          <w:rPr>
            <w:webHidden/>
          </w:rPr>
          <w:t>6</w:t>
        </w:r>
        <w:r w:rsidR="0086751A">
          <w:rPr>
            <w:webHidden/>
          </w:rPr>
          <w:fldChar w:fldCharType="end"/>
        </w:r>
      </w:hyperlink>
    </w:p>
    <w:p w14:paraId="262F8805" w14:textId="6321013C" w:rsidR="0086751A" w:rsidRDefault="00064152">
      <w:pPr>
        <w:pStyle w:val="TM2"/>
        <w:rPr>
          <w:rFonts w:eastAsiaTheme="minorEastAsia"/>
          <w:color w:val="auto"/>
          <w:lang w:val="fr-FR" w:eastAsia="fr-FR"/>
        </w:rPr>
      </w:pPr>
      <w:hyperlink w:anchor="_Toc8915412" w:history="1">
        <w:r w:rsidR="0086751A" w:rsidRPr="004E2A9D">
          <w:rPr>
            <w:rStyle w:val="Lienhypertexte"/>
          </w:rPr>
          <w:t>Article 1 - Name</w:t>
        </w:r>
        <w:r w:rsidR="0086751A">
          <w:rPr>
            <w:webHidden/>
          </w:rPr>
          <w:t xml:space="preserve"> </w:t>
        </w:r>
        <w:r w:rsidR="0086751A">
          <w:rPr>
            <w:webHidden/>
          </w:rPr>
          <w:tab/>
        </w:r>
        <w:r w:rsidR="0086751A">
          <w:rPr>
            <w:webHidden/>
          </w:rPr>
          <w:fldChar w:fldCharType="begin"/>
        </w:r>
        <w:r w:rsidR="0086751A">
          <w:rPr>
            <w:webHidden/>
          </w:rPr>
          <w:instrText xml:space="preserve"> PAGEREF _Toc8915412 \h </w:instrText>
        </w:r>
        <w:r w:rsidR="0086751A">
          <w:rPr>
            <w:webHidden/>
          </w:rPr>
        </w:r>
        <w:r w:rsidR="0086751A">
          <w:rPr>
            <w:webHidden/>
          </w:rPr>
          <w:fldChar w:fldCharType="separate"/>
        </w:r>
        <w:r w:rsidR="0086751A">
          <w:rPr>
            <w:webHidden/>
          </w:rPr>
          <w:t>7</w:t>
        </w:r>
        <w:r w:rsidR="0086751A">
          <w:rPr>
            <w:webHidden/>
          </w:rPr>
          <w:fldChar w:fldCharType="end"/>
        </w:r>
      </w:hyperlink>
    </w:p>
    <w:p w14:paraId="0881E663" w14:textId="0E895E36" w:rsidR="0086751A" w:rsidRDefault="00064152">
      <w:pPr>
        <w:pStyle w:val="TM2"/>
        <w:rPr>
          <w:rFonts w:eastAsiaTheme="minorEastAsia"/>
          <w:color w:val="auto"/>
          <w:lang w:val="fr-FR" w:eastAsia="fr-FR"/>
        </w:rPr>
      </w:pPr>
      <w:hyperlink w:anchor="_Toc8915413" w:history="1">
        <w:r w:rsidR="0086751A" w:rsidRPr="004E2A9D">
          <w:rPr>
            <w:rStyle w:val="Lienhypertexte"/>
          </w:rPr>
          <w:t>Article 2 - Aim</w:t>
        </w:r>
        <w:r w:rsidR="0086751A">
          <w:rPr>
            <w:webHidden/>
          </w:rPr>
          <w:t xml:space="preserve"> </w:t>
        </w:r>
        <w:r w:rsidR="0086751A">
          <w:rPr>
            <w:webHidden/>
          </w:rPr>
          <w:tab/>
        </w:r>
        <w:r w:rsidR="0086751A">
          <w:rPr>
            <w:webHidden/>
          </w:rPr>
          <w:fldChar w:fldCharType="begin"/>
        </w:r>
        <w:r w:rsidR="0086751A">
          <w:rPr>
            <w:webHidden/>
          </w:rPr>
          <w:instrText xml:space="preserve"> PAGEREF _Toc8915413 \h </w:instrText>
        </w:r>
        <w:r w:rsidR="0086751A">
          <w:rPr>
            <w:webHidden/>
          </w:rPr>
        </w:r>
        <w:r w:rsidR="0086751A">
          <w:rPr>
            <w:webHidden/>
          </w:rPr>
          <w:fldChar w:fldCharType="separate"/>
        </w:r>
        <w:r w:rsidR="0086751A">
          <w:rPr>
            <w:webHidden/>
          </w:rPr>
          <w:t>7</w:t>
        </w:r>
        <w:r w:rsidR="0086751A">
          <w:rPr>
            <w:webHidden/>
          </w:rPr>
          <w:fldChar w:fldCharType="end"/>
        </w:r>
      </w:hyperlink>
    </w:p>
    <w:p w14:paraId="7A700AC6" w14:textId="1D9E9922" w:rsidR="0086751A" w:rsidRDefault="00064152">
      <w:pPr>
        <w:pStyle w:val="TM2"/>
        <w:rPr>
          <w:rFonts w:eastAsiaTheme="minorEastAsia"/>
          <w:color w:val="auto"/>
          <w:lang w:val="fr-FR" w:eastAsia="fr-FR"/>
        </w:rPr>
      </w:pPr>
      <w:hyperlink w:anchor="_Toc8915414" w:history="1">
        <w:r w:rsidR="0086751A" w:rsidRPr="004E2A9D">
          <w:rPr>
            <w:rStyle w:val="Lienhypertexte"/>
          </w:rPr>
          <w:t>Article 3 - Functions</w:t>
        </w:r>
        <w:r w:rsidR="0086751A">
          <w:rPr>
            <w:webHidden/>
          </w:rPr>
          <w:t xml:space="preserve"> </w:t>
        </w:r>
        <w:r w:rsidR="0086751A">
          <w:rPr>
            <w:webHidden/>
          </w:rPr>
          <w:tab/>
        </w:r>
        <w:r w:rsidR="0086751A">
          <w:rPr>
            <w:webHidden/>
          </w:rPr>
          <w:fldChar w:fldCharType="begin"/>
        </w:r>
        <w:r w:rsidR="0086751A">
          <w:rPr>
            <w:webHidden/>
          </w:rPr>
          <w:instrText xml:space="preserve"> PAGEREF _Toc8915414 \h </w:instrText>
        </w:r>
        <w:r w:rsidR="0086751A">
          <w:rPr>
            <w:webHidden/>
          </w:rPr>
        </w:r>
        <w:r w:rsidR="0086751A">
          <w:rPr>
            <w:webHidden/>
          </w:rPr>
          <w:fldChar w:fldCharType="separate"/>
        </w:r>
        <w:r w:rsidR="0086751A">
          <w:rPr>
            <w:webHidden/>
          </w:rPr>
          <w:t>7</w:t>
        </w:r>
        <w:r w:rsidR="0086751A">
          <w:rPr>
            <w:webHidden/>
          </w:rPr>
          <w:fldChar w:fldCharType="end"/>
        </w:r>
      </w:hyperlink>
    </w:p>
    <w:p w14:paraId="375A5194" w14:textId="79BD068F" w:rsidR="0086751A" w:rsidRDefault="00064152">
      <w:pPr>
        <w:pStyle w:val="TM2"/>
        <w:rPr>
          <w:rFonts w:eastAsiaTheme="minorEastAsia"/>
          <w:color w:val="auto"/>
          <w:lang w:val="fr-FR" w:eastAsia="fr-FR"/>
        </w:rPr>
      </w:pPr>
      <w:hyperlink w:anchor="_Toc8915415" w:history="1">
        <w:r w:rsidR="0086751A" w:rsidRPr="004E2A9D">
          <w:rPr>
            <w:rStyle w:val="Lienhypertexte"/>
          </w:rPr>
          <w:t>Article 4 - Relationship with other organizations</w:t>
        </w:r>
        <w:r w:rsidR="0086751A">
          <w:rPr>
            <w:webHidden/>
          </w:rPr>
          <w:t xml:space="preserve"> </w:t>
        </w:r>
        <w:r w:rsidR="0086751A">
          <w:rPr>
            <w:webHidden/>
          </w:rPr>
          <w:tab/>
        </w:r>
        <w:r w:rsidR="0086751A">
          <w:rPr>
            <w:webHidden/>
          </w:rPr>
          <w:fldChar w:fldCharType="begin"/>
        </w:r>
        <w:r w:rsidR="0086751A">
          <w:rPr>
            <w:webHidden/>
          </w:rPr>
          <w:instrText xml:space="preserve"> PAGEREF _Toc8915415 \h </w:instrText>
        </w:r>
        <w:r w:rsidR="0086751A">
          <w:rPr>
            <w:webHidden/>
          </w:rPr>
        </w:r>
        <w:r w:rsidR="0086751A">
          <w:rPr>
            <w:webHidden/>
          </w:rPr>
          <w:fldChar w:fldCharType="separate"/>
        </w:r>
        <w:r w:rsidR="0086751A">
          <w:rPr>
            <w:webHidden/>
          </w:rPr>
          <w:t>7</w:t>
        </w:r>
        <w:r w:rsidR="0086751A">
          <w:rPr>
            <w:webHidden/>
          </w:rPr>
          <w:fldChar w:fldCharType="end"/>
        </w:r>
      </w:hyperlink>
    </w:p>
    <w:p w14:paraId="1EF87A27" w14:textId="0E99BA64" w:rsidR="0086751A" w:rsidRDefault="00064152">
      <w:pPr>
        <w:pStyle w:val="TM2"/>
        <w:rPr>
          <w:rFonts w:eastAsiaTheme="minorEastAsia"/>
          <w:color w:val="auto"/>
          <w:lang w:val="fr-FR" w:eastAsia="fr-FR"/>
        </w:rPr>
      </w:pPr>
      <w:hyperlink w:anchor="_Toc8915416" w:history="1">
        <w:r w:rsidR="0086751A" w:rsidRPr="004E2A9D">
          <w:rPr>
            <w:rStyle w:val="Lienhypertexte"/>
          </w:rPr>
          <w:t>Article 5 -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_Toc8915416 \h </w:instrText>
        </w:r>
        <w:r w:rsidR="0086751A">
          <w:rPr>
            <w:webHidden/>
          </w:rPr>
        </w:r>
        <w:r w:rsidR="0086751A">
          <w:rPr>
            <w:webHidden/>
          </w:rPr>
          <w:fldChar w:fldCharType="separate"/>
        </w:r>
        <w:r w:rsidR="0086751A">
          <w:rPr>
            <w:webHidden/>
          </w:rPr>
          <w:t>8</w:t>
        </w:r>
        <w:r w:rsidR="0086751A">
          <w:rPr>
            <w:webHidden/>
          </w:rPr>
          <w:fldChar w:fldCharType="end"/>
        </w:r>
      </w:hyperlink>
    </w:p>
    <w:p w14:paraId="3D72E669" w14:textId="384A7BA6" w:rsidR="0086751A" w:rsidRDefault="00064152">
      <w:pPr>
        <w:pStyle w:val="TM3"/>
        <w:rPr>
          <w:rFonts w:cstheme="minorBidi"/>
        </w:rPr>
      </w:pPr>
      <w:hyperlink w:anchor="_Toc8915417" w:history="1">
        <w:r w:rsidR="0086751A" w:rsidRPr="004E2A9D">
          <w:rPr>
            <w:rStyle w:val="Lienhypertexte"/>
          </w:rPr>
          <w:t>5.1.</w:t>
        </w:r>
        <w:r w:rsidR="0086751A">
          <w:rPr>
            <w:rFonts w:cstheme="minorBidi"/>
          </w:rPr>
          <w:tab/>
        </w:r>
        <w:r w:rsidR="0086751A" w:rsidRPr="004E2A9D">
          <w:rPr>
            <w:rStyle w:val="Lienhypertexte"/>
          </w:rPr>
          <w:t>Member Groups</w:t>
        </w:r>
        <w:r w:rsidR="0086751A">
          <w:rPr>
            <w:webHidden/>
          </w:rPr>
          <w:t xml:space="preserve"> </w:t>
        </w:r>
        <w:r w:rsidR="0086751A">
          <w:rPr>
            <w:webHidden/>
          </w:rPr>
          <w:tab/>
        </w:r>
        <w:r w:rsidR="0086751A">
          <w:rPr>
            <w:webHidden/>
          </w:rPr>
          <w:fldChar w:fldCharType="begin"/>
        </w:r>
        <w:r w:rsidR="0086751A">
          <w:rPr>
            <w:webHidden/>
          </w:rPr>
          <w:instrText xml:space="preserve"> PAGEREF _Toc8915417 \h </w:instrText>
        </w:r>
        <w:r w:rsidR="0086751A">
          <w:rPr>
            <w:webHidden/>
          </w:rPr>
        </w:r>
        <w:r w:rsidR="0086751A">
          <w:rPr>
            <w:webHidden/>
          </w:rPr>
          <w:fldChar w:fldCharType="separate"/>
        </w:r>
        <w:r w:rsidR="0086751A">
          <w:rPr>
            <w:webHidden/>
          </w:rPr>
          <w:t>8</w:t>
        </w:r>
        <w:r w:rsidR="0086751A">
          <w:rPr>
            <w:webHidden/>
          </w:rPr>
          <w:fldChar w:fldCharType="end"/>
        </w:r>
      </w:hyperlink>
    </w:p>
    <w:p w14:paraId="7BFE257B" w14:textId="3CFCAD71" w:rsidR="0086751A" w:rsidRDefault="00064152">
      <w:pPr>
        <w:pStyle w:val="TM3"/>
        <w:rPr>
          <w:rFonts w:cstheme="minorBidi"/>
        </w:rPr>
      </w:pPr>
      <w:hyperlink w:anchor="_Toc8915418" w:history="1">
        <w:r w:rsidR="0086751A" w:rsidRPr="004E2A9D">
          <w:rPr>
            <w:rStyle w:val="Lienhypertexte"/>
          </w:rPr>
          <w:t>5.2.</w:t>
        </w:r>
        <w:r w:rsidR="0086751A">
          <w:rPr>
            <w:rFonts w:cstheme="minorBidi"/>
          </w:rPr>
          <w:tab/>
        </w:r>
        <w:r w:rsidR="0086751A" w:rsidRPr="004E2A9D">
          <w:rPr>
            <w:rStyle w:val="Lienhypertexte"/>
          </w:rPr>
          <w:t>Applications for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_Toc8915418 \h </w:instrText>
        </w:r>
        <w:r w:rsidR="0086751A">
          <w:rPr>
            <w:webHidden/>
          </w:rPr>
        </w:r>
        <w:r w:rsidR="0086751A">
          <w:rPr>
            <w:webHidden/>
          </w:rPr>
          <w:fldChar w:fldCharType="separate"/>
        </w:r>
        <w:r w:rsidR="0086751A">
          <w:rPr>
            <w:webHidden/>
          </w:rPr>
          <w:t>8</w:t>
        </w:r>
        <w:r w:rsidR="0086751A">
          <w:rPr>
            <w:webHidden/>
          </w:rPr>
          <w:fldChar w:fldCharType="end"/>
        </w:r>
      </w:hyperlink>
    </w:p>
    <w:p w14:paraId="5FF0C9A1" w14:textId="1AE0D06B" w:rsidR="0086751A" w:rsidRDefault="00064152">
      <w:pPr>
        <w:pStyle w:val="TM3"/>
        <w:rPr>
          <w:rFonts w:cstheme="minorBidi"/>
        </w:rPr>
      </w:pPr>
      <w:hyperlink w:anchor="_Toc8915419" w:history="1">
        <w:r w:rsidR="0086751A" w:rsidRPr="004E2A9D">
          <w:rPr>
            <w:rStyle w:val="Lienhypertexte"/>
          </w:rPr>
          <w:t>5.3.</w:t>
        </w:r>
        <w:r w:rsidR="0086751A">
          <w:rPr>
            <w:rFonts w:cstheme="minorBidi"/>
          </w:rPr>
          <w:tab/>
        </w:r>
        <w:r w:rsidR="0086751A" w:rsidRPr="004E2A9D">
          <w:rPr>
            <w:rStyle w:val="Lienhypertexte"/>
          </w:rPr>
          <w:t>Suspension or termination of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_Toc8915419 \h </w:instrText>
        </w:r>
        <w:r w:rsidR="0086751A">
          <w:rPr>
            <w:webHidden/>
          </w:rPr>
        </w:r>
        <w:r w:rsidR="0086751A">
          <w:rPr>
            <w:webHidden/>
          </w:rPr>
          <w:fldChar w:fldCharType="separate"/>
        </w:r>
        <w:r w:rsidR="0086751A">
          <w:rPr>
            <w:webHidden/>
          </w:rPr>
          <w:t>8</w:t>
        </w:r>
        <w:r w:rsidR="0086751A">
          <w:rPr>
            <w:webHidden/>
          </w:rPr>
          <w:fldChar w:fldCharType="end"/>
        </w:r>
      </w:hyperlink>
    </w:p>
    <w:p w14:paraId="33741FB3" w14:textId="7AB9B370" w:rsidR="0086751A" w:rsidRDefault="00064152">
      <w:pPr>
        <w:pStyle w:val="TM2"/>
        <w:rPr>
          <w:rFonts w:eastAsiaTheme="minorEastAsia"/>
          <w:color w:val="auto"/>
          <w:lang w:val="fr-FR" w:eastAsia="fr-FR"/>
        </w:rPr>
      </w:pPr>
      <w:hyperlink w:anchor="_Toc8915420" w:history="1">
        <w:r w:rsidR="0086751A" w:rsidRPr="004E2A9D">
          <w:rPr>
            <w:rStyle w:val="Lienhypertexte"/>
          </w:rPr>
          <w:t>Article 6 - Seat</w:t>
        </w:r>
        <w:r w:rsidR="0086751A">
          <w:rPr>
            <w:webHidden/>
          </w:rPr>
          <w:t xml:space="preserve"> </w:t>
        </w:r>
        <w:r w:rsidR="0086751A">
          <w:rPr>
            <w:webHidden/>
          </w:rPr>
          <w:tab/>
        </w:r>
        <w:r w:rsidR="0086751A">
          <w:rPr>
            <w:webHidden/>
          </w:rPr>
          <w:fldChar w:fldCharType="begin"/>
        </w:r>
        <w:r w:rsidR="0086751A">
          <w:rPr>
            <w:webHidden/>
          </w:rPr>
          <w:instrText xml:space="preserve"> PAGEREF _Toc8915420 \h </w:instrText>
        </w:r>
        <w:r w:rsidR="0086751A">
          <w:rPr>
            <w:webHidden/>
          </w:rPr>
        </w:r>
        <w:r w:rsidR="0086751A">
          <w:rPr>
            <w:webHidden/>
          </w:rPr>
          <w:fldChar w:fldCharType="separate"/>
        </w:r>
        <w:r w:rsidR="0086751A">
          <w:rPr>
            <w:webHidden/>
          </w:rPr>
          <w:t>8</w:t>
        </w:r>
        <w:r w:rsidR="0086751A">
          <w:rPr>
            <w:webHidden/>
          </w:rPr>
          <w:fldChar w:fldCharType="end"/>
        </w:r>
      </w:hyperlink>
    </w:p>
    <w:p w14:paraId="08F0D353" w14:textId="6EE48B89" w:rsidR="0086751A" w:rsidRDefault="00064152">
      <w:pPr>
        <w:pStyle w:val="TM2"/>
        <w:rPr>
          <w:rFonts w:eastAsiaTheme="minorEastAsia"/>
          <w:color w:val="auto"/>
          <w:lang w:val="fr-FR" w:eastAsia="fr-FR"/>
        </w:rPr>
      </w:pPr>
      <w:hyperlink w:anchor="_Toc8915421" w:history="1">
        <w:r w:rsidR="0086751A" w:rsidRPr="004E2A9D">
          <w:rPr>
            <w:rStyle w:val="Lienhypertexte"/>
          </w:rPr>
          <w:t>Article 7 - General Assembly</w:t>
        </w:r>
        <w:r w:rsidR="0086751A">
          <w:rPr>
            <w:webHidden/>
          </w:rPr>
          <w:t xml:space="preserve"> </w:t>
        </w:r>
        <w:r w:rsidR="0086751A">
          <w:rPr>
            <w:webHidden/>
          </w:rPr>
          <w:tab/>
        </w:r>
        <w:r w:rsidR="0086751A">
          <w:rPr>
            <w:webHidden/>
          </w:rPr>
          <w:fldChar w:fldCharType="begin"/>
        </w:r>
        <w:r w:rsidR="0086751A">
          <w:rPr>
            <w:webHidden/>
          </w:rPr>
          <w:instrText xml:space="preserve"> PAGEREF _Toc8915421 \h </w:instrText>
        </w:r>
        <w:r w:rsidR="0086751A">
          <w:rPr>
            <w:webHidden/>
          </w:rPr>
        </w:r>
        <w:r w:rsidR="0086751A">
          <w:rPr>
            <w:webHidden/>
          </w:rPr>
          <w:fldChar w:fldCharType="separate"/>
        </w:r>
        <w:r w:rsidR="0086751A">
          <w:rPr>
            <w:webHidden/>
          </w:rPr>
          <w:t>8</w:t>
        </w:r>
        <w:r w:rsidR="0086751A">
          <w:rPr>
            <w:webHidden/>
          </w:rPr>
          <w:fldChar w:fldCharType="end"/>
        </w:r>
      </w:hyperlink>
    </w:p>
    <w:p w14:paraId="19E7BA99" w14:textId="4354A3A4" w:rsidR="0086751A" w:rsidRDefault="00064152">
      <w:pPr>
        <w:pStyle w:val="TM3"/>
        <w:rPr>
          <w:rFonts w:cstheme="minorBidi"/>
        </w:rPr>
      </w:pPr>
      <w:hyperlink w:anchor="_Toc8915422" w:history="1">
        <w:r w:rsidR="0086751A" w:rsidRPr="004E2A9D">
          <w:rPr>
            <w:rStyle w:val="Lienhypertexte"/>
          </w:rPr>
          <w:t>7.1.</w:t>
        </w:r>
        <w:r w:rsidR="0086751A">
          <w:rPr>
            <w:rFonts w:cstheme="minorBidi"/>
          </w:rPr>
          <w:tab/>
        </w:r>
        <w:r w:rsidR="0086751A" w:rsidRPr="004E2A9D">
          <w:rPr>
            <w:rStyle w:val="Lienhypertexte"/>
          </w:rPr>
          <w:t>Functions of the General Assembly</w:t>
        </w:r>
        <w:r w:rsidR="0086751A">
          <w:rPr>
            <w:webHidden/>
          </w:rPr>
          <w:t xml:space="preserve"> </w:t>
        </w:r>
        <w:r w:rsidR="0086751A">
          <w:rPr>
            <w:webHidden/>
          </w:rPr>
          <w:tab/>
        </w:r>
        <w:r w:rsidR="0086751A">
          <w:rPr>
            <w:webHidden/>
          </w:rPr>
          <w:fldChar w:fldCharType="begin"/>
        </w:r>
        <w:r w:rsidR="0086751A">
          <w:rPr>
            <w:webHidden/>
          </w:rPr>
          <w:instrText xml:space="preserve"> PAGEREF _Toc8915422 \h </w:instrText>
        </w:r>
        <w:r w:rsidR="0086751A">
          <w:rPr>
            <w:webHidden/>
          </w:rPr>
        </w:r>
        <w:r w:rsidR="0086751A">
          <w:rPr>
            <w:webHidden/>
          </w:rPr>
          <w:fldChar w:fldCharType="separate"/>
        </w:r>
        <w:r w:rsidR="0086751A">
          <w:rPr>
            <w:webHidden/>
          </w:rPr>
          <w:t>9</w:t>
        </w:r>
        <w:r w:rsidR="0086751A">
          <w:rPr>
            <w:webHidden/>
          </w:rPr>
          <w:fldChar w:fldCharType="end"/>
        </w:r>
      </w:hyperlink>
    </w:p>
    <w:p w14:paraId="69EE2FD5" w14:textId="4E518509" w:rsidR="0086751A" w:rsidRDefault="00064152">
      <w:pPr>
        <w:pStyle w:val="TM3"/>
        <w:rPr>
          <w:rFonts w:cstheme="minorBidi"/>
        </w:rPr>
      </w:pPr>
      <w:hyperlink w:anchor="_Toc8915423" w:history="1">
        <w:r w:rsidR="0086751A" w:rsidRPr="004E2A9D">
          <w:rPr>
            <w:rStyle w:val="Lienhypertexte"/>
          </w:rPr>
          <w:t>7.2.</w:t>
        </w:r>
        <w:r w:rsidR="0086751A">
          <w:rPr>
            <w:rFonts w:cstheme="minorBidi"/>
          </w:rPr>
          <w:tab/>
        </w:r>
        <w:r w:rsidR="0086751A" w:rsidRPr="004E2A9D">
          <w:rPr>
            <w:rStyle w:val="Lienhypertexte"/>
          </w:rPr>
          <w:t>Rules on participation</w:t>
        </w:r>
        <w:r w:rsidR="0086751A">
          <w:rPr>
            <w:webHidden/>
          </w:rPr>
          <w:t xml:space="preserve"> </w:t>
        </w:r>
        <w:r w:rsidR="0086751A">
          <w:rPr>
            <w:webHidden/>
          </w:rPr>
          <w:tab/>
        </w:r>
        <w:r w:rsidR="0086751A">
          <w:rPr>
            <w:webHidden/>
          </w:rPr>
          <w:fldChar w:fldCharType="begin"/>
        </w:r>
        <w:r w:rsidR="0086751A">
          <w:rPr>
            <w:webHidden/>
          </w:rPr>
          <w:instrText xml:space="preserve"> PAGEREF _Toc8915423 \h </w:instrText>
        </w:r>
        <w:r w:rsidR="0086751A">
          <w:rPr>
            <w:webHidden/>
          </w:rPr>
        </w:r>
        <w:r w:rsidR="0086751A">
          <w:rPr>
            <w:webHidden/>
          </w:rPr>
          <w:fldChar w:fldCharType="separate"/>
        </w:r>
        <w:r w:rsidR="0086751A">
          <w:rPr>
            <w:webHidden/>
          </w:rPr>
          <w:t>9</w:t>
        </w:r>
        <w:r w:rsidR="0086751A">
          <w:rPr>
            <w:webHidden/>
          </w:rPr>
          <w:fldChar w:fldCharType="end"/>
        </w:r>
      </w:hyperlink>
    </w:p>
    <w:p w14:paraId="71ADFDAE" w14:textId="53B3AFF2" w:rsidR="0086751A" w:rsidRDefault="00064152">
      <w:pPr>
        <w:pStyle w:val="TM3"/>
        <w:rPr>
          <w:rFonts w:cstheme="minorBidi"/>
        </w:rPr>
      </w:pPr>
      <w:hyperlink w:anchor="_Toc8915424" w:history="1">
        <w:r w:rsidR="0086751A" w:rsidRPr="004E2A9D">
          <w:rPr>
            <w:rStyle w:val="Lienhypertexte"/>
          </w:rPr>
          <w:t>7.3.</w:t>
        </w:r>
        <w:r w:rsidR="0086751A">
          <w:rPr>
            <w:rFonts w:cstheme="minorBidi"/>
          </w:rPr>
          <w:tab/>
        </w:r>
        <w:r w:rsidR="0086751A" w:rsidRPr="004E2A9D">
          <w:rPr>
            <w:rStyle w:val="Lienhypertexte"/>
          </w:rPr>
          <w:t>Rules on voting</w:t>
        </w:r>
        <w:r w:rsidR="0086751A">
          <w:rPr>
            <w:webHidden/>
          </w:rPr>
          <w:t xml:space="preserve"> </w:t>
        </w:r>
        <w:r w:rsidR="0086751A">
          <w:rPr>
            <w:webHidden/>
          </w:rPr>
          <w:tab/>
        </w:r>
        <w:r w:rsidR="0086751A">
          <w:rPr>
            <w:webHidden/>
          </w:rPr>
          <w:fldChar w:fldCharType="begin"/>
        </w:r>
        <w:r w:rsidR="0086751A">
          <w:rPr>
            <w:webHidden/>
          </w:rPr>
          <w:instrText xml:space="preserve"> PAGEREF _Toc8915424 \h </w:instrText>
        </w:r>
        <w:r w:rsidR="0086751A">
          <w:rPr>
            <w:webHidden/>
          </w:rPr>
        </w:r>
        <w:r w:rsidR="0086751A">
          <w:rPr>
            <w:webHidden/>
          </w:rPr>
          <w:fldChar w:fldCharType="separate"/>
        </w:r>
        <w:r w:rsidR="0086751A">
          <w:rPr>
            <w:webHidden/>
          </w:rPr>
          <w:t>9</w:t>
        </w:r>
        <w:r w:rsidR="0086751A">
          <w:rPr>
            <w:webHidden/>
          </w:rPr>
          <w:fldChar w:fldCharType="end"/>
        </w:r>
      </w:hyperlink>
    </w:p>
    <w:p w14:paraId="3AE9ED5A" w14:textId="381C7ABD" w:rsidR="0086751A" w:rsidRDefault="00064152">
      <w:pPr>
        <w:pStyle w:val="TM2"/>
        <w:rPr>
          <w:rFonts w:eastAsiaTheme="minorEastAsia"/>
          <w:color w:val="auto"/>
          <w:lang w:val="fr-FR" w:eastAsia="fr-FR"/>
        </w:rPr>
      </w:pPr>
      <w:hyperlink w:anchor="_Toc8915425" w:history="1">
        <w:r w:rsidR="0086751A" w:rsidRPr="004E2A9D">
          <w:rPr>
            <w:rStyle w:val="Lienhypertexte"/>
          </w:rPr>
          <w:t>Article 8 - Council</w:t>
        </w:r>
        <w:r w:rsidR="0086751A">
          <w:rPr>
            <w:webHidden/>
          </w:rPr>
          <w:t xml:space="preserve"> </w:t>
        </w:r>
        <w:r w:rsidR="0086751A">
          <w:rPr>
            <w:webHidden/>
          </w:rPr>
          <w:tab/>
        </w:r>
        <w:r w:rsidR="0086751A">
          <w:rPr>
            <w:webHidden/>
          </w:rPr>
          <w:fldChar w:fldCharType="begin"/>
        </w:r>
        <w:r w:rsidR="0086751A">
          <w:rPr>
            <w:webHidden/>
          </w:rPr>
          <w:instrText xml:space="preserve"> PAGEREF _Toc8915425 \h </w:instrText>
        </w:r>
        <w:r w:rsidR="0086751A">
          <w:rPr>
            <w:webHidden/>
          </w:rPr>
        </w:r>
        <w:r w:rsidR="0086751A">
          <w:rPr>
            <w:webHidden/>
          </w:rPr>
          <w:fldChar w:fldCharType="separate"/>
        </w:r>
        <w:r w:rsidR="0086751A">
          <w:rPr>
            <w:webHidden/>
          </w:rPr>
          <w:t>9</w:t>
        </w:r>
        <w:r w:rsidR="0086751A">
          <w:rPr>
            <w:webHidden/>
          </w:rPr>
          <w:fldChar w:fldCharType="end"/>
        </w:r>
      </w:hyperlink>
    </w:p>
    <w:p w14:paraId="3B437A53" w14:textId="6B8CE9D2" w:rsidR="0086751A" w:rsidRDefault="00064152">
      <w:pPr>
        <w:pStyle w:val="TM3"/>
        <w:rPr>
          <w:rFonts w:cstheme="minorBidi"/>
        </w:rPr>
      </w:pPr>
      <w:hyperlink w:anchor="_Toc8915426" w:history="1">
        <w:r w:rsidR="0086751A" w:rsidRPr="004E2A9D">
          <w:rPr>
            <w:rStyle w:val="Lienhypertexte"/>
          </w:rPr>
          <w:t>8.1.</w:t>
        </w:r>
        <w:r w:rsidR="0086751A">
          <w:rPr>
            <w:rFonts w:cstheme="minorBidi"/>
          </w:rPr>
          <w:tab/>
        </w:r>
        <w:r w:rsidR="0086751A" w:rsidRPr="004E2A9D">
          <w:rPr>
            <w:rStyle w:val="Lienhypertexte"/>
          </w:rPr>
          <w:t>Election of the Council</w:t>
        </w:r>
        <w:r w:rsidR="0086751A">
          <w:rPr>
            <w:webHidden/>
          </w:rPr>
          <w:t xml:space="preserve"> </w:t>
        </w:r>
        <w:r w:rsidR="0086751A">
          <w:rPr>
            <w:webHidden/>
          </w:rPr>
          <w:tab/>
        </w:r>
        <w:r w:rsidR="0086751A">
          <w:rPr>
            <w:webHidden/>
          </w:rPr>
          <w:fldChar w:fldCharType="begin"/>
        </w:r>
        <w:r w:rsidR="0086751A">
          <w:rPr>
            <w:webHidden/>
          </w:rPr>
          <w:instrText xml:space="preserve"> PAGEREF _Toc8915426 \h </w:instrText>
        </w:r>
        <w:r w:rsidR="0086751A">
          <w:rPr>
            <w:webHidden/>
          </w:rPr>
        </w:r>
        <w:r w:rsidR="0086751A">
          <w:rPr>
            <w:webHidden/>
          </w:rPr>
          <w:fldChar w:fldCharType="separate"/>
        </w:r>
        <w:r w:rsidR="0086751A">
          <w:rPr>
            <w:webHidden/>
          </w:rPr>
          <w:t>9</w:t>
        </w:r>
        <w:r w:rsidR="0086751A">
          <w:rPr>
            <w:webHidden/>
          </w:rPr>
          <w:fldChar w:fldCharType="end"/>
        </w:r>
      </w:hyperlink>
    </w:p>
    <w:p w14:paraId="26B899D2" w14:textId="2F9CB71E" w:rsidR="0086751A" w:rsidRDefault="00064152">
      <w:pPr>
        <w:pStyle w:val="TM3"/>
        <w:rPr>
          <w:rFonts w:cstheme="minorBidi"/>
        </w:rPr>
      </w:pPr>
      <w:hyperlink w:anchor="_Toc8915427" w:history="1">
        <w:r w:rsidR="0086751A" w:rsidRPr="004E2A9D">
          <w:rPr>
            <w:rStyle w:val="Lienhypertexte"/>
          </w:rPr>
          <w:t>8.2.</w:t>
        </w:r>
        <w:r w:rsidR="0086751A">
          <w:rPr>
            <w:rFonts w:cstheme="minorBidi"/>
          </w:rPr>
          <w:tab/>
        </w:r>
        <w:r w:rsidR="0086751A" w:rsidRPr="004E2A9D">
          <w:rPr>
            <w:rStyle w:val="Lienhypertexte"/>
          </w:rPr>
          <w:t>Duties of the Council</w:t>
        </w:r>
        <w:r w:rsidR="0086751A">
          <w:rPr>
            <w:webHidden/>
          </w:rPr>
          <w:t xml:space="preserve"> </w:t>
        </w:r>
        <w:r w:rsidR="0086751A">
          <w:rPr>
            <w:webHidden/>
          </w:rPr>
          <w:tab/>
        </w:r>
        <w:r w:rsidR="0086751A">
          <w:rPr>
            <w:webHidden/>
          </w:rPr>
          <w:fldChar w:fldCharType="begin"/>
        </w:r>
        <w:r w:rsidR="0086751A">
          <w:rPr>
            <w:webHidden/>
          </w:rPr>
          <w:instrText xml:space="preserve"> PAGEREF _Toc8915427 \h </w:instrText>
        </w:r>
        <w:r w:rsidR="0086751A">
          <w:rPr>
            <w:webHidden/>
          </w:rPr>
        </w:r>
        <w:r w:rsidR="0086751A">
          <w:rPr>
            <w:webHidden/>
          </w:rPr>
          <w:fldChar w:fldCharType="separate"/>
        </w:r>
        <w:r w:rsidR="0086751A">
          <w:rPr>
            <w:webHidden/>
          </w:rPr>
          <w:t>10</w:t>
        </w:r>
        <w:r w:rsidR="0086751A">
          <w:rPr>
            <w:webHidden/>
          </w:rPr>
          <w:fldChar w:fldCharType="end"/>
        </w:r>
      </w:hyperlink>
    </w:p>
    <w:p w14:paraId="12F1D4B3" w14:textId="28D1AE18" w:rsidR="0086751A" w:rsidRDefault="00064152">
      <w:pPr>
        <w:pStyle w:val="TM3"/>
        <w:rPr>
          <w:rFonts w:cstheme="minorBidi"/>
        </w:rPr>
      </w:pPr>
      <w:hyperlink w:anchor="_Toc8915428" w:history="1">
        <w:r w:rsidR="0086751A" w:rsidRPr="004E2A9D">
          <w:rPr>
            <w:rStyle w:val="Lienhypertexte"/>
          </w:rPr>
          <w:t>8.3.</w:t>
        </w:r>
        <w:r w:rsidR="0086751A">
          <w:rPr>
            <w:rFonts w:cstheme="minorBidi"/>
          </w:rPr>
          <w:tab/>
        </w:r>
        <w:r w:rsidR="0086751A" w:rsidRPr="004E2A9D">
          <w:rPr>
            <w:rStyle w:val="Lienhypertexte"/>
          </w:rPr>
          <w:t>Council meetings</w:t>
        </w:r>
        <w:r w:rsidR="0086751A">
          <w:rPr>
            <w:webHidden/>
          </w:rPr>
          <w:t xml:space="preserve"> </w:t>
        </w:r>
        <w:r w:rsidR="0086751A">
          <w:rPr>
            <w:webHidden/>
          </w:rPr>
          <w:tab/>
        </w:r>
        <w:r w:rsidR="0086751A">
          <w:rPr>
            <w:webHidden/>
          </w:rPr>
          <w:fldChar w:fldCharType="begin"/>
        </w:r>
        <w:r w:rsidR="0086751A">
          <w:rPr>
            <w:webHidden/>
          </w:rPr>
          <w:instrText xml:space="preserve"> PAGEREF _Toc8915428 \h </w:instrText>
        </w:r>
        <w:r w:rsidR="0086751A">
          <w:rPr>
            <w:webHidden/>
          </w:rPr>
        </w:r>
        <w:r w:rsidR="0086751A">
          <w:rPr>
            <w:webHidden/>
          </w:rPr>
          <w:fldChar w:fldCharType="separate"/>
        </w:r>
        <w:r w:rsidR="0086751A">
          <w:rPr>
            <w:webHidden/>
          </w:rPr>
          <w:t>10</w:t>
        </w:r>
        <w:r w:rsidR="0086751A">
          <w:rPr>
            <w:webHidden/>
          </w:rPr>
          <w:fldChar w:fldCharType="end"/>
        </w:r>
      </w:hyperlink>
    </w:p>
    <w:p w14:paraId="62798E79" w14:textId="09F74662" w:rsidR="0086751A" w:rsidRDefault="00064152">
      <w:pPr>
        <w:pStyle w:val="TM3"/>
        <w:rPr>
          <w:rFonts w:cstheme="minorBidi"/>
        </w:rPr>
      </w:pPr>
      <w:hyperlink w:anchor="_Toc8915429" w:history="1">
        <w:r w:rsidR="0086751A" w:rsidRPr="004E2A9D">
          <w:rPr>
            <w:rStyle w:val="Lienhypertexte"/>
          </w:rPr>
          <w:t>8.4.</w:t>
        </w:r>
        <w:r w:rsidR="0086751A">
          <w:rPr>
            <w:rFonts w:cstheme="minorBidi"/>
          </w:rPr>
          <w:tab/>
        </w:r>
        <w:r w:rsidR="0086751A" w:rsidRPr="004E2A9D">
          <w:rPr>
            <w:rStyle w:val="Lienhypertexte"/>
          </w:rPr>
          <w:t>Voting procedures</w:t>
        </w:r>
        <w:r w:rsidR="0086751A">
          <w:rPr>
            <w:webHidden/>
          </w:rPr>
          <w:t xml:space="preserve"> </w:t>
        </w:r>
        <w:r w:rsidR="0086751A">
          <w:rPr>
            <w:webHidden/>
          </w:rPr>
          <w:tab/>
        </w:r>
        <w:r w:rsidR="0086751A">
          <w:rPr>
            <w:webHidden/>
          </w:rPr>
          <w:fldChar w:fldCharType="begin"/>
        </w:r>
        <w:r w:rsidR="0086751A">
          <w:rPr>
            <w:webHidden/>
          </w:rPr>
          <w:instrText xml:space="preserve"> PAGEREF _Toc8915429 \h </w:instrText>
        </w:r>
        <w:r w:rsidR="0086751A">
          <w:rPr>
            <w:webHidden/>
          </w:rPr>
        </w:r>
        <w:r w:rsidR="0086751A">
          <w:rPr>
            <w:webHidden/>
          </w:rPr>
          <w:fldChar w:fldCharType="separate"/>
        </w:r>
        <w:r w:rsidR="0086751A">
          <w:rPr>
            <w:webHidden/>
          </w:rPr>
          <w:t>11</w:t>
        </w:r>
        <w:r w:rsidR="0086751A">
          <w:rPr>
            <w:webHidden/>
          </w:rPr>
          <w:fldChar w:fldCharType="end"/>
        </w:r>
      </w:hyperlink>
    </w:p>
    <w:p w14:paraId="6C5BA1AE" w14:textId="01743DC9" w:rsidR="0086751A" w:rsidRDefault="00064152">
      <w:pPr>
        <w:pStyle w:val="TM2"/>
        <w:rPr>
          <w:rFonts w:eastAsiaTheme="minorEastAsia"/>
          <w:color w:val="auto"/>
          <w:lang w:val="fr-FR" w:eastAsia="fr-FR"/>
        </w:rPr>
      </w:pPr>
      <w:hyperlink w:anchor="_Toc8915430" w:history="1">
        <w:r w:rsidR="0086751A" w:rsidRPr="004E2A9D">
          <w:rPr>
            <w:rStyle w:val="Lienhypertexte"/>
          </w:rPr>
          <w:t>Article 9 - Committees</w:t>
        </w:r>
        <w:r w:rsidR="0086751A">
          <w:rPr>
            <w:webHidden/>
          </w:rPr>
          <w:t xml:space="preserve"> </w:t>
        </w:r>
        <w:r w:rsidR="0086751A">
          <w:rPr>
            <w:webHidden/>
          </w:rPr>
          <w:tab/>
        </w:r>
        <w:r w:rsidR="0086751A">
          <w:rPr>
            <w:webHidden/>
          </w:rPr>
          <w:fldChar w:fldCharType="begin"/>
        </w:r>
        <w:r w:rsidR="0086751A">
          <w:rPr>
            <w:webHidden/>
          </w:rPr>
          <w:instrText xml:space="preserve"> PAGEREF _Toc8915430 \h </w:instrText>
        </w:r>
        <w:r w:rsidR="0086751A">
          <w:rPr>
            <w:webHidden/>
          </w:rPr>
        </w:r>
        <w:r w:rsidR="0086751A">
          <w:rPr>
            <w:webHidden/>
          </w:rPr>
          <w:fldChar w:fldCharType="separate"/>
        </w:r>
        <w:r w:rsidR="0086751A">
          <w:rPr>
            <w:webHidden/>
          </w:rPr>
          <w:t>11</w:t>
        </w:r>
        <w:r w:rsidR="0086751A">
          <w:rPr>
            <w:webHidden/>
          </w:rPr>
          <w:fldChar w:fldCharType="end"/>
        </w:r>
      </w:hyperlink>
    </w:p>
    <w:p w14:paraId="1256755E" w14:textId="444C2189" w:rsidR="0086751A" w:rsidRDefault="00064152">
      <w:pPr>
        <w:pStyle w:val="TM2"/>
        <w:rPr>
          <w:rFonts w:eastAsiaTheme="minorEastAsia"/>
          <w:color w:val="auto"/>
          <w:lang w:val="fr-FR" w:eastAsia="fr-FR"/>
        </w:rPr>
      </w:pPr>
      <w:hyperlink w:anchor="_Toc8915431" w:history="1">
        <w:r w:rsidR="0086751A" w:rsidRPr="004E2A9D">
          <w:rPr>
            <w:rStyle w:val="Lienhypertexte"/>
          </w:rPr>
          <w:t>Article 10 - Conferences and Exhibitions</w:t>
        </w:r>
        <w:r w:rsidR="0086751A">
          <w:rPr>
            <w:webHidden/>
          </w:rPr>
          <w:t xml:space="preserve"> </w:t>
        </w:r>
        <w:r w:rsidR="0086751A">
          <w:rPr>
            <w:webHidden/>
          </w:rPr>
          <w:tab/>
        </w:r>
        <w:r w:rsidR="0086751A">
          <w:rPr>
            <w:webHidden/>
          </w:rPr>
          <w:fldChar w:fldCharType="begin"/>
        </w:r>
        <w:r w:rsidR="0086751A">
          <w:rPr>
            <w:webHidden/>
          </w:rPr>
          <w:instrText xml:space="preserve"> PAGEREF _Toc8915431 \h </w:instrText>
        </w:r>
        <w:r w:rsidR="0086751A">
          <w:rPr>
            <w:webHidden/>
          </w:rPr>
        </w:r>
        <w:r w:rsidR="0086751A">
          <w:rPr>
            <w:webHidden/>
          </w:rPr>
          <w:fldChar w:fldCharType="separate"/>
        </w:r>
        <w:r w:rsidR="0086751A">
          <w:rPr>
            <w:webHidden/>
          </w:rPr>
          <w:t>11</w:t>
        </w:r>
        <w:r w:rsidR="0086751A">
          <w:rPr>
            <w:webHidden/>
          </w:rPr>
          <w:fldChar w:fldCharType="end"/>
        </w:r>
      </w:hyperlink>
    </w:p>
    <w:p w14:paraId="19E15305" w14:textId="0F987A93" w:rsidR="0086751A" w:rsidRDefault="00064152">
      <w:pPr>
        <w:pStyle w:val="TM2"/>
        <w:rPr>
          <w:rFonts w:eastAsiaTheme="minorEastAsia"/>
          <w:color w:val="auto"/>
          <w:lang w:val="fr-FR" w:eastAsia="fr-FR"/>
        </w:rPr>
      </w:pPr>
      <w:hyperlink w:anchor="_Toc8915432" w:history="1">
        <w:r w:rsidR="0086751A" w:rsidRPr="004E2A9D">
          <w:rPr>
            <w:rStyle w:val="Lienhypertexte"/>
          </w:rPr>
          <w:t>Article 11 - Funding</w:t>
        </w:r>
        <w:r w:rsidR="0086751A">
          <w:rPr>
            <w:webHidden/>
          </w:rPr>
          <w:t xml:space="preserve"> </w:t>
        </w:r>
        <w:r w:rsidR="0086751A">
          <w:rPr>
            <w:webHidden/>
          </w:rPr>
          <w:tab/>
        </w:r>
        <w:r w:rsidR="0086751A">
          <w:rPr>
            <w:webHidden/>
          </w:rPr>
          <w:fldChar w:fldCharType="begin"/>
        </w:r>
        <w:r w:rsidR="0086751A">
          <w:rPr>
            <w:webHidden/>
          </w:rPr>
          <w:instrText xml:space="preserve"> PAGEREF _Toc8915432 \h </w:instrText>
        </w:r>
        <w:r w:rsidR="0086751A">
          <w:rPr>
            <w:webHidden/>
          </w:rPr>
        </w:r>
        <w:r w:rsidR="0086751A">
          <w:rPr>
            <w:webHidden/>
          </w:rPr>
          <w:fldChar w:fldCharType="separate"/>
        </w:r>
        <w:r w:rsidR="0086751A">
          <w:rPr>
            <w:webHidden/>
          </w:rPr>
          <w:t>11</w:t>
        </w:r>
        <w:r w:rsidR="0086751A">
          <w:rPr>
            <w:webHidden/>
          </w:rPr>
          <w:fldChar w:fldCharType="end"/>
        </w:r>
      </w:hyperlink>
    </w:p>
    <w:p w14:paraId="743A9F4F" w14:textId="1B7291B4" w:rsidR="0086751A" w:rsidRDefault="00064152">
      <w:pPr>
        <w:pStyle w:val="TM2"/>
        <w:rPr>
          <w:rFonts w:eastAsiaTheme="minorEastAsia"/>
          <w:color w:val="auto"/>
          <w:lang w:val="fr-FR" w:eastAsia="fr-FR"/>
        </w:rPr>
      </w:pPr>
      <w:hyperlink w:anchor="_Toc8915433" w:history="1">
        <w:r w:rsidR="0086751A" w:rsidRPr="004E2A9D">
          <w:rPr>
            <w:rStyle w:val="Lienhypertexte"/>
          </w:rPr>
          <w:t>Article 12 - Changes to the Constitution</w:t>
        </w:r>
        <w:r w:rsidR="0086751A">
          <w:rPr>
            <w:webHidden/>
          </w:rPr>
          <w:t xml:space="preserve"> </w:t>
        </w:r>
        <w:r w:rsidR="0086751A">
          <w:rPr>
            <w:webHidden/>
          </w:rPr>
          <w:tab/>
        </w:r>
        <w:r w:rsidR="0086751A">
          <w:rPr>
            <w:webHidden/>
          </w:rPr>
          <w:fldChar w:fldCharType="begin"/>
        </w:r>
        <w:r w:rsidR="0086751A">
          <w:rPr>
            <w:webHidden/>
          </w:rPr>
          <w:instrText xml:space="preserve"> PAGEREF _Toc8915433 \h </w:instrText>
        </w:r>
        <w:r w:rsidR="0086751A">
          <w:rPr>
            <w:webHidden/>
          </w:rPr>
        </w:r>
        <w:r w:rsidR="0086751A">
          <w:rPr>
            <w:webHidden/>
          </w:rPr>
          <w:fldChar w:fldCharType="separate"/>
        </w:r>
        <w:r w:rsidR="0086751A">
          <w:rPr>
            <w:webHidden/>
          </w:rPr>
          <w:t>11</w:t>
        </w:r>
        <w:r w:rsidR="0086751A">
          <w:rPr>
            <w:webHidden/>
          </w:rPr>
          <w:fldChar w:fldCharType="end"/>
        </w:r>
      </w:hyperlink>
    </w:p>
    <w:p w14:paraId="07FE9842" w14:textId="78A68065" w:rsidR="0086751A" w:rsidRDefault="00064152">
      <w:pPr>
        <w:pStyle w:val="TM2"/>
        <w:rPr>
          <w:rFonts w:eastAsiaTheme="minorEastAsia"/>
          <w:color w:val="auto"/>
          <w:lang w:val="fr-FR" w:eastAsia="fr-FR"/>
        </w:rPr>
      </w:pPr>
      <w:hyperlink w:anchor="_Toc8915434" w:history="1">
        <w:r w:rsidR="0086751A" w:rsidRPr="004E2A9D">
          <w:rPr>
            <w:rStyle w:val="Lienhypertexte"/>
          </w:rPr>
          <w:t>Article 13 - Duration and Termination</w:t>
        </w:r>
        <w:r w:rsidR="0086751A">
          <w:rPr>
            <w:webHidden/>
          </w:rPr>
          <w:t xml:space="preserve"> </w:t>
        </w:r>
        <w:r w:rsidR="0086751A">
          <w:rPr>
            <w:webHidden/>
          </w:rPr>
          <w:tab/>
        </w:r>
        <w:r w:rsidR="0086751A">
          <w:rPr>
            <w:webHidden/>
          </w:rPr>
          <w:fldChar w:fldCharType="begin"/>
        </w:r>
        <w:r w:rsidR="0086751A">
          <w:rPr>
            <w:webHidden/>
          </w:rPr>
          <w:instrText xml:space="preserve"> PAGEREF _Toc8915434 \h </w:instrText>
        </w:r>
        <w:r w:rsidR="0086751A">
          <w:rPr>
            <w:webHidden/>
          </w:rPr>
        </w:r>
        <w:r w:rsidR="0086751A">
          <w:rPr>
            <w:webHidden/>
          </w:rPr>
          <w:fldChar w:fldCharType="separate"/>
        </w:r>
        <w:r w:rsidR="0086751A">
          <w:rPr>
            <w:webHidden/>
          </w:rPr>
          <w:t>11</w:t>
        </w:r>
        <w:r w:rsidR="0086751A">
          <w:rPr>
            <w:webHidden/>
          </w:rPr>
          <w:fldChar w:fldCharType="end"/>
        </w:r>
      </w:hyperlink>
    </w:p>
    <w:p w14:paraId="4D23C782" w14:textId="23DA284D" w:rsidR="0086751A" w:rsidRPr="0086751A" w:rsidRDefault="00064152" w:rsidP="0086751A">
      <w:pPr>
        <w:pStyle w:val="TM1"/>
        <w:jc w:val="left"/>
        <w:rPr>
          <w:rFonts w:asciiTheme="minorHAnsi" w:eastAsiaTheme="minorEastAsia" w:hAnsiTheme="minorHAnsi"/>
          <w:b/>
          <w:caps w:val="0"/>
          <w:color w:val="auto"/>
          <w:szCs w:val="22"/>
          <w:lang w:val="fr-FR" w:eastAsia="fr-FR"/>
        </w:rPr>
      </w:pPr>
      <w:hyperlink w:anchor="_Toc8915435" w:history="1">
        <w:r w:rsidR="0086751A" w:rsidRPr="0086751A">
          <w:rPr>
            <w:rStyle w:val="Lienhypertexte"/>
            <w:b/>
            <w:lang w:val="en-GB"/>
          </w:rPr>
          <w:t>General Regulations</w:t>
        </w:r>
        <w:r w:rsidR="0086751A" w:rsidRPr="0086751A">
          <w:rPr>
            <w:b/>
            <w:webHidden/>
          </w:rPr>
          <w:t xml:space="preserve"> </w:t>
        </w:r>
        <w:r w:rsidR="0086751A">
          <w:rPr>
            <w:b/>
            <w:webHidden/>
          </w:rPr>
          <w:tab/>
        </w:r>
        <w:r w:rsidR="0086751A" w:rsidRPr="0086751A">
          <w:rPr>
            <w:b/>
            <w:webHidden/>
          </w:rPr>
          <w:fldChar w:fldCharType="begin"/>
        </w:r>
        <w:r w:rsidR="0086751A" w:rsidRPr="0086751A">
          <w:rPr>
            <w:b/>
            <w:webHidden/>
          </w:rPr>
          <w:instrText xml:space="preserve"> PAGEREF _Toc8915435 \h </w:instrText>
        </w:r>
        <w:r w:rsidR="0086751A" w:rsidRPr="0086751A">
          <w:rPr>
            <w:b/>
            <w:webHidden/>
          </w:rPr>
        </w:r>
        <w:r w:rsidR="0086751A" w:rsidRPr="0086751A">
          <w:rPr>
            <w:b/>
            <w:webHidden/>
          </w:rPr>
          <w:fldChar w:fldCharType="separate"/>
        </w:r>
        <w:r w:rsidR="0086751A" w:rsidRPr="0086751A">
          <w:rPr>
            <w:b/>
            <w:webHidden/>
          </w:rPr>
          <w:t>12</w:t>
        </w:r>
        <w:r w:rsidR="0086751A" w:rsidRPr="0086751A">
          <w:rPr>
            <w:b/>
            <w:webHidden/>
          </w:rPr>
          <w:fldChar w:fldCharType="end"/>
        </w:r>
      </w:hyperlink>
    </w:p>
    <w:p w14:paraId="70A9B485" w14:textId="66BF517A" w:rsidR="0086751A" w:rsidRDefault="00064152">
      <w:pPr>
        <w:pStyle w:val="TM2"/>
        <w:rPr>
          <w:rFonts w:eastAsiaTheme="minorEastAsia"/>
          <w:color w:val="auto"/>
          <w:lang w:val="fr-FR" w:eastAsia="fr-FR"/>
        </w:rPr>
      </w:pPr>
      <w:hyperlink w:anchor="_Toc8915436" w:history="1">
        <w:r w:rsidR="0086751A" w:rsidRPr="004E2A9D">
          <w:rPr>
            <w:rStyle w:val="Lienhypertexte"/>
          </w:rPr>
          <w:t>Article 1 - Application</w:t>
        </w:r>
        <w:r w:rsidR="0086751A">
          <w:rPr>
            <w:webHidden/>
          </w:rPr>
          <w:t xml:space="preserve"> </w:t>
        </w:r>
        <w:r w:rsidR="0086751A">
          <w:rPr>
            <w:webHidden/>
          </w:rPr>
          <w:tab/>
        </w:r>
        <w:r w:rsidR="0086751A">
          <w:rPr>
            <w:webHidden/>
          </w:rPr>
          <w:fldChar w:fldCharType="begin"/>
        </w:r>
        <w:r w:rsidR="0086751A">
          <w:rPr>
            <w:webHidden/>
          </w:rPr>
          <w:instrText xml:space="preserve"> PAGEREF _Toc8915436 \h </w:instrText>
        </w:r>
        <w:r w:rsidR="0086751A">
          <w:rPr>
            <w:webHidden/>
          </w:rPr>
        </w:r>
        <w:r w:rsidR="0086751A">
          <w:rPr>
            <w:webHidden/>
          </w:rPr>
          <w:fldChar w:fldCharType="separate"/>
        </w:r>
        <w:r w:rsidR="0086751A">
          <w:rPr>
            <w:webHidden/>
          </w:rPr>
          <w:t>13</w:t>
        </w:r>
        <w:r w:rsidR="0086751A">
          <w:rPr>
            <w:webHidden/>
          </w:rPr>
          <w:fldChar w:fldCharType="end"/>
        </w:r>
      </w:hyperlink>
    </w:p>
    <w:p w14:paraId="397F3A8B" w14:textId="27329D5B" w:rsidR="0086751A" w:rsidRDefault="00064152">
      <w:pPr>
        <w:pStyle w:val="TM2"/>
        <w:rPr>
          <w:rFonts w:eastAsiaTheme="minorEastAsia"/>
          <w:color w:val="auto"/>
          <w:lang w:val="fr-FR" w:eastAsia="fr-FR"/>
        </w:rPr>
      </w:pPr>
      <w:hyperlink w:anchor="_Toc8915437" w:history="1">
        <w:r w:rsidR="0086751A" w:rsidRPr="004E2A9D">
          <w:rPr>
            <w:rStyle w:val="Lienhypertexte"/>
          </w:rPr>
          <w:t>Article 2 -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_Toc8915437 \h </w:instrText>
        </w:r>
        <w:r w:rsidR="0086751A">
          <w:rPr>
            <w:webHidden/>
          </w:rPr>
        </w:r>
        <w:r w:rsidR="0086751A">
          <w:rPr>
            <w:webHidden/>
          </w:rPr>
          <w:fldChar w:fldCharType="separate"/>
        </w:r>
        <w:r w:rsidR="0086751A">
          <w:rPr>
            <w:webHidden/>
          </w:rPr>
          <w:t>13</w:t>
        </w:r>
        <w:r w:rsidR="0086751A">
          <w:rPr>
            <w:webHidden/>
          </w:rPr>
          <w:fldChar w:fldCharType="end"/>
        </w:r>
      </w:hyperlink>
    </w:p>
    <w:p w14:paraId="60F5B372" w14:textId="430D064D" w:rsidR="0086751A" w:rsidRDefault="00064152">
      <w:pPr>
        <w:pStyle w:val="TM3"/>
        <w:rPr>
          <w:rFonts w:cstheme="minorBidi"/>
        </w:rPr>
      </w:pPr>
      <w:hyperlink w:anchor="_Toc8915438" w:history="1">
        <w:r w:rsidR="0086751A" w:rsidRPr="004E2A9D">
          <w:rPr>
            <w:rStyle w:val="Lienhypertexte"/>
          </w:rPr>
          <w:t>2.1.</w:t>
        </w:r>
        <w:r w:rsidR="0086751A">
          <w:rPr>
            <w:rFonts w:cstheme="minorBidi"/>
          </w:rPr>
          <w:tab/>
        </w:r>
        <w:r w:rsidR="0086751A" w:rsidRPr="004E2A9D">
          <w:rPr>
            <w:rStyle w:val="Lienhypertexte"/>
          </w:rPr>
          <w:t>Membership Categories</w:t>
        </w:r>
        <w:r w:rsidR="0086751A">
          <w:rPr>
            <w:webHidden/>
          </w:rPr>
          <w:t xml:space="preserve"> </w:t>
        </w:r>
        <w:r w:rsidR="0086751A">
          <w:rPr>
            <w:webHidden/>
          </w:rPr>
          <w:tab/>
        </w:r>
        <w:r w:rsidR="0086751A">
          <w:rPr>
            <w:webHidden/>
          </w:rPr>
          <w:fldChar w:fldCharType="begin"/>
        </w:r>
        <w:r w:rsidR="0086751A">
          <w:rPr>
            <w:webHidden/>
          </w:rPr>
          <w:instrText xml:space="preserve"> PAGEREF _Toc8915438 \h </w:instrText>
        </w:r>
        <w:r w:rsidR="0086751A">
          <w:rPr>
            <w:webHidden/>
          </w:rPr>
        </w:r>
        <w:r w:rsidR="0086751A">
          <w:rPr>
            <w:webHidden/>
          </w:rPr>
          <w:fldChar w:fldCharType="separate"/>
        </w:r>
        <w:r w:rsidR="0086751A">
          <w:rPr>
            <w:webHidden/>
          </w:rPr>
          <w:t>13</w:t>
        </w:r>
        <w:r w:rsidR="0086751A">
          <w:rPr>
            <w:webHidden/>
          </w:rPr>
          <w:fldChar w:fldCharType="end"/>
        </w:r>
      </w:hyperlink>
    </w:p>
    <w:p w14:paraId="4CF20B28" w14:textId="52312701" w:rsidR="0086751A" w:rsidRDefault="00064152">
      <w:pPr>
        <w:pStyle w:val="TM3"/>
        <w:rPr>
          <w:rFonts w:cstheme="minorBidi"/>
        </w:rPr>
      </w:pPr>
      <w:hyperlink w:anchor="_Toc8915439" w:history="1">
        <w:r w:rsidR="0086751A" w:rsidRPr="004E2A9D">
          <w:rPr>
            <w:rStyle w:val="Lienhypertexte"/>
          </w:rPr>
          <w:t>2.2.</w:t>
        </w:r>
        <w:r w:rsidR="0086751A">
          <w:rPr>
            <w:rFonts w:cstheme="minorBidi"/>
          </w:rPr>
          <w:tab/>
        </w:r>
        <w:r w:rsidR="0086751A" w:rsidRPr="004E2A9D">
          <w:rPr>
            <w:rStyle w:val="Lienhypertexte"/>
          </w:rPr>
          <w:t>Application for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_Toc8915439 \h </w:instrText>
        </w:r>
        <w:r w:rsidR="0086751A">
          <w:rPr>
            <w:webHidden/>
          </w:rPr>
        </w:r>
        <w:r w:rsidR="0086751A">
          <w:rPr>
            <w:webHidden/>
          </w:rPr>
          <w:fldChar w:fldCharType="separate"/>
        </w:r>
        <w:r w:rsidR="0086751A">
          <w:rPr>
            <w:webHidden/>
          </w:rPr>
          <w:t>13</w:t>
        </w:r>
        <w:r w:rsidR="0086751A">
          <w:rPr>
            <w:webHidden/>
          </w:rPr>
          <w:fldChar w:fldCharType="end"/>
        </w:r>
      </w:hyperlink>
    </w:p>
    <w:p w14:paraId="7CA2E933" w14:textId="20C97D32" w:rsidR="0086751A" w:rsidRDefault="00064152">
      <w:pPr>
        <w:pStyle w:val="TM3"/>
        <w:rPr>
          <w:rFonts w:cstheme="minorBidi"/>
        </w:rPr>
      </w:pPr>
      <w:hyperlink w:anchor="_Toc8915440" w:history="1">
        <w:r w:rsidR="0086751A" w:rsidRPr="004E2A9D">
          <w:rPr>
            <w:rStyle w:val="Lienhypertexte"/>
          </w:rPr>
          <w:t>2.3.</w:t>
        </w:r>
        <w:r w:rsidR="0086751A">
          <w:rPr>
            <w:rFonts w:cstheme="minorBidi"/>
          </w:rPr>
          <w:tab/>
        </w:r>
        <w:r w:rsidR="0086751A" w:rsidRPr="004E2A9D">
          <w:rPr>
            <w:rStyle w:val="Lienhypertexte"/>
          </w:rPr>
          <w:t>Membership Rights and Benefits</w:t>
        </w:r>
        <w:r w:rsidR="0086751A">
          <w:rPr>
            <w:webHidden/>
          </w:rPr>
          <w:t xml:space="preserve"> </w:t>
        </w:r>
        <w:r w:rsidR="0086751A">
          <w:rPr>
            <w:webHidden/>
          </w:rPr>
          <w:tab/>
        </w:r>
        <w:r w:rsidR="0086751A">
          <w:rPr>
            <w:webHidden/>
          </w:rPr>
          <w:fldChar w:fldCharType="begin"/>
        </w:r>
        <w:r w:rsidR="0086751A">
          <w:rPr>
            <w:webHidden/>
          </w:rPr>
          <w:instrText xml:space="preserve"> PAGEREF _Toc8915440 \h </w:instrText>
        </w:r>
        <w:r w:rsidR="0086751A">
          <w:rPr>
            <w:webHidden/>
          </w:rPr>
        </w:r>
        <w:r w:rsidR="0086751A">
          <w:rPr>
            <w:webHidden/>
          </w:rPr>
          <w:fldChar w:fldCharType="separate"/>
        </w:r>
        <w:r w:rsidR="0086751A">
          <w:rPr>
            <w:webHidden/>
          </w:rPr>
          <w:t>13</w:t>
        </w:r>
        <w:r w:rsidR="0086751A">
          <w:rPr>
            <w:webHidden/>
          </w:rPr>
          <w:fldChar w:fldCharType="end"/>
        </w:r>
      </w:hyperlink>
    </w:p>
    <w:p w14:paraId="10D94A68" w14:textId="7BDD7905" w:rsidR="0086751A" w:rsidRDefault="00064152">
      <w:pPr>
        <w:pStyle w:val="TM3"/>
        <w:rPr>
          <w:rFonts w:cstheme="minorBidi"/>
        </w:rPr>
      </w:pPr>
      <w:hyperlink w:anchor="_Toc8915441" w:history="1">
        <w:r w:rsidR="0086751A" w:rsidRPr="004E2A9D">
          <w:rPr>
            <w:rStyle w:val="Lienhypertexte"/>
          </w:rPr>
          <w:t>2.4.</w:t>
        </w:r>
        <w:r w:rsidR="0086751A">
          <w:rPr>
            <w:rFonts w:cstheme="minorBidi"/>
          </w:rPr>
          <w:tab/>
        </w:r>
        <w:r w:rsidR="0086751A" w:rsidRPr="004E2A9D">
          <w:rPr>
            <w:rStyle w:val="Lienhypertexte"/>
          </w:rPr>
          <w:t>Member Contributions</w:t>
        </w:r>
        <w:r w:rsidR="0086751A">
          <w:rPr>
            <w:webHidden/>
          </w:rPr>
          <w:t xml:space="preserve"> </w:t>
        </w:r>
        <w:r w:rsidR="0086751A">
          <w:rPr>
            <w:webHidden/>
          </w:rPr>
          <w:tab/>
        </w:r>
        <w:r w:rsidR="0086751A">
          <w:rPr>
            <w:webHidden/>
          </w:rPr>
          <w:fldChar w:fldCharType="begin"/>
        </w:r>
        <w:r w:rsidR="0086751A">
          <w:rPr>
            <w:webHidden/>
          </w:rPr>
          <w:instrText xml:space="preserve"> PAGEREF _Toc8915441 \h </w:instrText>
        </w:r>
        <w:r w:rsidR="0086751A">
          <w:rPr>
            <w:webHidden/>
          </w:rPr>
        </w:r>
        <w:r w:rsidR="0086751A">
          <w:rPr>
            <w:webHidden/>
          </w:rPr>
          <w:fldChar w:fldCharType="separate"/>
        </w:r>
        <w:r w:rsidR="0086751A">
          <w:rPr>
            <w:webHidden/>
          </w:rPr>
          <w:t>14</w:t>
        </w:r>
        <w:r w:rsidR="0086751A">
          <w:rPr>
            <w:webHidden/>
          </w:rPr>
          <w:fldChar w:fldCharType="end"/>
        </w:r>
      </w:hyperlink>
    </w:p>
    <w:p w14:paraId="7B083B70" w14:textId="2B5A8EDD" w:rsidR="0086751A" w:rsidRDefault="00064152">
      <w:pPr>
        <w:pStyle w:val="TM3"/>
        <w:rPr>
          <w:rFonts w:cstheme="minorBidi"/>
        </w:rPr>
      </w:pPr>
      <w:hyperlink w:anchor="_Toc8915442" w:history="1">
        <w:r w:rsidR="0086751A" w:rsidRPr="004E2A9D">
          <w:rPr>
            <w:rStyle w:val="Lienhypertexte"/>
          </w:rPr>
          <w:t>2.5.</w:t>
        </w:r>
        <w:r w:rsidR="0086751A">
          <w:rPr>
            <w:rFonts w:cstheme="minorBidi"/>
          </w:rPr>
          <w:tab/>
        </w:r>
        <w:r w:rsidR="0086751A" w:rsidRPr="004E2A9D">
          <w:rPr>
            <w:rStyle w:val="Lienhypertexte"/>
          </w:rPr>
          <w:t>Suspension and Reinstatement of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_Toc8915442 \h </w:instrText>
        </w:r>
        <w:r w:rsidR="0086751A">
          <w:rPr>
            <w:webHidden/>
          </w:rPr>
        </w:r>
        <w:r w:rsidR="0086751A">
          <w:rPr>
            <w:webHidden/>
          </w:rPr>
          <w:fldChar w:fldCharType="separate"/>
        </w:r>
        <w:r w:rsidR="0086751A">
          <w:rPr>
            <w:webHidden/>
          </w:rPr>
          <w:t>14</w:t>
        </w:r>
        <w:r w:rsidR="0086751A">
          <w:rPr>
            <w:webHidden/>
          </w:rPr>
          <w:fldChar w:fldCharType="end"/>
        </w:r>
      </w:hyperlink>
    </w:p>
    <w:p w14:paraId="05DD38B8" w14:textId="171DBBF0" w:rsidR="0086751A" w:rsidRDefault="00064152">
      <w:pPr>
        <w:pStyle w:val="TM3"/>
        <w:rPr>
          <w:rFonts w:cstheme="minorBidi"/>
        </w:rPr>
      </w:pPr>
      <w:hyperlink w:anchor="_Toc8915443" w:history="1">
        <w:r w:rsidR="0086751A" w:rsidRPr="004E2A9D">
          <w:rPr>
            <w:rStyle w:val="Lienhypertexte"/>
          </w:rPr>
          <w:t>2.6.</w:t>
        </w:r>
        <w:r w:rsidR="0086751A">
          <w:rPr>
            <w:rFonts w:cstheme="minorBidi"/>
          </w:rPr>
          <w:tab/>
        </w:r>
        <w:r w:rsidR="0086751A" w:rsidRPr="004E2A9D">
          <w:rPr>
            <w:rStyle w:val="Lienhypertexte"/>
          </w:rPr>
          <w:t>Termination of Membership</w:t>
        </w:r>
        <w:r w:rsidR="0086751A">
          <w:rPr>
            <w:webHidden/>
          </w:rPr>
          <w:t xml:space="preserve"> </w:t>
        </w:r>
        <w:r w:rsidR="0086751A">
          <w:rPr>
            <w:webHidden/>
          </w:rPr>
          <w:tab/>
        </w:r>
        <w:r w:rsidR="0086751A">
          <w:rPr>
            <w:webHidden/>
          </w:rPr>
          <w:fldChar w:fldCharType="begin"/>
        </w:r>
        <w:r w:rsidR="0086751A">
          <w:rPr>
            <w:webHidden/>
          </w:rPr>
          <w:instrText xml:space="preserve"> PAGEREF _Toc8915443 \h </w:instrText>
        </w:r>
        <w:r w:rsidR="0086751A">
          <w:rPr>
            <w:webHidden/>
          </w:rPr>
        </w:r>
        <w:r w:rsidR="0086751A">
          <w:rPr>
            <w:webHidden/>
          </w:rPr>
          <w:fldChar w:fldCharType="separate"/>
        </w:r>
        <w:r w:rsidR="0086751A">
          <w:rPr>
            <w:webHidden/>
          </w:rPr>
          <w:t>14</w:t>
        </w:r>
        <w:r w:rsidR="0086751A">
          <w:rPr>
            <w:webHidden/>
          </w:rPr>
          <w:fldChar w:fldCharType="end"/>
        </w:r>
      </w:hyperlink>
    </w:p>
    <w:p w14:paraId="12D5963B" w14:textId="5BA73C86" w:rsidR="0086751A" w:rsidRDefault="00064152">
      <w:pPr>
        <w:pStyle w:val="TM2"/>
        <w:rPr>
          <w:rFonts w:eastAsiaTheme="minorEastAsia"/>
          <w:color w:val="auto"/>
          <w:lang w:val="fr-FR" w:eastAsia="fr-FR"/>
        </w:rPr>
      </w:pPr>
      <w:hyperlink w:anchor="_Toc8915444" w:history="1">
        <w:r w:rsidR="0086751A" w:rsidRPr="004E2A9D">
          <w:rPr>
            <w:rStyle w:val="Lienhypertexte"/>
          </w:rPr>
          <w:t>Article 3 - General Assembly</w:t>
        </w:r>
        <w:r w:rsidR="0086751A">
          <w:rPr>
            <w:webHidden/>
          </w:rPr>
          <w:t xml:space="preserve"> </w:t>
        </w:r>
        <w:r w:rsidR="0086751A">
          <w:rPr>
            <w:webHidden/>
          </w:rPr>
          <w:tab/>
        </w:r>
        <w:r w:rsidR="0086751A">
          <w:rPr>
            <w:webHidden/>
          </w:rPr>
          <w:fldChar w:fldCharType="begin"/>
        </w:r>
        <w:r w:rsidR="0086751A">
          <w:rPr>
            <w:webHidden/>
          </w:rPr>
          <w:instrText xml:space="preserve"> PAGEREF _Toc8915444 \h </w:instrText>
        </w:r>
        <w:r w:rsidR="0086751A">
          <w:rPr>
            <w:webHidden/>
          </w:rPr>
        </w:r>
        <w:r w:rsidR="0086751A">
          <w:rPr>
            <w:webHidden/>
          </w:rPr>
          <w:fldChar w:fldCharType="separate"/>
        </w:r>
        <w:r w:rsidR="0086751A">
          <w:rPr>
            <w:webHidden/>
          </w:rPr>
          <w:t>14</w:t>
        </w:r>
        <w:r w:rsidR="0086751A">
          <w:rPr>
            <w:webHidden/>
          </w:rPr>
          <w:fldChar w:fldCharType="end"/>
        </w:r>
      </w:hyperlink>
    </w:p>
    <w:p w14:paraId="26F10F6E" w14:textId="53106433" w:rsidR="0086751A" w:rsidRDefault="00064152">
      <w:pPr>
        <w:pStyle w:val="TM3"/>
        <w:rPr>
          <w:rFonts w:cstheme="minorBidi"/>
        </w:rPr>
      </w:pPr>
      <w:hyperlink w:anchor="_Toc8915445" w:history="1">
        <w:r w:rsidR="0086751A" w:rsidRPr="004E2A9D">
          <w:rPr>
            <w:rStyle w:val="Lienhypertexte"/>
          </w:rPr>
          <w:t>3.1.</w:t>
        </w:r>
        <w:r w:rsidR="0086751A">
          <w:rPr>
            <w:rFonts w:cstheme="minorBidi"/>
          </w:rPr>
          <w:tab/>
        </w:r>
        <w:r w:rsidR="0086751A" w:rsidRPr="004E2A9D">
          <w:rPr>
            <w:rStyle w:val="Lienhypertexte"/>
          </w:rPr>
          <w:t>Convening</w:t>
        </w:r>
        <w:r w:rsidR="0086751A">
          <w:rPr>
            <w:webHidden/>
          </w:rPr>
          <w:t xml:space="preserve"> </w:t>
        </w:r>
        <w:r w:rsidR="0086751A">
          <w:rPr>
            <w:webHidden/>
          </w:rPr>
          <w:tab/>
        </w:r>
        <w:r w:rsidR="0086751A">
          <w:rPr>
            <w:webHidden/>
          </w:rPr>
          <w:fldChar w:fldCharType="begin"/>
        </w:r>
        <w:r w:rsidR="0086751A">
          <w:rPr>
            <w:webHidden/>
          </w:rPr>
          <w:instrText xml:space="preserve"> PAGEREF _Toc8915445 \h </w:instrText>
        </w:r>
        <w:r w:rsidR="0086751A">
          <w:rPr>
            <w:webHidden/>
          </w:rPr>
        </w:r>
        <w:r w:rsidR="0086751A">
          <w:rPr>
            <w:webHidden/>
          </w:rPr>
          <w:fldChar w:fldCharType="separate"/>
        </w:r>
        <w:r w:rsidR="0086751A">
          <w:rPr>
            <w:webHidden/>
          </w:rPr>
          <w:t>14</w:t>
        </w:r>
        <w:r w:rsidR="0086751A">
          <w:rPr>
            <w:webHidden/>
          </w:rPr>
          <w:fldChar w:fldCharType="end"/>
        </w:r>
      </w:hyperlink>
    </w:p>
    <w:p w14:paraId="08E9B912" w14:textId="67F2FBEA" w:rsidR="0086751A" w:rsidRDefault="00064152">
      <w:pPr>
        <w:pStyle w:val="TM3"/>
        <w:rPr>
          <w:rFonts w:cstheme="minorBidi"/>
        </w:rPr>
      </w:pPr>
      <w:hyperlink w:anchor="_Toc8915446" w:history="1">
        <w:r w:rsidR="0086751A" w:rsidRPr="004E2A9D">
          <w:rPr>
            <w:rStyle w:val="Lienhypertexte"/>
          </w:rPr>
          <w:t>3.2.</w:t>
        </w:r>
        <w:r w:rsidR="0086751A">
          <w:rPr>
            <w:rFonts w:cstheme="minorBidi"/>
          </w:rPr>
          <w:tab/>
        </w:r>
        <w:r w:rsidR="0086751A" w:rsidRPr="004E2A9D">
          <w:rPr>
            <w:rStyle w:val="Lienhypertexte"/>
          </w:rPr>
          <w:t>Attendance</w:t>
        </w:r>
        <w:r w:rsidR="0086751A">
          <w:rPr>
            <w:webHidden/>
          </w:rPr>
          <w:t xml:space="preserve"> </w:t>
        </w:r>
        <w:r w:rsidR="0086751A">
          <w:rPr>
            <w:webHidden/>
          </w:rPr>
          <w:tab/>
        </w:r>
        <w:r w:rsidR="0086751A">
          <w:rPr>
            <w:webHidden/>
          </w:rPr>
          <w:fldChar w:fldCharType="begin"/>
        </w:r>
        <w:r w:rsidR="0086751A">
          <w:rPr>
            <w:webHidden/>
          </w:rPr>
          <w:instrText xml:space="preserve"> PAGEREF _Toc8915446 \h </w:instrText>
        </w:r>
        <w:r w:rsidR="0086751A">
          <w:rPr>
            <w:webHidden/>
          </w:rPr>
        </w:r>
        <w:r w:rsidR="0086751A">
          <w:rPr>
            <w:webHidden/>
          </w:rPr>
          <w:fldChar w:fldCharType="separate"/>
        </w:r>
        <w:r w:rsidR="0086751A">
          <w:rPr>
            <w:webHidden/>
          </w:rPr>
          <w:t>15</w:t>
        </w:r>
        <w:r w:rsidR="0086751A">
          <w:rPr>
            <w:webHidden/>
          </w:rPr>
          <w:fldChar w:fldCharType="end"/>
        </w:r>
      </w:hyperlink>
    </w:p>
    <w:p w14:paraId="096D8D4E" w14:textId="29AA8DED" w:rsidR="0086751A" w:rsidRDefault="00064152">
      <w:pPr>
        <w:pStyle w:val="TM3"/>
        <w:rPr>
          <w:rFonts w:cstheme="minorBidi"/>
        </w:rPr>
      </w:pPr>
      <w:hyperlink w:anchor="_Toc8915447" w:history="1">
        <w:r w:rsidR="0086751A" w:rsidRPr="004E2A9D">
          <w:rPr>
            <w:rStyle w:val="Lienhypertexte"/>
          </w:rPr>
          <w:t>3.3.</w:t>
        </w:r>
        <w:r w:rsidR="0086751A">
          <w:rPr>
            <w:rFonts w:cstheme="minorBidi"/>
          </w:rPr>
          <w:tab/>
        </w:r>
        <w:r w:rsidR="0086751A" w:rsidRPr="004E2A9D">
          <w:rPr>
            <w:rStyle w:val="Lienhypertexte"/>
          </w:rPr>
          <w:t>Organisation of meetings</w:t>
        </w:r>
        <w:r w:rsidR="0086751A">
          <w:rPr>
            <w:webHidden/>
          </w:rPr>
          <w:t xml:space="preserve"> </w:t>
        </w:r>
        <w:r w:rsidR="0086751A">
          <w:rPr>
            <w:webHidden/>
          </w:rPr>
          <w:tab/>
        </w:r>
        <w:r w:rsidR="0086751A">
          <w:rPr>
            <w:webHidden/>
          </w:rPr>
          <w:fldChar w:fldCharType="begin"/>
        </w:r>
        <w:r w:rsidR="0086751A">
          <w:rPr>
            <w:webHidden/>
          </w:rPr>
          <w:instrText xml:space="preserve"> PAGEREF _Toc8915447 \h </w:instrText>
        </w:r>
        <w:r w:rsidR="0086751A">
          <w:rPr>
            <w:webHidden/>
          </w:rPr>
        </w:r>
        <w:r w:rsidR="0086751A">
          <w:rPr>
            <w:webHidden/>
          </w:rPr>
          <w:fldChar w:fldCharType="separate"/>
        </w:r>
        <w:r w:rsidR="0086751A">
          <w:rPr>
            <w:webHidden/>
          </w:rPr>
          <w:t>15</w:t>
        </w:r>
        <w:r w:rsidR="0086751A">
          <w:rPr>
            <w:webHidden/>
          </w:rPr>
          <w:fldChar w:fldCharType="end"/>
        </w:r>
      </w:hyperlink>
    </w:p>
    <w:p w14:paraId="4AD2B1CB" w14:textId="001697F3" w:rsidR="0086751A" w:rsidRDefault="00064152">
      <w:pPr>
        <w:pStyle w:val="TM3"/>
        <w:rPr>
          <w:rFonts w:cstheme="minorBidi"/>
        </w:rPr>
      </w:pPr>
      <w:hyperlink w:anchor="_Toc8915448" w:history="1">
        <w:r w:rsidR="0086751A" w:rsidRPr="004E2A9D">
          <w:rPr>
            <w:rStyle w:val="Lienhypertexte"/>
          </w:rPr>
          <w:t>3.4.</w:t>
        </w:r>
        <w:r w:rsidR="0086751A">
          <w:rPr>
            <w:rFonts w:cstheme="minorBidi"/>
          </w:rPr>
          <w:tab/>
        </w:r>
        <w:r w:rsidR="0086751A" w:rsidRPr="004E2A9D">
          <w:rPr>
            <w:rStyle w:val="Lienhypertexte"/>
          </w:rPr>
          <w:t>Rules of Procedure</w:t>
        </w:r>
        <w:r w:rsidR="0086751A">
          <w:rPr>
            <w:webHidden/>
          </w:rPr>
          <w:t xml:space="preserve"> </w:t>
        </w:r>
        <w:r w:rsidR="0086751A">
          <w:rPr>
            <w:webHidden/>
          </w:rPr>
          <w:tab/>
        </w:r>
        <w:r w:rsidR="0086751A">
          <w:rPr>
            <w:webHidden/>
          </w:rPr>
          <w:fldChar w:fldCharType="begin"/>
        </w:r>
        <w:r w:rsidR="0086751A">
          <w:rPr>
            <w:webHidden/>
          </w:rPr>
          <w:instrText xml:space="preserve"> PAGEREF _Toc8915448 \h </w:instrText>
        </w:r>
        <w:r w:rsidR="0086751A">
          <w:rPr>
            <w:webHidden/>
          </w:rPr>
        </w:r>
        <w:r w:rsidR="0086751A">
          <w:rPr>
            <w:webHidden/>
          </w:rPr>
          <w:fldChar w:fldCharType="separate"/>
        </w:r>
        <w:r w:rsidR="0086751A">
          <w:rPr>
            <w:webHidden/>
          </w:rPr>
          <w:t>16</w:t>
        </w:r>
        <w:r w:rsidR="0086751A">
          <w:rPr>
            <w:webHidden/>
          </w:rPr>
          <w:fldChar w:fldCharType="end"/>
        </w:r>
      </w:hyperlink>
    </w:p>
    <w:p w14:paraId="0FFB8507" w14:textId="4F2A9980" w:rsidR="0086751A" w:rsidRDefault="00064152">
      <w:pPr>
        <w:pStyle w:val="TM3"/>
        <w:rPr>
          <w:rFonts w:cstheme="minorBidi"/>
        </w:rPr>
      </w:pPr>
      <w:hyperlink w:anchor="_Toc8915449" w:history="1">
        <w:r w:rsidR="0086751A" w:rsidRPr="004E2A9D">
          <w:rPr>
            <w:rStyle w:val="Lienhypertexte"/>
          </w:rPr>
          <w:t>3.5.</w:t>
        </w:r>
        <w:r w:rsidR="0086751A">
          <w:rPr>
            <w:rFonts w:cstheme="minorBidi"/>
          </w:rPr>
          <w:tab/>
        </w:r>
        <w:r w:rsidR="0086751A" w:rsidRPr="004E2A9D">
          <w:rPr>
            <w:rStyle w:val="Lienhypertexte"/>
          </w:rPr>
          <w:t>Election of the Council</w:t>
        </w:r>
        <w:r w:rsidR="0086751A">
          <w:rPr>
            <w:webHidden/>
          </w:rPr>
          <w:t xml:space="preserve"> </w:t>
        </w:r>
        <w:r w:rsidR="0086751A">
          <w:rPr>
            <w:webHidden/>
          </w:rPr>
          <w:tab/>
        </w:r>
        <w:r w:rsidR="0086751A">
          <w:rPr>
            <w:webHidden/>
          </w:rPr>
          <w:fldChar w:fldCharType="begin"/>
        </w:r>
        <w:r w:rsidR="0086751A">
          <w:rPr>
            <w:webHidden/>
          </w:rPr>
          <w:instrText xml:space="preserve"> PAGEREF _Toc8915449 \h </w:instrText>
        </w:r>
        <w:r w:rsidR="0086751A">
          <w:rPr>
            <w:webHidden/>
          </w:rPr>
        </w:r>
        <w:r w:rsidR="0086751A">
          <w:rPr>
            <w:webHidden/>
          </w:rPr>
          <w:fldChar w:fldCharType="separate"/>
        </w:r>
        <w:r w:rsidR="0086751A">
          <w:rPr>
            <w:webHidden/>
          </w:rPr>
          <w:t>18</w:t>
        </w:r>
        <w:r w:rsidR="0086751A">
          <w:rPr>
            <w:webHidden/>
          </w:rPr>
          <w:fldChar w:fldCharType="end"/>
        </w:r>
      </w:hyperlink>
    </w:p>
    <w:p w14:paraId="3F2B0D93" w14:textId="76CAA194" w:rsidR="0086751A" w:rsidRDefault="00064152">
      <w:pPr>
        <w:pStyle w:val="TM2"/>
        <w:rPr>
          <w:rFonts w:eastAsiaTheme="minorEastAsia"/>
          <w:color w:val="auto"/>
          <w:lang w:val="fr-FR" w:eastAsia="fr-FR"/>
        </w:rPr>
      </w:pPr>
      <w:hyperlink w:anchor="_Toc8915450" w:history="1">
        <w:r w:rsidR="0086751A" w:rsidRPr="004E2A9D">
          <w:rPr>
            <w:rStyle w:val="Lienhypertexte"/>
          </w:rPr>
          <w:t>Article 4 - Council</w:t>
        </w:r>
        <w:r w:rsidR="0086751A">
          <w:rPr>
            <w:webHidden/>
          </w:rPr>
          <w:t xml:space="preserve"> </w:t>
        </w:r>
        <w:r w:rsidR="0086751A">
          <w:rPr>
            <w:webHidden/>
          </w:rPr>
          <w:tab/>
        </w:r>
        <w:r w:rsidR="0086751A">
          <w:rPr>
            <w:webHidden/>
          </w:rPr>
          <w:fldChar w:fldCharType="begin"/>
        </w:r>
        <w:r w:rsidR="0086751A">
          <w:rPr>
            <w:webHidden/>
          </w:rPr>
          <w:instrText xml:space="preserve"> PAGEREF _Toc8915450 \h </w:instrText>
        </w:r>
        <w:r w:rsidR="0086751A">
          <w:rPr>
            <w:webHidden/>
          </w:rPr>
        </w:r>
        <w:r w:rsidR="0086751A">
          <w:rPr>
            <w:webHidden/>
          </w:rPr>
          <w:fldChar w:fldCharType="separate"/>
        </w:r>
        <w:r w:rsidR="0086751A">
          <w:rPr>
            <w:webHidden/>
          </w:rPr>
          <w:t>19</w:t>
        </w:r>
        <w:r w:rsidR="0086751A">
          <w:rPr>
            <w:webHidden/>
          </w:rPr>
          <w:fldChar w:fldCharType="end"/>
        </w:r>
      </w:hyperlink>
    </w:p>
    <w:p w14:paraId="71B4846F" w14:textId="5F06C0F1" w:rsidR="0086751A" w:rsidRDefault="00064152">
      <w:pPr>
        <w:pStyle w:val="TM3"/>
        <w:rPr>
          <w:rFonts w:cstheme="minorBidi"/>
        </w:rPr>
      </w:pPr>
      <w:hyperlink w:anchor="_Toc8915451" w:history="1">
        <w:r w:rsidR="0086751A" w:rsidRPr="004E2A9D">
          <w:rPr>
            <w:rStyle w:val="Lienhypertexte"/>
          </w:rPr>
          <w:t>4.1.</w:t>
        </w:r>
        <w:r w:rsidR="0086751A">
          <w:rPr>
            <w:rFonts w:cstheme="minorBidi"/>
          </w:rPr>
          <w:tab/>
        </w:r>
        <w:r w:rsidR="0086751A" w:rsidRPr="004E2A9D">
          <w:rPr>
            <w:rStyle w:val="Lienhypertexte"/>
          </w:rPr>
          <w:t>Functions</w:t>
        </w:r>
        <w:r w:rsidR="0086751A">
          <w:rPr>
            <w:webHidden/>
          </w:rPr>
          <w:t xml:space="preserve"> </w:t>
        </w:r>
        <w:r w:rsidR="0086751A">
          <w:rPr>
            <w:webHidden/>
          </w:rPr>
          <w:tab/>
        </w:r>
        <w:r w:rsidR="0086751A">
          <w:rPr>
            <w:webHidden/>
          </w:rPr>
          <w:fldChar w:fldCharType="begin"/>
        </w:r>
        <w:r w:rsidR="0086751A">
          <w:rPr>
            <w:webHidden/>
          </w:rPr>
          <w:instrText xml:space="preserve"> PAGEREF _Toc8915451 \h </w:instrText>
        </w:r>
        <w:r w:rsidR="0086751A">
          <w:rPr>
            <w:webHidden/>
          </w:rPr>
        </w:r>
        <w:r w:rsidR="0086751A">
          <w:rPr>
            <w:webHidden/>
          </w:rPr>
          <w:fldChar w:fldCharType="separate"/>
        </w:r>
        <w:r w:rsidR="0086751A">
          <w:rPr>
            <w:webHidden/>
          </w:rPr>
          <w:t>19</w:t>
        </w:r>
        <w:r w:rsidR="0086751A">
          <w:rPr>
            <w:webHidden/>
          </w:rPr>
          <w:fldChar w:fldCharType="end"/>
        </w:r>
      </w:hyperlink>
    </w:p>
    <w:p w14:paraId="354993D5" w14:textId="52DE69A3" w:rsidR="0086751A" w:rsidRDefault="00064152">
      <w:pPr>
        <w:pStyle w:val="TM3"/>
        <w:rPr>
          <w:rFonts w:cstheme="minorBidi"/>
        </w:rPr>
      </w:pPr>
      <w:hyperlink w:anchor="_Toc8915452" w:history="1">
        <w:r w:rsidR="0086751A" w:rsidRPr="004E2A9D">
          <w:rPr>
            <w:rStyle w:val="Lienhypertexte"/>
          </w:rPr>
          <w:t>4.2.</w:t>
        </w:r>
        <w:r w:rsidR="0086751A">
          <w:rPr>
            <w:rFonts w:cstheme="minorBidi"/>
          </w:rPr>
          <w:tab/>
        </w:r>
        <w:r w:rsidR="0086751A" w:rsidRPr="004E2A9D">
          <w:rPr>
            <w:rStyle w:val="Lienhypertexte"/>
          </w:rPr>
          <w:t>Convening</w:t>
        </w:r>
        <w:r w:rsidR="0086751A">
          <w:rPr>
            <w:webHidden/>
          </w:rPr>
          <w:t xml:space="preserve"> </w:t>
        </w:r>
        <w:r w:rsidR="0086751A">
          <w:rPr>
            <w:webHidden/>
          </w:rPr>
          <w:tab/>
        </w:r>
        <w:r w:rsidR="0086751A">
          <w:rPr>
            <w:webHidden/>
          </w:rPr>
          <w:fldChar w:fldCharType="begin"/>
        </w:r>
        <w:r w:rsidR="0086751A">
          <w:rPr>
            <w:webHidden/>
          </w:rPr>
          <w:instrText xml:space="preserve"> PAGEREF _Toc8915452 \h </w:instrText>
        </w:r>
        <w:r w:rsidR="0086751A">
          <w:rPr>
            <w:webHidden/>
          </w:rPr>
        </w:r>
        <w:r w:rsidR="0086751A">
          <w:rPr>
            <w:webHidden/>
          </w:rPr>
          <w:fldChar w:fldCharType="separate"/>
        </w:r>
        <w:r w:rsidR="0086751A">
          <w:rPr>
            <w:webHidden/>
          </w:rPr>
          <w:t>19</w:t>
        </w:r>
        <w:r w:rsidR="0086751A">
          <w:rPr>
            <w:webHidden/>
          </w:rPr>
          <w:fldChar w:fldCharType="end"/>
        </w:r>
      </w:hyperlink>
    </w:p>
    <w:p w14:paraId="62B90F72" w14:textId="26839D13" w:rsidR="0086751A" w:rsidRDefault="00064152">
      <w:pPr>
        <w:pStyle w:val="TM3"/>
        <w:rPr>
          <w:rFonts w:cstheme="minorBidi"/>
        </w:rPr>
      </w:pPr>
      <w:hyperlink w:anchor="_Toc8915453" w:history="1">
        <w:r w:rsidR="0086751A" w:rsidRPr="004E2A9D">
          <w:rPr>
            <w:rStyle w:val="Lienhypertexte"/>
          </w:rPr>
          <w:t>4.3.</w:t>
        </w:r>
        <w:r w:rsidR="0086751A">
          <w:rPr>
            <w:rFonts w:cstheme="minorBidi"/>
          </w:rPr>
          <w:tab/>
        </w:r>
        <w:r w:rsidR="0086751A" w:rsidRPr="004E2A9D">
          <w:rPr>
            <w:rStyle w:val="Lienhypertexte"/>
          </w:rPr>
          <w:t>Organisation of meetings</w:t>
        </w:r>
        <w:r w:rsidR="0086751A">
          <w:rPr>
            <w:webHidden/>
          </w:rPr>
          <w:t xml:space="preserve"> </w:t>
        </w:r>
        <w:r w:rsidR="0086751A">
          <w:rPr>
            <w:webHidden/>
          </w:rPr>
          <w:tab/>
        </w:r>
        <w:r w:rsidR="0086751A">
          <w:rPr>
            <w:webHidden/>
          </w:rPr>
          <w:fldChar w:fldCharType="begin"/>
        </w:r>
        <w:r w:rsidR="0086751A">
          <w:rPr>
            <w:webHidden/>
          </w:rPr>
          <w:instrText xml:space="preserve"> PAGEREF _Toc8915453 \h </w:instrText>
        </w:r>
        <w:r w:rsidR="0086751A">
          <w:rPr>
            <w:webHidden/>
          </w:rPr>
        </w:r>
        <w:r w:rsidR="0086751A">
          <w:rPr>
            <w:webHidden/>
          </w:rPr>
          <w:fldChar w:fldCharType="separate"/>
        </w:r>
        <w:r w:rsidR="0086751A">
          <w:rPr>
            <w:webHidden/>
          </w:rPr>
          <w:t>19</w:t>
        </w:r>
        <w:r w:rsidR="0086751A">
          <w:rPr>
            <w:webHidden/>
          </w:rPr>
          <w:fldChar w:fldCharType="end"/>
        </w:r>
      </w:hyperlink>
    </w:p>
    <w:p w14:paraId="709263AD" w14:textId="48FF41D6" w:rsidR="0086751A" w:rsidRDefault="00064152">
      <w:pPr>
        <w:pStyle w:val="TM3"/>
        <w:rPr>
          <w:rFonts w:cstheme="minorBidi"/>
        </w:rPr>
      </w:pPr>
      <w:hyperlink w:anchor="_Toc8915454" w:history="1">
        <w:r w:rsidR="0086751A" w:rsidRPr="004E2A9D">
          <w:rPr>
            <w:rStyle w:val="Lienhypertexte"/>
          </w:rPr>
          <w:t>4.4.</w:t>
        </w:r>
        <w:r w:rsidR="0086751A">
          <w:rPr>
            <w:rFonts w:cstheme="minorBidi"/>
          </w:rPr>
          <w:tab/>
        </w:r>
        <w:r w:rsidR="0086751A" w:rsidRPr="004E2A9D">
          <w:rPr>
            <w:rStyle w:val="Lienhypertexte"/>
          </w:rPr>
          <w:t>Rules of Procedure</w:t>
        </w:r>
        <w:r w:rsidR="0086751A">
          <w:rPr>
            <w:webHidden/>
          </w:rPr>
          <w:t xml:space="preserve"> </w:t>
        </w:r>
        <w:r w:rsidR="0086751A">
          <w:rPr>
            <w:webHidden/>
          </w:rPr>
          <w:tab/>
        </w:r>
        <w:r w:rsidR="0086751A">
          <w:rPr>
            <w:webHidden/>
          </w:rPr>
          <w:fldChar w:fldCharType="begin"/>
        </w:r>
        <w:r w:rsidR="0086751A">
          <w:rPr>
            <w:webHidden/>
          </w:rPr>
          <w:instrText xml:space="preserve"> PAGEREF _Toc8915454 \h </w:instrText>
        </w:r>
        <w:r w:rsidR="0086751A">
          <w:rPr>
            <w:webHidden/>
          </w:rPr>
        </w:r>
        <w:r w:rsidR="0086751A">
          <w:rPr>
            <w:webHidden/>
          </w:rPr>
          <w:fldChar w:fldCharType="separate"/>
        </w:r>
        <w:r w:rsidR="0086751A">
          <w:rPr>
            <w:webHidden/>
          </w:rPr>
          <w:t>20</w:t>
        </w:r>
        <w:r w:rsidR="0086751A">
          <w:rPr>
            <w:webHidden/>
          </w:rPr>
          <w:fldChar w:fldCharType="end"/>
        </w:r>
      </w:hyperlink>
    </w:p>
    <w:p w14:paraId="3B06C6D4" w14:textId="0C6C2671" w:rsidR="0086751A" w:rsidRDefault="00064152">
      <w:pPr>
        <w:pStyle w:val="TM3"/>
        <w:rPr>
          <w:rFonts w:cstheme="minorBidi"/>
        </w:rPr>
      </w:pPr>
      <w:hyperlink w:anchor="_Toc8915455" w:history="1">
        <w:r w:rsidR="0086751A" w:rsidRPr="004E2A9D">
          <w:rPr>
            <w:rStyle w:val="Lienhypertexte"/>
          </w:rPr>
          <w:t>4.5.</w:t>
        </w:r>
        <w:r w:rsidR="0086751A">
          <w:rPr>
            <w:rFonts w:cstheme="minorBidi"/>
          </w:rPr>
          <w:tab/>
        </w:r>
        <w:r w:rsidR="0086751A" w:rsidRPr="004E2A9D">
          <w:rPr>
            <w:rStyle w:val="Lienhypertexte"/>
          </w:rPr>
          <w:t>Election of the President and Vice President</w:t>
        </w:r>
        <w:r w:rsidR="0086751A">
          <w:rPr>
            <w:webHidden/>
          </w:rPr>
          <w:t xml:space="preserve"> </w:t>
        </w:r>
        <w:r w:rsidR="0086751A">
          <w:rPr>
            <w:webHidden/>
          </w:rPr>
          <w:tab/>
        </w:r>
        <w:r w:rsidR="0086751A">
          <w:rPr>
            <w:webHidden/>
          </w:rPr>
          <w:fldChar w:fldCharType="begin"/>
        </w:r>
        <w:r w:rsidR="0086751A">
          <w:rPr>
            <w:webHidden/>
          </w:rPr>
          <w:instrText xml:space="preserve"> PAGEREF _Toc8915455 \h </w:instrText>
        </w:r>
        <w:r w:rsidR="0086751A">
          <w:rPr>
            <w:webHidden/>
          </w:rPr>
        </w:r>
        <w:r w:rsidR="0086751A">
          <w:rPr>
            <w:webHidden/>
          </w:rPr>
          <w:fldChar w:fldCharType="separate"/>
        </w:r>
        <w:r w:rsidR="0086751A">
          <w:rPr>
            <w:webHidden/>
          </w:rPr>
          <w:t>22</w:t>
        </w:r>
        <w:r w:rsidR="0086751A">
          <w:rPr>
            <w:webHidden/>
          </w:rPr>
          <w:fldChar w:fldCharType="end"/>
        </w:r>
      </w:hyperlink>
    </w:p>
    <w:p w14:paraId="0E068AE9" w14:textId="649E55C0" w:rsidR="0086751A" w:rsidRDefault="00064152">
      <w:pPr>
        <w:pStyle w:val="TM2"/>
        <w:rPr>
          <w:rFonts w:eastAsiaTheme="minorEastAsia"/>
          <w:color w:val="auto"/>
          <w:lang w:val="fr-FR" w:eastAsia="fr-FR"/>
        </w:rPr>
      </w:pPr>
      <w:hyperlink w:anchor="_Toc8915456" w:history="1">
        <w:r w:rsidR="0086751A" w:rsidRPr="004E2A9D">
          <w:rPr>
            <w:rStyle w:val="Lienhypertexte"/>
          </w:rPr>
          <w:t>Article 5 - Finance and Audit Committee</w:t>
        </w:r>
        <w:r w:rsidR="0086751A">
          <w:rPr>
            <w:webHidden/>
          </w:rPr>
          <w:t xml:space="preserve"> </w:t>
        </w:r>
        <w:r w:rsidR="0086751A">
          <w:rPr>
            <w:webHidden/>
          </w:rPr>
          <w:tab/>
        </w:r>
        <w:r w:rsidR="0086751A">
          <w:rPr>
            <w:webHidden/>
          </w:rPr>
          <w:fldChar w:fldCharType="begin"/>
        </w:r>
        <w:r w:rsidR="0086751A">
          <w:rPr>
            <w:webHidden/>
          </w:rPr>
          <w:instrText xml:space="preserve"> PAGEREF _Toc8915456 \h </w:instrText>
        </w:r>
        <w:r w:rsidR="0086751A">
          <w:rPr>
            <w:webHidden/>
          </w:rPr>
        </w:r>
        <w:r w:rsidR="0086751A">
          <w:rPr>
            <w:webHidden/>
          </w:rPr>
          <w:fldChar w:fldCharType="separate"/>
        </w:r>
        <w:r w:rsidR="0086751A">
          <w:rPr>
            <w:webHidden/>
          </w:rPr>
          <w:t>22</w:t>
        </w:r>
        <w:r w:rsidR="0086751A">
          <w:rPr>
            <w:webHidden/>
          </w:rPr>
          <w:fldChar w:fldCharType="end"/>
        </w:r>
      </w:hyperlink>
    </w:p>
    <w:p w14:paraId="2C0BC298" w14:textId="5B7948DD" w:rsidR="0086751A" w:rsidRDefault="00064152">
      <w:pPr>
        <w:pStyle w:val="TM3"/>
        <w:rPr>
          <w:rFonts w:cstheme="minorBidi"/>
        </w:rPr>
      </w:pPr>
      <w:hyperlink w:anchor="_Toc8915457" w:history="1">
        <w:r w:rsidR="0086751A" w:rsidRPr="004E2A9D">
          <w:rPr>
            <w:rStyle w:val="Lienhypertexte"/>
          </w:rPr>
          <w:t>5.1.</w:t>
        </w:r>
        <w:r w:rsidR="0086751A">
          <w:rPr>
            <w:rFonts w:cstheme="minorBidi"/>
          </w:rPr>
          <w:tab/>
        </w:r>
        <w:r w:rsidR="0086751A" w:rsidRPr="004E2A9D">
          <w:rPr>
            <w:rStyle w:val="Lienhypertexte"/>
          </w:rPr>
          <w:t>Functions</w:t>
        </w:r>
        <w:r w:rsidR="0086751A">
          <w:rPr>
            <w:webHidden/>
          </w:rPr>
          <w:t xml:space="preserve"> </w:t>
        </w:r>
        <w:r w:rsidR="0086751A">
          <w:rPr>
            <w:webHidden/>
          </w:rPr>
          <w:tab/>
        </w:r>
        <w:r w:rsidR="0086751A">
          <w:rPr>
            <w:webHidden/>
          </w:rPr>
          <w:fldChar w:fldCharType="begin"/>
        </w:r>
        <w:r w:rsidR="0086751A">
          <w:rPr>
            <w:webHidden/>
          </w:rPr>
          <w:instrText xml:space="preserve"> PAGEREF _Toc8915457 \h </w:instrText>
        </w:r>
        <w:r w:rsidR="0086751A">
          <w:rPr>
            <w:webHidden/>
          </w:rPr>
        </w:r>
        <w:r w:rsidR="0086751A">
          <w:rPr>
            <w:webHidden/>
          </w:rPr>
          <w:fldChar w:fldCharType="separate"/>
        </w:r>
        <w:r w:rsidR="0086751A">
          <w:rPr>
            <w:webHidden/>
          </w:rPr>
          <w:t>22</w:t>
        </w:r>
        <w:r w:rsidR="0086751A">
          <w:rPr>
            <w:webHidden/>
          </w:rPr>
          <w:fldChar w:fldCharType="end"/>
        </w:r>
      </w:hyperlink>
    </w:p>
    <w:p w14:paraId="5A3512AA" w14:textId="3282DD82" w:rsidR="0086751A" w:rsidRDefault="00064152">
      <w:pPr>
        <w:pStyle w:val="TM3"/>
        <w:rPr>
          <w:rFonts w:cstheme="minorBidi"/>
        </w:rPr>
      </w:pPr>
      <w:hyperlink w:anchor="_Toc8915458" w:history="1">
        <w:r w:rsidR="0086751A" w:rsidRPr="004E2A9D">
          <w:rPr>
            <w:rStyle w:val="Lienhypertexte"/>
          </w:rPr>
          <w:t>5.2.</w:t>
        </w:r>
        <w:r w:rsidR="0086751A">
          <w:rPr>
            <w:rFonts w:cstheme="minorBidi"/>
          </w:rPr>
          <w:tab/>
        </w:r>
        <w:r w:rsidR="0086751A" w:rsidRPr="004E2A9D">
          <w:rPr>
            <w:rStyle w:val="Lienhypertexte"/>
          </w:rPr>
          <w:t>Election</w:t>
        </w:r>
        <w:r w:rsidR="0086751A">
          <w:rPr>
            <w:webHidden/>
          </w:rPr>
          <w:t xml:space="preserve"> </w:t>
        </w:r>
        <w:r w:rsidR="0086751A">
          <w:rPr>
            <w:webHidden/>
          </w:rPr>
          <w:tab/>
        </w:r>
        <w:r w:rsidR="0086751A">
          <w:rPr>
            <w:webHidden/>
          </w:rPr>
          <w:fldChar w:fldCharType="begin"/>
        </w:r>
        <w:r w:rsidR="0086751A">
          <w:rPr>
            <w:webHidden/>
          </w:rPr>
          <w:instrText xml:space="preserve"> PAGEREF _Toc8915458 \h </w:instrText>
        </w:r>
        <w:r w:rsidR="0086751A">
          <w:rPr>
            <w:webHidden/>
          </w:rPr>
        </w:r>
        <w:r w:rsidR="0086751A">
          <w:rPr>
            <w:webHidden/>
          </w:rPr>
          <w:fldChar w:fldCharType="separate"/>
        </w:r>
        <w:r w:rsidR="0086751A">
          <w:rPr>
            <w:webHidden/>
          </w:rPr>
          <w:t>22</w:t>
        </w:r>
        <w:r w:rsidR="0086751A">
          <w:rPr>
            <w:webHidden/>
          </w:rPr>
          <w:fldChar w:fldCharType="end"/>
        </w:r>
      </w:hyperlink>
    </w:p>
    <w:p w14:paraId="4119EE9B" w14:textId="155F53D5" w:rsidR="0086751A" w:rsidRDefault="00064152">
      <w:pPr>
        <w:pStyle w:val="TM3"/>
        <w:rPr>
          <w:rFonts w:cstheme="minorBidi"/>
        </w:rPr>
      </w:pPr>
      <w:hyperlink w:anchor="_Toc8915459" w:history="1">
        <w:r w:rsidR="0086751A" w:rsidRPr="004E2A9D">
          <w:rPr>
            <w:rStyle w:val="Lienhypertexte"/>
          </w:rPr>
          <w:t>5.3.</w:t>
        </w:r>
        <w:r w:rsidR="0086751A">
          <w:rPr>
            <w:rFonts w:cstheme="minorBidi"/>
          </w:rPr>
          <w:tab/>
        </w:r>
        <w:r w:rsidR="0086751A" w:rsidRPr="004E2A9D">
          <w:rPr>
            <w:rStyle w:val="Lienhypertexte"/>
          </w:rPr>
          <w:t>Convening</w:t>
        </w:r>
        <w:r w:rsidR="0086751A">
          <w:rPr>
            <w:webHidden/>
          </w:rPr>
          <w:t xml:space="preserve"> </w:t>
        </w:r>
        <w:r w:rsidR="0086751A">
          <w:rPr>
            <w:webHidden/>
          </w:rPr>
          <w:tab/>
        </w:r>
        <w:r w:rsidR="0086751A">
          <w:rPr>
            <w:webHidden/>
          </w:rPr>
          <w:fldChar w:fldCharType="begin"/>
        </w:r>
        <w:r w:rsidR="0086751A">
          <w:rPr>
            <w:webHidden/>
          </w:rPr>
          <w:instrText xml:space="preserve"> PAGEREF _Toc8915459 \h </w:instrText>
        </w:r>
        <w:r w:rsidR="0086751A">
          <w:rPr>
            <w:webHidden/>
          </w:rPr>
        </w:r>
        <w:r w:rsidR="0086751A">
          <w:rPr>
            <w:webHidden/>
          </w:rPr>
          <w:fldChar w:fldCharType="separate"/>
        </w:r>
        <w:r w:rsidR="0086751A">
          <w:rPr>
            <w:webHidden/>
          </w:rPr>
          <w:t>23</w:t>
        </w:r>
        <w:r w:rsidR="0086751A">
          <w:rPr>
            <w:webHidden/>
          </w:rPr>
          <w:fldChar w:fldCharType="end"/>
        </w:r>
      </w:hyperlink>
    </w:p>
    <w:p w14:paraId="1AE38AE6" w14:textId="556DEBE0" w:rsidR="0086751A" w:rsidRDefault="00064152">
      <w:pPr>
        <w:pStyle w:val="TM2"/>
        <w:rPr>
          <w:rFonts w:eastAsiaTheme="minorEastAsia"/>
          <w:color w:val="auto"/>
          <w:lang w:val="fr-FR" w:eastAsia="fr-FR"/>
        </w:rPr>
      </w:pPr>
      <w:hyperlink w:anchor="_Toc8915460" w:history="1">
        <w:r w:rsidR="0086751A" w:rsidRPr="004E2A9D">
          <w:rPr>
            <w:rStyle w:val="Lienhypertexte"/>
          </w:rPr>
          <w:t>Article 6 - Committees and other bodies</w:t>
        </w:r>
        <w:r w:rsidR="0086751A">
          <w:rPr>
            <w:webHidden/>
          </w:rPr>
          <w:t xml:space="preserve"> </w:t>
        </w:r>
        <w:r w:rsidR="0086751A">
          <w:rPr>
            <w:webHidden/>
          </w:rPr>
          <w:tab/>
        </w:r>
        <w:r w:rsidR="0086751A">
          <w:rPr>
            <w:webHidden/>
          </w:rPr>
          <w:fldChar w:fldCharType="begin"/>
        </w:r>
        <w:r w:rsidR="0086751A">
          <w:rPr>
            <w:webHidden/>
          </w:rPr>
          <w:instrText xml:space="preserve"> PAGEREF _Toc8915460 \h </w:instrText>
        </w:r>
        <w:r w:rsidR="0086751A">
          <w:rPr>
            <w:webHidden/>
          </w:rPr>
        </w:r>
        <w:r w:rsidR="0086751A">
          <w:rPr>
            <w:webHidden/>
          </w:rPr>
          <w:fldChar w:fldCharType="separate"/>
        </w:r>
        <w:r w:rsidR="0086751A">
          <w:rPr>
            <w:webHidden/>
          </w:rPr>
          <w:t>23</w:t>
        </w:r>
        <w:r w:rsidR="0086751A">
          <w:rPr>
            <w:webHidden/>
          </w:rPr>
          <w:fldChar w:fldCharType="end"/>
        </w:r>
      </w:hyperlink>
    </w:p>
    <w:p w14:paraId="2654642F" w14:textId="24FDF5E8" w:rsidR="0086751A" w:rsidRDefault="00064152">
      <w:pPr>
        <w:pStyle w:val="TM3"/>
        <w:rPr>
          <w:rFonts w:cstheme="minorBidi"/>
        </w:rPr>
      </w:pPr>
      <w:hyperlink w:anchor="_Toc8915461" w:history="1">
        <w:r w:rsidR="0086751A" w:rsidRPr="004E2A9D">
          <w:rPr>
            <w:rStyle w:val="Lienhypertexte"/>
          </w:rPr>
          <w:t>6.1.</w:t>
        </w:r>
        <w:r w:rsidR="0086751A">
          <w:rPr>
            <w:rFonts w:cstheme="minorBidi"/>
          </w:rPr>
          <w:tab/>
        </w:r>
        <w:r w:rsidR="0086751A" w:rsidRPr="004E2A9D">
          <w:rPr>
            <w:rStyle w:val="Lienhypertexte"/>
          </w:rPr>
          <w:t>Establishment and functions</w:t>
        </w:r>
        <w:r w:rsidR="0086751A">
          <w:rPr>
            <w:webHidden/>
          </w:rPr>
          <w:t xml:space="preserve"> </w:t>
        </w:r>
        <w:r w:rsidR="0086751A">
          <w:rPr>
            <w:webHidden/>
          </w:rPr>
          <w:tab/>
        </w:r>
        <w:r w:rsidR="0086751A">
          <w:rPr>
            <w:webHidden/>
          </w:rPr>
          <w:fldChar w:fldCharType="begin"/>
        </w:r>
        <w:r w:rsidR="0086751A">
          <w:rPr>
            <w:webHidden/>
          </w:rPr>
          <w:instrText xml:space="preserve"> PAGEREF _Toc8915461 \h </w:instrText>
        </w:r>
        <w:r w:rsidR="0086751A">
          <w:rPr>
            <w:webHidden/>
          </w:rPr>
        </w:r>
        <w:r w:rsidR="0086751A">
          <w:rPr>
            <w:webHidden/>
          </w:rPr>
          <w:fldChar w:fldCharType="separate"/>
        </w:r>
        <w:r w:rsidR="0086751A">
          <w:rPr>
            <w:webHidden/>
          </w:rPr>
          <w:t>23</w:t>
        </w:r>
        <w:r w:rsidR="0086751A">
          <w:rPr>
            <w:webHidden/>
          </w:rPr>
          <w:fldChar w:fldCharType="end"/>
        </w:r>
      </w:hyperlink>
    </w:p>
    <w:p w14:paraId="0E94359F" w14:textId="3E1E2C70" w:rsidR="0086751A" w:rsidRDefault="00064152">
      <w:pPr>
        <w:pStyle w:val="TM3"/>
        <w:rPr>
          <w:rFonts w:cstheme="minorBidi"/>
        </w:rPr>
      </w:pPr>
      <w:hyperlink w:anchor="_Toc8915462" w:history="1">
        <w:r w:rsidR="0086751A" w:rsidRPr="004E2A9D">
          <w:rPr>
            <w:rStyle w:val="Lienhypertexte"/>
          </w:rPr>
          <w:t>6.2.</w:t>
        </w:r>
        <w:r w:rsidR="0086751A">
          <w:rPr>
            <w:rFonts w:cstheme="minorBidi"/>
          </w:rPr>
          <w:tab/>
        </w:r>
        <w:r w:rsidR="0086751A" w:rsidRPr="004E2A9D">
          <w:rPr>
            <w:rStyle w:val="Lienhypertexte"/>
          </w:rPr>
          <w:t>Appointment of Chair and Vice Chair</w:t>
        </w:r>
        <w:r w:rsidR="0086751A">
          <w:rPr>
            <w:webHidden/>
          </w:rPr>
          <w:t xml:space="preserve"> </w:t>
        </w:r>
        <w:r w:rsidR="0086751A">
          <w:rPr>
            <w:webHidden/>
          </w:rPr>
          <w:tab/>
        </w:r>
        <w:r w:rsidR="0086751A">
          <w:rPr>
            <w:webHidden/>
          </w:rPr>
          <w:fldChar w:fldCharType="begin"/>
        </w:r>
        <w:r w:rsidR="0086751A">
          <w:rPr>
            <w:webHidden/>
          </w:rPr>
          <w:instrText xml:space="preserve"> PAGEREF _Toc8915462 \h </w:instrText>
        </w:r>
        <w:r w:rsidR="0086751A">
          <w:rPr>
            <w:webHidden/>
          </w:rPr>
        </w:r>
        <w:r w:rsidR="0086751A">
          <w:rPr>
            <w:webHidden/>
          </w:rPr>
          <w:fldChar w:fldCharType="separate"/>
        </w:r>
        <w:r w:rsidR="0086751A">
          <w:rPr>
            <w:webHidden/>
          </w:rPr>
          <w:t>24</w:t>
        </w:r>
        <w:r w:rsidR="0086751A">
          <w:rPr>
            <w:webHidden/>
          </w:rPr>
          <w:fldChar w:fldCharType="end"/>
        </w:r>
      </w:hyperlink>
    </w:p>
    <w:p w14:paraId="66D9C05E" w14:textId="5CDA747D" w:rsidR="0086751A" w:rsidRDefault="00064152">
      <w:pPr>
        <w:pStyle w:val="TM3"/>
        <w:rPr>
          <w:rFonts w:cstheme="minorBidi"/>
        </w:rPr>
      </w:pPr>
      <w:hyperlink w:anchor="_Toc8915463" w:history="1">
        <w:r w:rsidR="0086751A" w:rsidRPr="004E2A9D">
          <w:rPr>
            <w:rStyle w:val="Lienhypertexte"/>
          </w:rPr>
          <w:t>6.3.</w:t>
        </w:r>
        <w:r w:rsidR="0086751A">
          <w:rPr>
            <w:rFonts w:cstheme="minorBidi"/>
          </w:rPr>
          <w:tab/>
        </w:r>
        <w:r w:rsidR="0086751A" w:rsidRPr="004E2A9D">
          <w:rPr>
            <w:rStyle w:val="Lienhypertexte"/>
          </w:rPr>
          <w:t>Rules of Procedure</w:t>
        </w:r>
        <w:r w:rsidR="0086751A">
          <w:rPr>
            <w:webHidden/>
          </w:rPr>
          <w:t xml:space="preserve"> </w:t>
        </w:r>
        <w:r w:rsidR="0086751A">
          <w:rPr>
            <w:webHidden/>
          </w:rPr>
          <w:tab/>
        </w:r>
        <w:r w:rsidR="0086751A">
          <w:rPr>
            <w:webHidden/>
          </w:rPr>
          <w:fldChar w:fldCharType="begin"/>
        </w:r>
        <w:r w:rsidR="0086751A">
          <w:rPr>
            <w:webHidden/>
          </w:rPr>
          <w:instrText xml:space="preserve"> PAGEREF _Toc8915463 \h </w:instrText>
        </w:r>
        <w:r w:rsidR="0086751A">
          <w:rPr>
            <w:webHidden/>
          </w:rPr>
        </w:r>
        <w:r w:rsidR="0086751A">
          <w:rPr>
            <w:webHidden/>
          </w:rPr>
          <w:fldChar w:fldCharType="separate"/>
        </w:r>
        <w:r w:rsidR="0086751A">
          <w:rPr>
            <w:webHidden/>
          </w:rPr>
          <w:t>24</w:t>
        </w:r>
        <w:r w:rsidR="0086751A">
          <w:rPr>
            <w:webHidden/>
          </w:rPr>
          <w:fldChar w:fldCharType="end"/>
        </w:r>
      </w:hyperlink>
    </w:p>
    <w:p w14:paraId="4AB5CB69" w14:textId="31348D14" w:rsidR="0086751A" w:rsidRDefault="00064152">
      <w:pPr>
        <w:pStyle w:val="TM2"/>
        <w:rPr>
          <w:rFonts w:eastAsiaTheme="minorEastAsia"/>
          <w:color w:val="auto"/>
          <w:lang w:val="fr-FR" w:eastAsia="fr-FR"/>
        </w:rPr>
      </w:pPr>
      <w:hyperlink w:anchor="_Toc8915464" w:history="1">
        <w:r w:rsidR="0086751A" w:rsidRPr="004E2A9D">
          <w:rPr>
            <w:rStyle w:val="Lienhypertexte"/>
          </w:rPr>
          <w:t>Article 7 - The Secretary-General and the Secretariat</w:t>
        </w:r>
        <w:r w:rsidR="0086751A">
          <w:rPr>
            <w:webHidden/>
          </w:rPr>
          <w:t xml:space="preserve"> </w:t>
        </w:r>
        <w:r w:rsidR="0086751A">
          <w:rPr>
            <w:webHidden/>
          </w:rPr>
          <w:tab/>
        </w:r>
        <w:r w:rsidR="0086751A">
          <w:rPr>
            <w:webHidden/>
          </w:rPr>
          <w:fldChar w:fldCharType="begin"/>
        </w:r>
        <w:r w:rsidR="0086751A">
          <w:rPr>
            <w:webHidden/>
          </w:rPr>
          <w:instrText xml:space="preserve"> PAGEREF _Toc8915464 \h </w:instrText>
        </w:r>
        <w:r w:rsidR="0086751A">
          <w:rPr>
            <w:webHidden/>
          </w:rPr>
        </w:r>
        <w:r w:rsidR="0086751A">
          <w:rPr>
            <w:webHidden/>
          </w:rPr>
          <w:fldChar w:fldCharType="separate"/>
        </w:r>
        <w:r w:rsidR="0086751A">
          <w:rPr>
            <w:webHidden/>
          </w:rPr>
          <w:t>24</w:t>
        </w:r>
        <w:r w:rsidR="0086751A">
          <w:rPr>
            <w:webHidden/>
          </w:rPr>
          <w:fldChar w:fldCharType="end"/>
        </w:r>
      </w:hyperlink>
    </w:p>
    <w:p w14:paraId="3B495F40" w14:textId="4727BA0E" w:rsidR="0086751A" w:rsidRDefault="00064152">
      <w:pPr>
        <w:pStyle w:val="TM3"/>
        <w:rPr>
          <w:rFonts w:cstheme="minorBidi"/>
        </w:rPr>
      </w:pPr>
      <w:hyperlink w:anchor="_Toc8915465" w:history="1">
        <w:r w:rsidR="0086751A" w:rsidRPr="004E2A9D">
          <w:rPr>
            <w:rStyle w:val="Lienhypertexte"/>
          </w:rPr>
          <w:t>7.1.</w:t>
        </w:r>
        <w:r w:rsidR="0086751A">
          <w:rPr>
            <w:rFonts w:cstheme="minorBidi"/>
          </w:rPr>
          <w:tab/>
        </w:r>
        <w:r w:rsidR="0086751A" w:rsidRPr="004E2A9D">
          <w:rPr>
            <w:rStyle w:val="Lienhypertexte"/>
          </w:rPr>
          <w:t>Appointment of the Secretary-General</w:t>
        </w:r>
        <w:r w:rsidR="0086751A">
          <w:rPr>
            <w:webHidden/>
          </w:rPr>
          <w:t xml:space="preserve"> </w:t>
        </w:r>
        <w:r w:rsidR="0086751A">
          <w:rPr>
            <w:webHidden/>
          </w:rPr>
          <w:tab/>
        </w:r>
        <w:r w:rsidR="0086751A">
          <w:rPr>
            <w:webHidden/>
          </w:rPr>
          <w:fldChar w:fldCharType="begin"/>
        </w:r>
        <w:r w:rsidR="0086751A">
          <w:rPr>
            <w:webHidden/>
          </w:rPr>
          <w:instrText xml:space="preserve"> PAGEREF _Toc8915465 \h </w:instrText>
        </w:r>
        <w:r w:rsidR="0086751A">
          <w:rPr>
            <w:webHidden/>
          </w:rPr>
        </w:r>
        <w:r w:rsidR="0086751A">
          <w:rPr>
            <w:webHidden/>
          </w:rPr>
          <w:fldChar w:fldCharType="separate"/>
        </w:r>
        <w:r w:rsidR="0086751A">
          <w:rPr>
            <w:webHidden/>
          </w:rPr>
          <w:t>24</w:t>
        </w:r>
        <w:r w:rsidR="0086751A">
          <w:rPr>
            <w:webHidden/>
          </w:rPr>
          <w:fldChar w:fldCharType="end"/>
        </w:r>
      </w:hyperlink>
    </w:p>
    <w:p w14:paraId="08D7E781" w14:textId="53E7722E" w:rsidR="0086751A" w:rsidRDefault="00064152">
      <w:pPr>
        <w:pStyle w:val="TM3"/>
        <w:rPr>
          <w:rFonts w:cstheme="minorBidi"/>
        </w:rPr>
      </w:pPr>
      <w:hyperlink w:anchor="_Toc8915466" w:history="1">
        <w:r w:rsidR="0086751A" w:rsidRPr="004E2A9D">
          <w:rPr>
            <w:rStyle w:val="Lienhypertexte"/>
          </w:rPr>
          <w:t>7.2.</w:t>
        </w:r>
        <w:r w:rsidR="0086751A">
          <w:rPr>
            <w:rFonts w:cstheme="minorBidi"/>
          </w:rPr>
          <w:tab/>
        </w:r>
        <w:r w:rsidR="0086751A" w:rsidRPr="004E2A9D">
          <w:rPr>
            <w:rStyle w:val="Lienhypertexte"/>
          </w:rPr>
          <w:t>Appointment and management of staff</w:t>
        </w:r>
        <w:r w:rsidR="0086751A">
          <w:rPr>
            <w:webHidden/>
          </w:rPr>
          <w:t xml:space="preserve"> </w:t>
        </w:r>
        <w:r w:rsidR="0086751A">
          <w:rPr>
            <w:webHidden/>
          </w:rPr>
          <w:tab/>
        </w:r>
        <w:r w:rsidR="0086751A">
          <w:rPr>
            <w:webHidden/>
          </w:rPr>
          <w:fldChar w:fldCharType="begin"/>
        </w:r>
        <w:r w:rsidR="0086751A">
          <w:rPr>
            <w:webHidden/>
          </w:rPr>
          <w:instrText xml:space="preserve"> PAGEREF _Toc8915466 \h </w:instrText>
        </w:r>
        <w:r w:rsidR="0086751A">
          <w:rPr>
            <w:webHidden/>
          </w:rPr>
        </w:r>
        <w:r w:rsidR="0086751A">
          <w:rPr>
            <w:webHidden/>
          </w:rPr>
          <w:fldChar w:fldCharType="separate"/>
        </w:r>
        <w:r w:rsidR="0086751A">
          <w:rPr>
            <w:webHidden/>
          </w:rPr>
          <w:t>25</w:t>
        </w:r>
        <w:r w:rsidR="0086751A">
          <w:rPr>
            <w:webHidden/>
          </w:rPr>
          <w:fldChar w:fldCharType="end"/>
        </w:r>
      </w:hyperlink>
    </w:p>
    <w:p w14:paraId="5DD8FDC1" w14:textId="3E554082" w:rsidR="0086751A" w:rsidRDefault="00064152">
      <w:pPr>
        <w:pStyle w:val="TM3"/>
        <w:rPr>
          <w:rFonts w:cstheme="minorBidi"/>
        </w:rPr>
      </w:pPr>
      <w:hyperlink w:anchor="_Toc8915467" w:history="1">
        <w:r w:rsidR="0086751A" w:rsidRPr="004E2A9D">
          <w:rPr>
            <w:rStyle w:val="Lienhypertexte"/>
          </w:rPr>
          <w:t>7.3.</w:t>
        </w:r>
        <w:r w:rsidR="0086751A">
          <w:rPr>
            <w:rFonts w:cstheme="minorBidi"/>
          </w:rPr>
          <w:tab/>
        </w:r>
        <w:r w:rsidR="0086751A" w:rsidRPr="004E2A9D">
          <w:rPr>
            <w:rStyle w:val="Lienhypertexte"/>
          </w:rPr>
          <w:t>Function of the Secretariat</w:t>
        </w:r>
        <w:r w:rsidR="0086751A">
          <w:rPr>
            <w:webHidden/>
          </w:rPr>
          <w:t xml:space="preserve"> </w:t>
        </w:r>
        <w:r w:rsidR="0086751A">
          <w:rPr>
            <w:webHidden/>
          </w:rPr>
          <w:tab/>
        </w:r>
        <w:r w:rsidR="0086751A">
          <w:rPr>
            <w:webHidden/>
          </w:rPr>
          <w:fldChar w:fldCharType="begin"/>
        </w:r>
        <w:r w:rsidR="0086751A">
          <w:rPr>
            <w:webHidden/>
          </w:rPr>
          <w:instrText xml:space="preserve"> PAGEREF _Toc8915467 \h </w:instrText>
        </w:r>
        <w:r w:rsidR="0086751A">
          <w:rPr>
            <w:webHidden/>
          </w:rPr>
        </w:r>
        <w:r w:rsidR="0086751A">
          <w:rPr>
            <w:webHidden/>
          </w:rPr>
          <w:fldChar w:fldCharType="separate"/>
        </w:r>
        <w:r w:rsidR="0086751A">
          <w:rPr>
            <w:webHidden/>
          </w:rPr>
          <w:t>26</w:t>
        </w:r>
        <w:r w:rsidR="0086751A">
          <w:rPr>
            <w:webHidden/>
          </w:rPr>
          <w:fldChar w:fldCharType="end"/>
        </w:r>
      </w:hyperlink>
    </w:p>
    <w:p w14:paraId="688BB04D" w14:textId="028C5CF6" w:rsidR="0086751A" w:rsidRDefault="00064152">
      <w:pPr>
        <w:pStyle w:val="TM3"/>
        <w:rPr>
          <w:rFonts w:cstheme="minorBidi"/>
        </w:rPr>
      </w:pPr>
      <w:hyperlink w:anchor="_Toc8915468" w:history="1">
        <w:r w:rsidR="0086751A" w:rsidRPr="004E2A9D">
          <w:rPr>
            <w:rStyle w:val="Lienhypertexte"/>
          </w:rPr>
          <w:t>7.4.</w:t>
        </w:r>
        <w:r w:rsidR="0086751A">
          <w:rPr>
            <w:rFonts w:cstheme="minorBidi"/>
          </w:rPr>
          <w:tab/>
        </w:r>
        <w:r w:rsidR="0086751A" w:rsidRPr="004E2A9D">
          <w:rPr>
            <w:rStyle w:val="Lienhypertexte"/>
          </w:rPr>
          <w:t>Staff Rules and Secretariat Procedures</w:t>
        </w:r>
        <w:r w:rsidR="0086751A">
          <w:rPr>
            <w:webHidden/>
          </w:rPr>
          <w:t xml:space="preserve"> </w:t>
        </w:r>
        <w:r w:rsidR="0086751A">
          <w:rPr>
            <w:webHidden/>
          </w:rPr>
          <w:tab/>
        </w:r>
        <w:r w:rsidR="0086751A">
          <w:rPr>
            <w:webHidden/>
          </w:rPr>
          <w:fldChar w:fldCharType="begin"/>
        </w:r>
        <w:r w:rsidR="0086751A">
          <w:rPr>
            <w:webHidden/>
          </w:rPr>
          <w:instrText xml:space="preserve"> PAGEREF _Toc8915468 \h </w:instrText>
        </w:r>
        <w:r w:rsidR="0086751A">
          <w:rPr>
            <w:webHidden/>
          </w:rPr>
        </w:r>
        <w:r w:rsidR="0086751A">
          <w:rPr>
            <w:webHidden/>
          </w:rPr>
          <w:fldChar w:fldCharType="separate"/>
        </w:r>
        <w:r w:rsidR="0086751A">
          <w:rPr>
            <w:webHidden/>
          </w:rPr>
          <w:t>26</w:t>
        </w:r>
        <w:r w:rsidR="0086751A">
          <w:rPr>
            <w:webHidden/>
          </w:rPr>
          <w:fldChar w:fldCharType="end"/>
        </w:r>
      </w:hyperlink>
    </w:p>
    <w:p w14:paraId="51F755FC" w14:textId="27A8FEBB" w:rsidR="0086751A" w:rsidRDefault="00064152">
      <w:pPr>
        <w:pStyle w:val="TM3"/>
        <w:rPr>
          <w:rFonts w:cstheme="minorBidi"/>
        </w:rPr>
      </w:pPr>
      <w:hyperlink w:anchor="_Toc8915469" w:history="1">
        <w:r w:rsidR="0086751A" w:rsidRPr="004E2A9D">
          <w:rPr>
            <w:rStyle w:val="Lienhypertexte"/>
          </w:rPr>
          <w:t>7.5.</w:t>
        </w:r>
        <w:r w:rsidR="0086751A">
          <w:rPr>
            <w:rFonts w:cstheme="minorBidi"/>
          </w:rPr>
          <w:tab/>
        </w:r>
        <w:r w:rsidR="0086751A" w:rsidRPr="004E2A9D">
          <w:rPr>
            <w:rStyle w:val="Lienhypertexte"/>
          </w:rPr>
          <w:t>World-Wide Academy</w:t>
        </w:r>
        <w:r w:rsidR="0086751A">
          <w:rPr>
            <w:webHidden/>
          </w:rPr>
          <w:t xml:space="preserve"> </w:t>
        </w:r>
        <w:r w:rsidR="0086751A">
          <w:rPr>
            <w:webHidden/>
          </w:rPr>
          <w:tab/>
        </w:r>
        <w:r w:rsidR="0086751A">
          <w:rPr>
            <w:webHidden/>
          </w:rPr>
          <w:fldChar w:fldCharType="begin"/>
        </w:r>
        <w:r w:rsidR="0086751A">
          <w:rPr>
            <w:webHidden/>
          </w:rPr>
          <w:instrText xml:space="preserve"> PAGEREF _Toc8915469 \h </w:instrText>
        </w:r>
        <w:r w:rsidR="0086751A">
          <w:rPr>
            <w:webHidden/>
          </w:rPr>
        </w:r>
        <w:r w:rsidR="0086751A">
          <w:rPr>
            <w:webHidden/>
          </w:rPr>
          <w:fldChar w:fldCharType="separate"/>
        </w:r>
        <w:r w:rsidR="0086751A">
          <w:rPr>
            <w:webHidden/>
          </w:rPr>
          <w:t>26</w:t>
        </w:r>
        <w:r w:rsidR="0086751A">
          <w:rPr>
            <w:webHidden/>
          </w:rPr>
          <w:fldChar w:fldCharType="end"/>
        </w:r>
      </w:hyperlink>
    </w:p>
    <w:p w14:paraId="18AA807D" w14:textId="4F5E8C67" w:rsidR="0086751A" w:rsidRDefault="00064152">
      <w:pPr>
        <w:pStyle w:val="TM2"/>
        <w:rPr>
          <w:rFonts w:eastAsiaTheme="minorEastAsia"/>
          <w:color w:val="auto"/>
          <w:lang w:val="fr-FR" w:eastAsia="fr-FR"/>
        </w:rPr>
      </w:pPr>
      <w:hyperlink w:anchor="_Toc8915470" w:history="1">
        <w:r w:rsidR="0086751A" w:rsidRPr="004E2A9D">
          <w:rPr>
            <w:rStyle w:val="Lienhypertexte"/>
          </w:rPr>
          <w:t>Article 8 - Conferences and Symposia</w:t>
        </w:r>
        <w:r w:rsidR="0086751A">
          <w:rPr>
            <w:webHidden/>
          </w:rPr>
          <w:t xml:space="preserve"> </w:t>
        </w:r>
        <w:r w:rsidR="0086751A">
          <w:rPr>
            <w:webHidden/>
          </w:rPr>
          <w:tab/>
        </w:r>
        <w:r w:rsidR="0086751A">
          <w:rPr>
            <w:webHidden/>
          </w:rPr>
          <w:fldChar w:fldCharType="begin"/>
        </w:r>
        <w:r w:rsidR="0086751A">
          <w:rPr>
            <w:webHidden/>
          </w:rPr>
          <w:instrText xml:space="preserve"> PAGEREF _Toc8915470 \h </w:instrText>
        </w:r>
        <w:r w:rsidR="0086751A">
          <w:rPr>
            <w:webHidden/>
          </w:rPr>
        </w:r>
        <w:r w:rsidR="0086751A">
          <w:rPr>
            <w:webHidden/>
          </w:rPr>
          <w:fldChar w:fldCharType="separate"/>
        </w:r>
        <w:r w:rsidR="0086751A">
          <w:rPr>
            <w:webHidden/>
          </w:rPr>
          <w:t>27</w:t>
        </w:r>
        <w:r w:rsidR="0086751A">
          <w:rPr>
            <w:webHidden/>
          </w:rPr>
          <w:fldChar w:fldCharType="end"/>
        </w:r>
      </w:hyperlink>
    </w:p>
    <w:p w14:paraId="600FEA04" w14:textId="10D9D89D" w:rsidR="0086751A" w:rsidRDefault="00064152">
      <w:pPr>
        <w:pStyle w:val="TM3"/>
        <w:rPr>
          <w:rFonts w:cstheme="minorBidi"/>
        </w:rPr>
      </w:pPr>
      <w:hyperlink w:anchor="_Toc8915471" w:history="1">
        <w:r w:rsidR="0086751A" w:rsidRPr="004E2A9D">
          <w:rPr>
            <w:rStyle w:val="Lienhypertexte"/>
          </w:rPr>
          <w:t>8.1.</w:t>
        </w:r>
        <w:r w:rsidR="0086751A">
          <w:rPr>
            <w:rFonts w:cstheme="minorBidi"/>
          </w:rPr>
          <w:tab/>
        </w:r>
        <w:r w:rsidR="0086751A" w:rsidRPr="004E2A9D">
          <w:rPr>
            <w:rStyle w:val="Lienhypertexte"/>
          </w:rPr>
          <w:t>Attendance</w:t>
        </w:r>
        <w:r w:rsidR="0086751A">
          <w:rPr>
            <w:webHidden/>
          </w:rPr>
          <w:t xml:space="preserve"> </w:t>
        </w:r>
        <w:r w:rsidR="0086751A">
          <w:rPr>
            <w:webHidden/>
          </w:rPr>
          <w:tab/>
        </w:r>
        <w:r w:rsidR="0086751A">
          <w:rPr>
            <w:webHidden/>
          </w:rPr>
          <w:fldChar w:fldCharType="begin"/>
        </w:r>
        <w:r w:rsidR="0086751A">
          <w:rPr>
            <w:webHidden/>
          </w:rPr>
          <w:instrText xml:space="preserve"> PAGEREF _Toc8915471 \h </w:instrText>
        </w:r>
        <w:r w:rsidR="0086751A">
          <w:rPr>
            <w:webHidden/>
          </w:rPr>
        </w:r>
        <w:r w:rsidR="0086751A">
          <w:rPr>
            <w:webHidden/>
          </w:rPr>
          <w:fldChar w:fldCharType="separate"/>
        </w:r>
        <w:r w:rsidR="0086751A">
          <w:rPr>
            <w:webHidden/>
          </w:rPr>
          <w:t>27</w:t>
        </w:r>
        <w:r w:rsidR="0086751A">
          <w:rPr>
            <w:webHidden/>
          </w:rPr>
          <w:fldChar w:fldCharType="end"/>
        </w:r>
      </w:hyperlink>
    </w:p>
    <w:p w14:paraId="5D91748B" w14:textId="24FAAD22" w:rsidR="0086751A" w:rsidRDefault="00064152">
      <w:pPr>
        <w:pStyle w:val="TM3"/>
        <w:rPr>
          <w:rFonts w:cstheme="minorBidi"/>
        </w:rPr>
      </w:pPr>
      <w:hyperlink w:anchor="_Toc8915472" w:history="1">
        <w:r w:rsidR="0086751A" w:rsidRPr="004E2A9D">
          <w:rPr>
            <w:rStyle w:val="Lienhypertexte"/>
          </w:rPr>
          <w:t>8.2.</w:t>
        </w:r>
        <w:r w:rsidR="0086751A">
          <w:rPr>
            <w:rFonts w:cstheme="minorBidi"/>
          </w:rPr>
          <w:tab/>
        </w:r>
        <w:r w:rsidR="0086751A" w:rsidRPr="004E2A9D">
          <w:rPr>
            <w:rStyle w:val="Lienhypertexte"/>
          </w:rPr>
          <w:t>Exhibitions</w:t>
        </w:r>
        <w:r w:rsidR="0086751A">
          <w:rPr>
            <w:webHidden/>
          </w:rPr>
          <w:t xml:space="preserve"> </w:t>
        </w:r>
        <w:r w:rsidR="0086751A">
          <w:rPr>
            <w:webHidden/>
          </w:rPr>
          <w:tab/>
        </w:r>
        <w:r w:rsidR="0086751A">
          <w:rPr>
            <w:webHidden/>
          </w:rPr>
          <w:fldChar w:fldCharType="begin"/>
        </w:r>
        <w:r w:rsidR="0086751A">
          <w:rPr>
            <w:webHidden/>
          </w:rPr>
          <w:instrText xml:space="preserve"> PAGEREF _Toc8915472 \h </w:instrText>
        </w:r>
        <w:r w:rsidR="0086751A">
          <w:rPr>
            <w:webHidden/>
          </w:rPr>
        </w:r>
        <w:r w:rsidR="0086751A">
          <w:rPr>
            <w:webHidden/>
          </w:rPr>
          <w:fldChar w:fldCharType="separate"/>
        </w:r>
        <w:r w:rsidR="0086751A">
          <w:rPr>
            <w:webHidden/>
          </w:rPr>
          <w:t>27</w:t>
        </w:r>
        <w:r w:rsidR="0086751A">
          <w:rPr>
            <w:webHidden/>
          </w:rPr>
          <w:fldChar w:fldCharType="end"/>
        </w:r>
      </w:hyperlink>
    </w:p>
    <w:p w14:paraId="3030D136" w14:textId="0C4023F0" w:rsidR="0086751A" w:rsidRDefault="00064152">
      <w:pPr>
        <w:pStyle w:val="TM3"/>
        <w:rPr>
          <w:rFonts w:cstheme="minorBidi"/>
        </w:rPr>
      </w:pPr>
      <w:hyperlink w:anchor="_Toc8915473" w:history="1">
        <w:r w:rsidR="0086751A" w:rsidRPr="004E2A9D">
          <w:rPr>
            <w:rStyle w:val="Lienhypertexte"/>
          </w:rPr>
          <w:t>8.3.</w:t>
        </w:r>
        <w:r w:rsidR="0086751A">
          <w:rPr>
            <w:rFonts w:cstheme="minorBidi"/>
          </w:rPr>
          <w:tab/>
        </w:r>
        <w:r w:rsidR="0086751A" w:rsidRPr="004E2A9D">
          <w:rPr>
            <w:rStyle w:val="Lienhypertexte"/>
          </w:rPr>
          <w:t>Guidelines for the Preparation</w:t>
        </w:r>
        <w:r w:rsidR="0086751A">
          <w:rPr>
            <w:webHidden/>
          </w:rPr>
          <w:t xml:space="preserve"> </w:t>
        </w:r>
        <w:r w:rsidR="0086751A">
          <w:rPr>
            <w:webHidden/>
          </w:rPr>
          <w:tab/>
        </w:r>
        <w:r w:rsidR="0086751A">
          <w:rPr>
            <w:webHidden/>
          </w:rPr>
          <w:fldChar w:fldCharType="begin"/>
        </w:r>
        <w:r w:rsidR="0086751A">
          <w:rPr>
            <w:webHidden/>
          </w:rPr>
          <w:instrText xml:space="preserve"> PAGEREF _Toc8915473 \h </w:instrText>
        </w:r>
        <w:r w:rsidR="0086751A">
          <w:rPr>
            <w:webHidden/>
          </w:rPr>
        </w:r>
        <w:r w:rsidR="0086751A">
          <w:rPr>
            <w:webHidden/>
          </w:rPr>
          <w:fldChar w:fldCharType="separate"/>
        </w:r>
        <w:r w:rsidR="0086751A">
          <w:rPr>
            <w:webHidden/>
          </w:rPr>
          <w:t>27</w:t>
        </w:r>
        <w:r w:rsidR="0086751A">
          <w:rPr>
            <w:webHidden/>
          </w:rPr>
          <w:fldChar w:fldCharType="end"/>
        </w:r>
      </w:hyperlink>
    </w:p>
    <w:p w14:paraId="5BD6E0DA" w14:textId="6B39FC14" w:rsidR="0086751A" w:rsidRDefault="00064152">
      <w:pPr>
        <w:pStyle w:val="TM2"/>
        <w:rPr>
          <w:rFonts w:eastAsiaTheme="minorEastAsia"/>
          <w:color w:val="auto"/>
          <w:lang w:val="fr-FR" w:eastAsia="fr-FR"/>
        </w:rPr>
      </w:pPr>
      <w:hyperlink w:anchor="_Toc8915474" w:history="1">
        <w:r w:rsidR="0086751A" w:rsidRPr="004E2A9D">
          <w:rPr>
            <w:rStyle w:val="Lienhypertexte"/>
          </w:rPr>
          <w:t>Article 9 - Amendments to the General Regulations</w:t>
        </w:r>
        <w:r w:rsidR="0086751A">
          <w:rPr>
            <w:webHidden/>
          </w:rPr>
          <w:t xml:space="preserve"> </w:t>
        </w:r>
        <w:r w:rsidR="0086751A">
          <w:rPr>
            <w:webHidden/>
          </w:rPr>
          <w:tab/>
        </w:r>
        <w:r w:rsidR="0086751A">
          <w:rPr>
            <w:webHidden/>
          </w:rPr>
          <w:fldChar w:fldCharType="begin"/>
        </w:r>
        <w:r w:rsidR="0086751A">
          <w:rPr>
            <w:webHidden/>
          </w:rPr>
          <w:instrText xml:space="preserve"> PAGEREF _Toc8915474 \h </w:instrText>
        </w:r>
        <w:r w:rsidR="0086751A">
          <w:rPr>
            <w:webHidden/>
          </w:rPr>
        </w:r>
        <w:r w:rsidR="0086751A">
          <w:rPr>
            <w:webHidden/>
          </w:rPr>
          <w:fldChar w:fldCharType="separate"/>
        </w:r>
        <w:r w:rsidR="0086751A">
          <w:rPr>
            <w:webHidden/>
          </w:rPr>
          <w:t>27</w:t>
        </w:r>
        <w:r w:rsidR="0086751A">
          <w:rPr>
            <w:webHidden/>
          </w:rPr>
          <w:fldChar w:fldCharType="end"/>
        </w:r>
      </w:hyperlink>
    </w:p>
    <w:p w14:paraId="5D7CFC09" w14:textId="5005E8BE" w:rsidR="0086751A" w:rsidRDefault="00064152">
      <w:pPr>
        <w:pStyle w:val="TM2"/>
        <w:tabs>
          <w:tab w:val="left" w:pos="1456"/>
        </w:tabs>
        <w:rPr>
          <w:rFonts w:eastAsiaTheme="minorEastAsia"/>
          <w:color w:val="auto"/>
          <w:lang w:val="fr-FR" w:eastAsia="fr-FR"/>
        </w:rPr>
      </w:pPr>
      <w:hyperlink w:anchor="_Toc8915475" w:history="1">
        <w:r w:rsidR="0086751A" w:rsidRPr="004E2A9D">
          <w:rPr>
            <w:rStyle w:val="Lienhypertexte"/>
            <w:rFonts w:ascii="Calibri" w:hAnsi="Calibri"/>
          </w:rPr>
          <w:t>ANNEX A</w:t>
        </w:r>
        <w:r w:rsidR="0086751A">
          <w:rPr>
            <w:rFonts w:eastAsiaTheme="minorEastAsia"/>
            <w:color w:val="auto"/>
            <w:lang w:val="fr-FR" w:eastAsia="fr-FR"/>
          </w:rPr>
          <w:tab/>
        </w:r>
        <w:r w:rsidR="0086751A" w:rsidRPr="004E2A9D">
          <w:rPr>
            <w:rStyle w:val="Lienhypertexte"/>
          </w:rPr>
          <w:t>MEMBERSHIP RIGHTS AND BENEFITS</w:t>
        </w:r>
        <w:r w:rsidR="0086751A">
          <w:rPr>
            <w:webHidden/>
          </w:rPr>
          <w:t xml:space="preserve"> </w:t>
        </w:r>
        <w:r w:rsidR="0086751A">
          <w:rPr>
            <w:webHidden/>
          </w:rPr>
          <w:tab/>
        </w:r>
        <w:r w:rsidR="0086751A">
          <w:rPr>
            <w:webHidden/>
          </w:rPr>
          <w:fldChar w:fldCharType="begin"/>
        </w:r>
        <w:r w:rsidR="0086751A">
          <w:rPr>
            <w:webHidden/>
          </w:rPr>
          <w:instrText xml:space="preserve"> PAGEREF _Toc8915475 \h </w:instrText>
        </w:r>
        <w:r w:rsidR="0086751A">
          <w:rPr>
            <w:webHidden/>
          </w:rPr>
        </w:r>
        <w:r w:rsidR="0086751A">
          <w:rPr>
            <w:webHidden/>
          </w:rPr>
          <w:fldChar w:fldCharType="separate"/>
        </w:r>
        <w:r w:rsidR="0086751A">
          <w:rPr>
            <w:webHidden/>
          </w:rPr>
          <w:t>28</w:t>
        </w:r>
        <w:r w:rsidR="0086751A">
          <w:rPr>
            <w:webHidden/>
          </w:rPr>
          <w:fldChar w:fldCharType="end"/>
        </w:r>
      </w:hyperlink>
    </w:p>
    <w:p w14:paraId="1EDDD43E" w14:textId="69D50F30" w:rsidR="0086751A" w:rsidRDefault="00064152">
      <w:pPr>
        <w:pStyle w:val="TM2"/>
        <w:tabs>
          <w:tab w:val="left" w:pos="1448"/>
        </w:tabs>
        <w:rPr>
          <w:rFonts w:eastAsiaTheme="minorEastAsia"/>
          <w:color w:val="auto"/>
          <w:lang w:val="fr-FR" w:eastAsia="fr-FR"/>
        </w:rPr>
      </w:pPr>
      <w:hyperlink w:anchor="_Toc8915476" w:history="1">
        <w:r w:rsidR="0086751A" w:rsidRPr="004E2A9D">
          <w:rPr>
            <w:rStyle w:val="Lienhypertexte"/>
            <w:rFonts w:ascii="Calibri" w:hAnsi="Calibri"/>
          </w:rPr>
          <w:t>ANNEX B</w:t>
        </w:r>
        <w:r w:rsidR="0086751A">
          <w:rPr>
            <w:rFonts w:eastAsiaTheme="minorEastAsia"/>
            <w:color w:val="auto"/>
            <w:lang w:val="fr-FR" w:eastAsia="fr-FR"/>
          </w:rPr>
          <w:tab/>
        </w:r>
        <w:r w:rsidR="0086751A" w:rsidRPr="004E2A9D">
          <w:rPr>
            <w:rStyle w:val="Lienhypertexte"/>
          </w:rPr>
          <w:t>TERMS OF REFERENCE –STRATEGY DRAFTING GROUP</w:t>
        </w:r>
        <w:r w:rsidR="0086751A">
          <w:rPr>
            <w:webHidden/>
          </w:rPr>
          <w:t xml:space="preserve"> </w:t>
        </w:r>
        <w:r w:rsidR="0086751A">
          <w:rPr>
            <w:webHidden/>
          </w:rPr>
          <w:tab/>
        </w:r>
        <w:r w:rsidR="0086751A">
          <w:rPr>
            <w:webHidden/>
          </w:rPr>
          <w:fldChar w:fldCharType="begin"/>
        </w:r>
        <w:r w:rsidR="0086751A">
          <w:rPr>
            <w:webHidden/>
          </w:rPr>
          <w:instrText xml:space="preserve"> PAGEREF _Toc8915476 \h </w:instrText>
        </w:r>
        <w:r w:rsidR="0086751A">
          <w:rPr>
            <w:webHidden/>
          </w:rPr>
        </w:r>
        <w:r w:rsidR="0086751A">
          <w:rPr>
            <w:webHidden/>
          </w:rPr>
          <w:fldChar w:fldCharType="separate"/>
        </w:r>
        <w:r w:rsidR="0086751A">
          <w:rPr>
            <w:webHidden/>
          </w:rPr>
          <w:t>29</w:t>
        </w:r>
        <w:r w:rsidR="0086751A">
          <w:rPr>
            <w:webHidden/>
          </w:rPr>
          <w:fldChar w:fldCharType="end"/>
        </w:r>
      </w:hyperlink>
    </w:p>
    <w:p w14:paraId="3F240260" w14:textId="669D5ADD" w:rsidR="0086751A" w:rsidRDefault="00064152">
      <w:pPr>
        <w:pStyle w:val="TM2"/>
        <w:tabs>
          <w:tab w:val="left" w:pos="1446"/>
        </w:tabs>
        <w:rPr>
          <w:rFonts w:eastAsiaTheme="minorEastAsia"/>
          <w:color w:val="auto"/>
          <w:lang w:val="fr-FR" w:eastAsia="fr-FR"/>
        </w:rPr>
      </w:pPr>
      <w:hyperlink w:anchor="_Toc8915477" w:history="1">
        <w:r w:rsidR="0086751A" w:rsidRPr="004E2A9D">
          <w:rPr>
            <w:rStyle w:val="Lienhypertexte"/>
            <w:rFonts w:ascii="Calibri" w:hAnsi="Calibri"/>
          </w:rPr>
          <w:t>ANNEX C</w:t>
        </w:r>
        <w:r w:rsidR="0086751A">
          <w:rPr>
            <w:rFonts w:eastAsiaTheme="minorEastAsia"/>
            <w:color w:val="auto"/>
            <w:lang w:val="fr-FR" w:eastAsia="fr-FR"/>
          </w:rPr>
          <w:tab/>
        </w:r>
        <w:r w:rsidR="0086751A" w:rsidRPr="004E2A9D">
          <w:rPr>
            <w:rStyle w:val="Lienhypertexte"/>
          </w:rPr>
          <w:t>TERMS OF REFERENCE – LEGAL ADVISORY PANEL</w:t>
        </w:r>
        <w:r w:rsidR="0086751A">
          <w:rPr>
            <w:webHidden/>
          </w:rPr>
          <w:t xml:space="preserve"> </w:t>
        </w:r>
        <w:r w:rsidR="0086751A">
          <w:rPr>
            <w:webHidden/>
          </w:rPr>
          <w:tab/>
        </w:r>
        <w:r w:rsidR="0086751A">
          <w:rPr>
            <w:webHidden/>
          </w:rPr>
          <w:fldChar w:fldCharType="begin"/>
        </w:r>
        <w:r w:rsidR="0086751A">
          <w:rPr>
            <w:webHidden/>
          </w:rPr>
          <w:instrText xml:space="preserve"> PAGEREF _Toc8915477 \h </w:instrText>
        </w:r>
        <w:r w:rsidR="0086751A">
          <w:rPr>
            <w:webHidden/>
          </w:rPr>
        </w:r>
        <w:r w:rsidR="0086751A">
          <w:rPr>
            <w:webHidden/>
          </w:rPr>
          <w:fldChar w:fldCharType="separate"/>
        </w:r>
        <w:r w:rsidR="0086751A">
          <w:rPr>
            <w:webHidden/>
          </w:rPr>
          <w:t>30</w:t>
        </w:r>
        <w:r w:rsidR="0086751A">
          <w:rPr>
            <w:webHidden/>
          </w:rPr>
          <w:fldChar w:fldCharType="end"/>
        </w:r>
      </w:hyperlink>
    </w:p>
    <w:p w14:paraId="637BEB06" w14:textId="2874DD4E" w:rsidR="0086751A" w:rsidRDefault="00064152">
      <w:pPr>
        <w:pStyle w:val="TM2"/>
        <w:tabs>
          <w:tab w:val="left" w:pos="1464"/>
        </w:tabs>
        <w:rPr>
          <w:rFonts w:eastAsiaTheme="minorEastAsia"/>
          <w:color w:val="auto"/>
          <w:lang w:val="fr-FR" w:eastAsia="fr-FR"/>
        </w:rPr>
      </w:pPr>
      <w:hyperlink w:anchor="_Toc8915478" w:history="1">
        <w:r w:rsidR="0086751A" w:rsidRPr="004E2A9D">
          <w:rPr>
            <w:rStyle w:val="Lienhypertexte"/>
            <w:rFonts w:ascii="Calibri" w:hAnsi="Calibri"/>
          </w:rPr>
          <w:t>ANNEX D</w:t>
        </w:r>
        <w:r w:rsidR="0086751A">
          <w:rPr>
            <w:rFonts w:eastAsiaTheme="minorEastAsia"/>
            <w:color w:val="auto"/>
            <w:lang w:val="fr-FR" w:eastAsia="fr-FR"/>
          </w:rPr>
          <w:tab/>
        </w:r>
        <w:r w:rsidR="0086751A" w:rsidRPr="004E2A9D">
          <w:rPr>
            <w:rStyle w:val="Lienhypertexte"/>
          </w:rPr>
          <w:t>TERMS OF REFERENCE – POLICY ADVISORY PANEL</w:t>
        </w:r>
        <w:r w:rsidR="0086751A">
          <w:rPr>
            <w:webHidden/>
          </w:rPr>
          <w:t xml:space="preserve"> </w:t>
        </w:r>
        <w:r w:rsidR="0086751A">
          <w:rPr>
            <w:webHidden/>
          </w:rPr>
          <w:tab/>
        </w:r>
        <w:r w:rsidR="0086751A">
          <w:rPr>
            <w:webHidden/>
          </w:rPr>
          <w:fldChar w:fldCharType="begin"/>
        </w:r>
        <w:r w:rsidR="0086751A">
          <w:rPr>
            <w:webHidden/>
          </w:rPr>
          <w:instrText xml:space="preserve"> PAGEREF _Toc8915478 \h </w:instrText>
        </w:r>
        <w:r w:rsidR="0086751A">
          <w:rPr>
            <w:webHidden/>
          </w:rPr>
        </w:r>
        <w:r w:rsidR="0086751A">
          <w:rPr>
            <w:webHidden/>
          </w:rPr>
          <w:fldChar w:fldCharType="separate"/>
        </w:r>
        <w:r w:rsidR="0086751A">
          <w:rPr>
            <w:webHidden/>
          </w:rPr>
          <w:t>31</w:t>
        </w:r>
        <w:r w:rsidR="0086751A">
          <w:rPr>
            <w:webHidden/>
          </w:rPr>
          <w:fldChar w:fldCharType="end"/>
        </w:r>
      </w:hyperlink>
    </w:p>
    <w:p w14:paraId="23F43054" w14:textId="54A39930" w:rsidR="0086751A" w:rsidRDefault="00064152">
      <w:pPr>
        <w:pStyle w:val="TM2"/>
        <w:tabs>
          <w:tab w:val="left" w:pos="1440"/>
        </w:tabs>
        <w:rPr>
          <w:rFonts w:eastAsiaTheme="minorEastAsia"/>
          <w:color w:val="auto"/>
          <w:lang w:val="fr-FR" w:eastAsia="fr-FR"/>
        </w:rPr>
      </w:pPr>
      <w:hyperlink w:anchor="_Toc8915479" w:history="1">
        <w:r w:rsidR="0086751A" w:rsidRPr="004E2A9D">
          <w:rPr>
            <w:rStyle w:val="Lienhypertexte"/>
            <w:rFonts w:ascii="Calibri" w:hAnsi="Calibri"/>
          </w:rPr>
          <w:t>ANNEX E</w:t>
        </w:r>
        <w:r w:rsidR="0086751A">
          <w:rPr>
            <w:rFonts w:eastAsiaTheme="minorEastAsia"/>
            <w:color w:val="auto"/>
            <w:lang w:val="fr-FR" w:eastAsia="fr-FR"/>
          </w:rPr>
          <w:tab/>
        </w:r>
        <w:r w:rsidR="0086751A" w:rsidRPr="004E2A9D">
          <w:rPr>
            <w:rStyle w:val="Lienhypertexte"/>
          </w:rPr>
          <w:t>COUNCIL DECISION ON THE IALA WORLD-WIDE ACADEMY</w:t>
        </w:r>
        <w:r w:rsidR="0086751A">
          <w:rPr>
            <w:webHidden/>
          </w:rPr>
          <w:t xml:space="preserve"> </w:t>
        </w:r>
        <w:r w:rsidR="0086751A">
          <w:rPr>
            <w:webHidden/>
          </w:rPr>
          <w:tab/>
        </w:r>
        <w:r w:rsidR="0086751A">
          <w:rPr>
            <w:webHidden/>
          </w:rPr>
          <w:fldChar w:fldCharType="begin"/>
        </w:r>
        <w:r w:rsidR="0086751A">
          <w:rPr>
            <w:webHidden/>
          </w:rPr>
          <w:instrText xml:space="preserve"> PAGEREF _Toc8915479 \h </w:instrText>
        </w:r>
        <w:r w:rsidR="0086751A">
          <w:rPr>
            <w:webHidden/>
          </w:rPr>
        </w:r>
        <w:r w:rsidR="0086751A">
          <w:rPr>
            <w:webHidden/>
          </w:rPr>
          <w:fldChar w:fldCharType="separate"/>
        </w:r>
        <w:r w:rsidR="0086751A">
          <w:rPr>
            <w:webHidden/>
          </w:rPr>
          <w:t>33</w:t>
        </w:r>
        <w:r w:rsidR="0086751A">
          <w:rPr>
            <w:webHidden/>
          </w:rPr>
          <w:fldChar w:fldCharType="end"/>
        </w:r>
      </w:hyperlink>
    </w:p>
    <w:p w14:paraId="69EED69D" w14:textId="312C38BF" w:rsidR="0086751A" w:rsidRPr="0086751A" w:rsidRDefault="00064152" w:rsidP="0086751A">
      <w:pPr>
        <w:pStyle w:val="TM1"/>
        <w:jc w:val="left"/>
        <w:rPr>
          <w:rFonts w:asciiTheme="minorHAnsi" w:eastAsiaTheme="minorEastAsia" w:hAnsiTheme="minorHAnsi"/>
          <w:b/>
          <w:caps w:val="0"/>
          <w:color w:val="auto"/>
          <w:szCs w:val="22"/>
          <w:lang w:val="fr-FR" w:eastAsia="fr-FR"/>
        </w:rPr>
      </w:pPr>
      <w:hyperlink w:anchor="_Toc8915480" w:history="1">
        <w:r w:rsidR="0086751A" w:rsidRPr="0086751A">
          <w:rPr>
            <w:rStyle w:val="Lienhypertexte"/>
            <w:b/>
            <w:lang w:val="en-GB"/>
          </w:rPr>
          <w:t>Financial Regulations</w:t>
        </w:r>
        <w:r w:rsidR="0086751A" w:rsidRPr="0086751A">
          <w:rPr>
            <w:b/>
            <w:webHidden/>
          </w:rPr>
          <w:t xml:space="preserve"> </w:t>
        </w:r>
        <w:r w:rsidR="0086751A">
          <w:rPr>
            <w:b/>
            <w:webHidden/>
          </w:rPr>
          <w:tab/>
        </w:r>
        <w:r w:rsidR="0086751A" w:rsidRPr="0086751A">
          <w:rPr>
            <w:b/>
            <w:webHidden/>
          </w:rPr>
          <w:fldChar w:fldCharType="begin"/>
        </w:r>
        <w:r w:rsidR="0086751A" w:rsidRPr="0086751A">
          <w:rPr>
            <w:b/>
            <w:webHidden/>
          </w:rPr>
          <w:instrText xml:space="preserve"> PAGEREF _Toc8915480 \h </w:instrText>
        </w:r>
        <w:r w:rsidR="0086751A" w:rsidRPr="0086751A">
          <w:rPr>
            <w:b/>
            <w:webHidden/>
          </w:rPr>
        </w:r>
        <w:r w:rsidR="0086751A" w:rsidRPr="0086751A">
          <w:rPr>
            <w:b/>
            <w:webHidden/>
          </w:rPr>
          <w:fldChar w:fldCharType="separate"/>
        </w:r>
        <w:r w:rsidR="0086751A" w:rsidRPr="0086751A">
          <w:rPr>
            <w:b/>
            <w:webHidden/>
          </w:rPr>
          <w:t>36</w:t>
        </w:r>
        <w:r w:rsidR="0086751A" w:rsidRPr="0086751A">
          <w:rPr>
            <w:b/>
            <w:webHidden/>
          </w:rPr>
          <w:fldChar w:fldCharType="end"/>
        </w:r>
      </w:hyperlink>
    </w:p>
    <w:p w14:paraId="0AAC258C" w14:textId="40898402" w:rsidR="0086751A" w:rsidRDefault="00064152">
      <w:pPr>
        <w:pStyle w:val="TM2"/>
        <w:rPr>
          <w:rFonts w:eastAsiaTheme="minorEastAsia"/>
          <w:color w:val="auto"/>
          <w:lang w:val="fr-FR" w:eastAsia="fr-FR"/>
        </w:rPr>
      </w:pPr>
      <w:hyperlink w:anchor="_Toc8915481" w:history="1">
        <w:r w:rsidR="0086751A" w:rsidRPr="004E2A9D">
          <w:rPr>
            <w:rStyle w:val="Lienhypertexte"/>
          </w:rPr>
          <w:t>Article 1 - Application</w:t>
        </w:r>
        <w:r w:rsidR="0086751A">
          <w:rPr>
            <w:webHidden/>
          </w:rPr>
          <w:t xml:space="preserve"> </w:t>
        </w:r>
        <w:r w:rsidR="0086751A">
          <w:rPr>
            <w:webHidden/>
          </w:rPr>
          <w:tab/>
        </w:r>
        <w:r w:rsidR="0086751A">
          <w:rPr>
            <w:webHidden/>
          </w:rPr>
          <w:fldChar w:fldCharType="begin"/>
        </w:r>
        <w:r w:rsidR="0086751A">
          <w:rPr>
            <w:webHidden/>
          </w:rPr>
          <w:instrText xml:space="preserve"> PAGEREF _Toc8915481 \h </w:instrText>
        </w:r>
        <w:r w:rsidR="0086751A">
          <w:rPr>
            <w:webHidden/>
          </w:rPr>
        </w:r>
        <w:r w:rsidR="0086751A">
          <w:rPr>
            <w:webHidden/>
          </w:rPr>
          <w:fldChar w:fldCharType="separate"/>
        </w:r>
        <w:r w:rsidR="0086751A">
          <w:rPr>
            <w:webHidden/>
          </w:rPr>
          <w:t>37</w:t>
        </w:r>
        <w:r w:rsidR="0086751A">
          <w:rPr>
            <w:webHidden/>
          </w:rPr>
          <w:fldChar w:fldCharType="end"/>
        </w:r>
      </w:hyperlink>
    </w:p>
    <w:p w14:paraId="09291D8A" w14:textId="29B607DF" w:rsidR="0086751A" w:rsidRDefault="00064152">
      <w:pPr>
        <w:pStyle w:val="TM2"/>
        <w:rPr>
          <w:rFonts w:eastAsiaTheme="minorEastAsia"/>
          <w:color w:val="auto"/>
          <w:lang w:val="fr-FR" w:eastAsia="fr-FR"/>
        </w:rPr>
      </w:pPr>
      <w:hyperlink w:anchor="_Toc8915482" w:history="1">
        <w:r w:rsidR="0086751A" w:rsidRPr="004E2A9D">
          <w:rPr>
            <w:rStyle w:val="Lienhypertexte"/>
          </w:rPr>
          <w:t>Article 2 - Financial Governance</w:t>
        </w:r>
        <w:r w:rsidR="0086751A">
          <w:rPr>
            <w:webHidden/>
          </w:rPr>
          <w:t xml:space="preserve"> </w:t>
        </w:r>
        <w:r w:rsidR="0086751A">
          <w:rPr>
            <w:webHidden/>
          </w:rPr>
          <w:tab/>
        </w:r>
        <w:r w:rsidR="0086751A">
          <w:rPr>
            <w:webHidden/>
          </w:rPr>
          <w:fldChar w:fldCharType="begin"/>
        </w:r>
        <w:r w:rsidR="0086751A">
          <w:rPr>
            <w:webHidden/>
          </w:rPr>
          <w:instrText xml:space="preserve"> PAGEREF _Toc8915482 \h </w:instrText>
        </w:r>
        <w:r w:rsidR="0086751A">
          <w:rPr>
            <w:webHidden/>
          </w:rPr>
        </w:r>
        <w:r w:rsidR="0086751A">
          <w:rPr>
            <w:webHidden/>
          </w:rPr>
          <w:fldChar w:fldCharType="separate"/>
        </w:r>
        <w:r w:rsidR="0086751A">
          <w:rPr>
            <w:webHidden/>
          </w:rPr>
          <w:t>37</w:t>
        </w:r>
        <w:r w:rsidR="0086751A">
          <w:rPr>
            <w:webHidden/>
          </w:rPr>
          <w:fldChar w:fldCharType="end"/>
        </w:r>
      </w:hyperlink>
    </w:p>
    <w:p w14:paraId="095EFB06" w14:textId="6B069E06" w:rsidR="0086751A" w:rsidRDefault="00064152">
      <w:pPr>
        <w:pStyle w:val="TM3"/>
        <w:rPr>
          <w:rFonts w:cstheme="minorBidi"/>
        </w:rPr>
      </w:pPr>
      <w:hyperlink w:anchor="_Toc8915483" w:history="1">
        <w:r w:rsidR="0086751A" w:rsidRPr="004E2A9D">
          <w:rPr>
            <w:rStyle w:val="Lienhypertexte"/>
          </w:rPr>
          <w:t>2.1.</w:t>
        </w:r>
        <w:r w:rsidR="0086751A">
          <w:rPr>
            <w:rFonts w:cstheme="minorBidi"/>
          </w:rPr>
          <w:tab/>
        </w:r>
        <w:r w:rsidR="0086751A" w:rsidRPr="004E2A9D">
          <w:rPr>
            <w:rStyle w:val="Lienhypertexte"/>
          </w:rPr>
          <w:t>Role of the Council</w:t>
        </w:r>
        <w:r w:rsidR="0086751A">
          <w:rPr>
            <w:webHidden/>
          </w:rPr>
          <w:t xml:space="preserve"> </w:t>
        </w:r>
        <w:r w:rsidR="0086751A">
          <w:rPr>
            <w:webHidden/>
          </w:rPr>
          <w:tab/>
        </w:r>
        <w:r w:rsidR="0086751A">
          <w:rPr>
            <w:webHidden/>
          </w:rPr>
          <w:fldChar w:fldCharType="begin"/>
        </w:r>
        <w:r w:rsidR="0086751A">
          <w:rPr>
            <w:webHidden/>
          </w:rPr>
          <w:instrText xml:space="preserve"> PAGEREF _Toc8915483 \h </w:instrText>
        </w:r>
        <w:r w:rsidR="0086751A">
          <w:rPr>
            <w:webHidden/>
          </w:rPr>
        </w:r>
        <w:r w:rsidR="0086751A">
          <w:rPr>
            <w:webHidden/>
          </w:rPr>
          <w:fldChar w:fldCharType="separate"/>
        </w:r>
        <w:r w:rsidR="0086751A">
          <w:rPr>
            <w:webHidden/>
          </w:rPr>
          <w:t>37</w:t>
        </w:r>
        <w:r w:rsidR="0086751A">
          <w:rPr>
            <w:webHidden/>
          </w:rPr>
          <w:fldChar w:fldCharType="end"/>
        </w:r>
      </w:hyperlink>
    </w:p>
    <w:p w14:paraId="1BD0B806" w14:textId="567F8982" w:rsidR="0086751A" w:rsidRDefault="00064152">
      <w:pPr>
        <w:pStyle w:val="TM3"/>
        <w:rPr>
          <w:rFonts w:cstheme="minorBidi"/>
        </w:rPr>
      </w:pPr>
      <w:hyperlink w:anchor="_Toc8915484" w:history="1">
        <w:r w:rsidR="0086751A" w:rsidRPr="004E2A9D">
          <w:rPr>
            <w:rStyle w:val="Lienhypertexte"/>
          </w:rPr>
          <w:t>2.2.</w:t>
        </w:r>
        <w:r w:rsidR="0086751A">
          <w:rPr>
            <w:rFonts w:cstheme="minorBidi"/>
          </w:rPr>
          <w:tab/>
        </w:r>
        <w:r w:rsidR="0086751A" w:rsidRPr="004E2A9D">
          <w:rPr>
            <w:rStyle w:val="Lienhypertexte"/>
          </w:rPr>
          <w:t>Role of the FAC</w:t>
        </w:r>
        <w:r w:rsidR="0086751A">
          <w:rPr>
            <w:webHidden/>
          </w:rPr>
          <w:t xml:space="preserve"> </w:t>
        </w:r>
        <w:r w:rsidR="0086751A">
          <w:rPr>
            <w:webHidden/>
          </w:rPr>
          <w:tab/>
        </w:r>
        <w:r w:rsidR="0086751A">
          <w:rPr>
            <w:webHidden/>
          </w:rPr>
          <w:fldChar w:fldCharType="begin"/>
        </w:r>
        <w:r w:rsidR="0086751A">
          <w:rPr>
            <w:webHidden/>
          </w:rPr>
          <w:instrText xml:space="preserve"> PAGEREF _Toc8915484 \h </w:instrText>
        </w:r>
        <w:r w:rsidR="0086751A">
          <w:rPr>
            <w:webHidden/>
          </w:rPr>
        </w:r>
        <w:r w:rsidR="0086751A">
          <w:rPr>
            <w:webHidden/>
          </w:rPr>
          <w:fldChar w:fldCharType="separate"/>
        </w:r>
        <w:r w:rsidR="0086751A">
          <w:rPr>
            <w:webHidden/>
          </w:rPr>
          <w:t>37</w:t>
        </w:r>
        <w:r w:rsidR="0086751A">
          <w:rPr>
            <w:webHidden/>
          </w:rPr>
          <w:fldChar w:fldCharType="end"/>
        </w:r>
      </w:hyperlink>
    </w:p>
    <w:p w14:paraId="3130836A" w14:textId="4A841835" w:rsidR="0086751A" w:rsidRDefault="00064152">
      <w:pPr>
        <w:pStyle w:val="TM3"/>
        <w:rPr>
          <w:rFonts w:cstheme="minorBidi"/>
        </w:rPr>
      </w:pPr>
      <w:hyperlink w:anchor="_Toc8915485" w:history="1">
        <w:r w:rsidR="0086751A" w:rsidRPr="004E2A9D">
          <w:rPr>
            <w:rStyle w:val="Lienhypertexte"/>
          </w:rPr>
          <w:t>2.3.</w:t>
        </w:r>
        <w:r w:rsidR="0086751A">
          <w:rPr>
            <w:rFonts w:cstheme="minorBidi"/>
          </w:rPr>
          <w:tab/>
        </w:r>
        <w:r w:rsidR="0086751A" w:rsidRPr="004E2A9D">
          <w:rPr>
            <w:rStyle w:val="Lienhypertexte"/>
          </w:rPr>
          <w:t>Role of the Treasurer</w:t>
        </w:r>
        <w:r w:rsidR="0086751A">
          <w:rPr>
            <w:webHidden/>
          </w:rPr>
          <w:t xml:space="preserve"> </w:t>
        </w:r>
        <w:r w:rsidR="0086751A">
          <w:rPr>
            <w:webHidden/>
          </w:rPr>
          <w:tab/>
        </w:r>
        <w:r w:rsidR="0086751A">
          <w:rPr>
            <w:webHidden/>
          </w:rPr>
          <w:fldChar w:fldCharType="begin"/>
        </w:r>
        <w:r w:rsidR="0086751A">
          <w:rPr>
            <w:webHidden/>
          </w:rPr>
          <w:instrText xml:space="preserve"> PAGEREF _Toc8915485 \h </w:instrText>
        </w:r>
        <w:r w:rsidR="0086751A">
          <w:rPr>
            <w:webHidden/>
          </w:rPr>
        </w:r>
        <w:r w:rsidR="0086751A">
          <w:rPr>
            <w:webHidden/>
          </w:rPr>
          <w:fldChar w:fldCharType="separate"/>
        </w:r>
        <w:r w:rsidR="0086751A">
          <w:rPr>
            <w:webHidden/>
          </w:rPr>
          <w:t>37</w:t>
        </w:r>
        <w:r w:rsidR="0086751A">
          <w:rPr>
            <w:webHidden/>
          </w:rPr>
          <w:fldChar w:fldCharType="end"/>
        </w:r>
      </w:hyperlink>
    </w:p>
    <w:p w14:paraId="2D2E4D0E" w14:textId="5B6E3B6E" w:rsidR="0086751A" w:rsidRDefault="00064152">
      <w:pPr>
        <w:pStyle w:val="TM3"/>
        <w:rPr>
          <w:rFonts w:cstheme="minorBidi"/>
        </w:rPr>
      </w:pPr>
      <w:hyperlink w:anchor="_Toc8915486" w:history="1">
        <w:r w:rsidR="0086751A" w:rsidRPr="004E2A9D">
          <w:rPr>
            <w:rStyle w:val="Lienhypertexte"/>
          </w:rPr>
          <w:t>2.4.</w:t>
        </w:r>
        <w:r w:rsidR="0086751A">
          <w:rPr>
            <w:rFonts w:cstheme="minorBidi"/>
          </w:rPr>
          <w:tab/>
        </w:r>
        <w:r w:rsidR="0086751A" w:rsidRPr="004E2A9D">
          <w:rPr>
            <w:rStyle w:val="Lienhypertexte"/>
          </w:rPr>
          <w:t>Role of the Secretariat</w:t>
        </w:r>
        <w:r w:rsidR="0086751A">
          <w:rPr>
            <w:webHidden/>
          </w:rPr>
          <w:t xml:space="preserve"> </w:t>
        </w:r>
        <w:r w:rsidR="0086751A">
          <w:rPr>
            <w:webHidden/>
          </w:rPr>
          <w:tab/>
        </w:r>
        <w:r w:rsidR="0086751A">
          <w:rPr>
            <w:webHidden/>
          </w:rPr>
          <w:fldChar w:fldCharType="begin"/>
        </w:r>
        <w:r w:rsidR="0086751A">
          <w:rPr>
            <w:webHidden/>
          </w:rPr>
          <w:instrText xml:space="preserve"> PAGEREF _Toc8915486 \h </w:instrText>
        </w:r>
        <w:r w:rsidR="0086751A">
          <w:rPr>
            <w:webHidden/>
          </w:rPr>
        </w:r>
        <w:r w:rsidR="0086751A">
          <w:rPr>
            <w:webHidden/>
          </w:rPr>
          <w:fldChar w:fldCharType="separate"/>
        </w:r>
        <w:r w:rsidR="0086751A">
          <w:rPr>
            <w:webHidden/>
          </w:rPr>
          <w:t>37</w:t>
        </w:r>
        <w:r w:rsidR="0086751A">
          <w:rPr>
            <w:webHidden/>
          </w:rPr>
          <w:fldChar w:fldCharType="end"/>
        </w:r>
      </w:hyperlink>
    </w:p>
    <w:p w14:paraId="644ED9DE" w14:textId="0A3181CB" w:rsidR="0086751A" w:rsidRDefault="00064152">
      <w:pPr>
        <w:pStyle w:val="TM3"/>
        <w:rPr>
          <w:rFonts w:cstheme="minorBidi"/>
        </w:rPr>
      </w:pPr>
      <w:hyperlink w:anchor="_Toc8915487" w:history="1">
        <w:r w:rsidR="0086751A" w:rsidRPr="004E2A9D">
          <w:rPr>
            <w:rStyle w:val="Lienhypertexte"/>
          </w:rPr>
          <w:t>2.5.</w:t>
        </w:r>
        <w:r w:rsidR="0086751A">
          <w:rPr>
            <w:rFonts w:cstheme="minorBidi"/>
          </w:rPr>
          <w:tab/>
        </w:r>
        <w:r w:rsidR="0086751A" w:rsidRPr="004E2A9D">
          <w:rPr>
            <w:rStyle w:val="Lienhypertexte"/>
          </w:rPr>
          <w:t>Other considerations</w:t>
        </w:r>
        <w:r w:rsidR="0086751A">
          <w:rPr>
            <w:webHidden/>
          </w:rPr>
          <w:t xml:space="preserve"> </w:t>
        </w:r>
        <w:r w:rsidR="0086751A">
          <w:rPr>
            <w:webHidden/>
          </w:rPr>
          <w:tab/>
        </w:r>
        <w:r w:rsidR="0086751A">
          <w:rPr>
            <w:webHidden/>
          </w:rPr>
          <w:fldChar w:fldCharType="begin"/>
        </w:r>
        <w:r w:rsidR="0086751A">
          <w:rPr>
            <w:webHidden/>
          </w:rPr>
          <w:instrText xml:space="preserve"> PAGEREF _Toc8915487 \h </w:instrText>
        </w:r>
        <w:r w:rsidR="0086751A">
          <w:rPr>
            <w:webHidden/>
          </w:rPr>
        </w:r>
        <w:r w:rsidR="0086751A">
          <w:rPr>
            <w:webHidden/>
          </w:rPr>
          <w:fldChar w:fldCharType="separate"/>
        </w:r>
        <w:r w:rsidR="0086751A">
          <w:rPr>
            <w:webHidden/>
          </w:rPr>
          <w:t>37</w:t>
        </w:r>
        <w:r w:rsidR="0086751A">
          <w:rPr>
            <w:webHidden/>
          </w:rPr>
          <w:fldChar w:fldCharType="end"/>
        </w:r>
      </w:hyperlink>
    </w:p>
    <w:p w14:paraId="4008F3F0" w14:textId="147796B5" w:rsidR="0086751A" w:rsidRDefault="00064152">
      <w:pPr>
        <w:pStyle w:val="TM2"/>
        <w:rPr>
          <w:rFonts w:eastAsiaTheme="minorEastAsia"/>
          <w:color w:val="auto"/>
          <w:lang w:val="fr-FR" w:eastAsia="fr-FR"/>
        </w:rPr>
      </w:pPr>
      <w:hyperlink w:anchor="_Toc8915488" w:history="1">
        <w:r w:rsidR="0086751A" w:rsidRPr="004E2A9D">
          <w:rPr>
            <w:rStyle w:val="Lienhypertexte"/>
          </w:rPr>
          <w:t>Article 3 - The Financial Period</w:t>
        </w:r>
        <w:r w:rsidR="0086751A">
          <w:rPr>
            <w:webHidden/>
          </w:rPr>
          <w:t xml:space="preserve"> </w:t>
        </w:r>
        <w:r w:rsidR="0086751A">
          <w:rPr>
            <w:webHidden/>
          </w:rPr>
          <w:tab/>
        </w:r>
        <w:r w:rsidR="0086751A">
          <w:rPr>
            <w:webHidden/>
          </w:rPr>
          <w:fldChar w:fldCharType="begin"/>
        </w:r>
        <w:r w:rsidR="0086751A">
          <w:rPr>
            <w:webHidden/>
          </w:rPr>
          <w:instrText xml:space="preserve"> PAGEREF _Toc8915488 \h </w:instrText>
        </w:r>
        <w:r w:rsidR="0086751A">
          <w:rPr>
            <w:webHidden/>
          </w:rPr>
        </w:r>
        <w:r w:rsidR="0086751A">
          <w:rPr>
            <w:webHidden/>
          </w:rPr>
          <w:fldChar w:fldCharType="separate"/>
        </w:r>
        <w:r w:rsidR="0086751A">
          <w:rPr>
            <w:webHidden/>
          </w:rPr>
          <w:t>38</w:t>
        </w:r>
        <w:r w:rsidR="0086751A">
          <w:rPr>
            <w:webHidden/>
          </w:rPr>
          <w:fldChar w:fldCharType="end"/>
        </w:r>
      </w:hyperlink>
    </w:p>
    <w:p w14:paraId="3283134F" w14:textId="07181929" w:rsidR="0086751A" w:rsidRDefault="00064152">
      <w:pPr>
        <w:pStyle w:val="TM2"/>
        <w:rPr>
          <w:rFonts w:eastAsiaTheme="minorEastAsia"/>
          <w:color w:val="auto"/>
          <w:lang w:val="fr-FR" w:eastAsia="fr-FR"/>
        </w:rPr>
      </w:pPr>
      <w:hyperlink w:anchor="_Toc8915489" w:history="1">
        <w:r w:rsidR="0086751A" w:rsidRPr="004E2A9D">
          <w:rPr>
            <w:rStyle w:val="Lienhypertexte"/>
          </w:rPr>
          <w:t>Article 4 - Budgets</w:t>
        </w:r>
        <w:r w:rsidR="0086751A">
          <w:rPr>
            <w:webHidden/>
          </w:rPr>
          <w:t xml:space="preserve"> </w:t>
        </w:r>
        <w:r w:rsidR="0086751A">
          <w:rPr>
            <w:webHidden/>
          </w:rPr>
          <w:tab/>
        </w:r>
        <w:r w:rsidR="0086751A">
          <w:rPr>
            <w:webHidden/>
          </w:rPr>
          <w:fldChar w:fldCharType="begin"/>
        </w:r>
        <w:r w:rsidR="0086751A">
          <w:rPr>
            <w:webHidden/>
          </w:rPr>
          <w:instrText xml:space="preserve"> PAGEREF _Toc8915489 \h </w:instrText>
        </w:r>
        <w:r w:rsidR="0086751A">
          <w:rPr>
            <w:webHidden/>
          </w:rPr>
        </w:r>
        <w:r w:rsidR="0086751A">
          <w:rPr>
            <w:webHidden/>
          </w:rPr>
          <w:fldChar w:fldCharType="separate"/>
        </w:r>
        <w:r w:rsidR="0086751A">
          <w:rPr>
            <w:webHidden/>
          </w:rPr>
          <w:t>38</w:t>
        </w:r>
        <w:r w:rsidR="0086751A">
          <w:rPr>
            <w:webHidden/>
          </w:rPr>
          <w:fldChar w:fldCharType="end"/>
        </w:r>
      </w:hyperlink>
    </w:p>
    <w:p w14:paraId="69887E5C" w14:textId="1BA2C256" w:rsidR="0086751A" w:rsidRDefault="00064152">
      <w:pPr>
        <w:pStyle w:val="TM3"/>
        <w:rPr>
          <w:rFonts w:cstheme="minorBidi"/>
        </w:rPr>
      </w:pPr>
      <w:hyperlink w:anchor="_Toc8915490" w:history="1">
        <w:r w:rsidR="0086751A" w:rsidRPr="004E2A9D">
          <w:rPr>
            <w:rStyle w:val="Lienhypertexte"/>
          </w:rPr>
          <w:t>4.1.</w:t>
        </w:r>
        <w:r w:rsidR="0086751A">
          <w:rPr>
            <w:rFonts w:cstheme="minorBidi"/>
          </w:rPr>
          <w:tab/>
        </w:r>
        <w:r w:rsidR="0086751A" w:rsidRPr="004E2A9D">
          <w:rPr>
            <w:rStyle w:val="Lienhypertexte"/>
          </w:rPr>
          <w:t>The IALA budget</w:t>
        </w:r>
        <w:r w:rsidR="0086751A">
          <w:rPr>
            <w:webHidden/>
          </w:rPr>
          <w:t xml:space="preserve"> </w:t>
        </w:r>
        <w:r w:rsidR="0086751A">
          <w:rPr>
            <w:webHidden/>
          </w:rPr>
          <w:tab/>
        </w:r>
        <w:r w:rsidR="0086751A">
          <w:rPr>
            <w:webHidden/>
          </w:rPr>
          <w:fldChar w:fldCharType="begin"/>
        </w:r>
        <w:r w:rsidR="0086751A">
          <w:rPr>
            <w:webHidden/>
          </w:rPr>
          <w:instrText xml:space="preserve"> PAGEREF _Toc8915490 \h </w:instrText>
        </w:r>
        <w:r w:rsidR="0086751A">
          <w:rPr>
            <w:webHidden/>
          </w:rPr>
        </w:r>
        <w:r w:rsidR="0086751A">
          <w:rPr>
            <w:webHidden/>
          </w:rPr>
          <w:fldChar w:fldCharType="separate"/>
        </w:r>
        <w:r w:rsidR="0086751A">
          <w:rPr>
            <w:webHidden/>
          </w:rPr>
          <w:t>38</w:t>
        </w:r>
        <w:r w:rsidR="0086751A">
          <w:rPr>
            <w:webHidden/>
          </w:rPr>
          <w:fldChar w:fldCharType="end"/>
        </w:r>
      </w:hyperlink>
    </w:p>
    <w:p w14:paraId="34648642" w14:textId="76CEDDBD" w:rsidR="0086751A" w:rsidRDefault="00064152">
      <w:pPr>
        <w:pStyle w:val="TM3"/>
        <w:rPr>
          <w:rFonts w:cstheme="minorBidi"/>
        </w:rPr>
      </w:pPr>
      <w:hyperlink w:anchor="_Toc8915491" w:history="1">
        <w:r w:rsidR="0086751A" w:rsidRPr="004E2A9D">
          <w:rPr>
            <w:rStyle w:val="Lienhypertexte"/>
          </w:rPr>
          <w:t>4.2.</w:t>
        </w:r>
        <w:r w:rsidR="0086751A">
          <w:rPr>
            <w:rFonts w:cstheme="minorBidi"/>
          </w:rPr>
          <w:tab/>
        </w:r>
        <w:r w:rsidR="0086751A" w:rsidRPr="004E2A9D">
          <w:rPr>
            <w:rStyle w:val="Lienhypertexte"/>
          </w:rPr>
          <w:t>The WWA budget</w:t>
        </w:r>
        <w:r w:rsidR="0086751A">
          <w:rPr>
            <w:webHidden/>
          </w:rPr>
          <w:t xml:space="preserve"> </w:t>
        </w:r>
        <w:r w:rsidR="0086751A">
          <w:rPr>
            <w:webHidden/>
          </w:rPr>
          <w:tab/>
        </w:r>
        <w:r w:rsidR="0086751A">
          <w:rPr>
            <w:webHidden/>
          </w:rPr>
          <w:fldChar w:fldCharType="begin"/>
        </w:r>
        <w:r w:rsidR="0086751A">
          <w:rPr>
            <w:webHidden/>
          </w:rPr>
          <w:instrText xml:space="preserve"> PAGEREF _Toc8915491 \h </w:instrText>
        </w:r>
        <w:r w:rsidR="0086751A">
          <w:rPr>
            <w:webHidden/>
          </w:rPr>
        </w:r>
        <w:r w:rsidR="0086751A">
          <w:rPr>
            <w:webHidden/>
          </w:rPr>
          <w:fldChar w:fldCharType="separate"/>
        </w:r>
        <w:r w:rsidR="0086751A">
          <w:rPr>
            <w:webHidden/>
          </w:rPr>
          <w:t>38</w:t>
        </w:r>
        <w:r w:rsidR="0086751A">
          <w:rPr>
            <w:webHidden/>
          </w:rPr>
          <w:fldChar w:fldCharType="end"/>
        </w:r>
      </w:hyperlink>
    </w:p>
    <w:p w14:paraId="0F7F6EF7" w14:textId="2F566A7C" w:rsidR="0086751A" w:rsidRDefault="00064152">
      <w:pPr>
        <w:pStyle w:val="TM2"/>
        <w:rPr>
          <w:rFonts w:eastAsiaTheme="minorEastAsia"/>
          <w:color w:val="auto"/>
          <w:lang w:val="fr-FR" w:eastAsia="fr-FR"/>
        </w:rPr>
      </w:pPr>
      <w:hyperlink w:anchor="_Toc8915492" w:history="1">
        <w:r w:rsidR="0086751A" w:rsidRPr="004E2A9D">
          <w:rPr>
            <w:rStyle w:val="Lienhypertexte"/>
          </w:rPr>
          <w:t>Article 5 .- Income &amp; Expenditure</w:t>
        </w:r>
        <w:r w:rsidR="0086751A">
          <w:rPr>
            <w:webHidden/>
          </w:rPr>
          <w:t xml:space="preserve"> </w:t>
        </w:r>
        <w:r w:rsidR="0086751A">
          <w:rPr>
            <w:webHidden/>
          </w:rPr>
          <w:tab/>
        </w:r>
        <w:r w:rsidR="0086751A">
          <w:rPr>
            <w:webHidden/>
          </w:rPr>
          <w:fldChar w:fldCharType="begin"/>
        </w:r>
        <w:r w:rsidR="0086751A">
          <w:rPr>
            <w:webHidden/>
          </w:rPr>
          <w:instrText xml:space="preserve"> PAGEREF _Toc8915492 \h </w:instrText>
        </w:r>
        <w:r w:rsidR="0086751A">
          <w:rPr>
            <w:webHidden/>
          </w:rPr>
        </w:r>
        <w:r w:rsidR="0086751A">
          <w:rPr>
            <w:webHidden/>
          </w:rPr>
          <w:fldChar w:fldCharType="separate"/>
        </w:r>
        <w:r w:rsidR="0086751A">
          <w:rPr>
            <w:webHidden/>
          </w:rPr>
          <w:t>38</w:t>
        </w:r>
        <w:r w:rsidR="0086751A">
          <w:rPr>
            <w:webHidden/>
          </w:rPr>
          <w:fldChar w:fldCharType="end"/>
        </w:r>
      </w:hyperlink>
    </w:p>
    <w:p w14:paraId="26D0BD2B" w14:textId="4D907DEF" w:rsidR="0086751A" w:rsidRDefault="00064152">
      <w:pPr>
        <w:pStyle w:val="TM3"/>
        <w:rPr>
          <w:rFonts w:cstheme="minorBidi"/>
        </w:rPr>
      </w:pPr>
      <w:hyperlink w:anchor="_Toc8915493" w:history="1">
        <w:r w:rsidR="0086751A" w:rsidRPr="004E2A9D">
          <w:rPr>
            <w:rStyle w:val="Lienhypertexte"/>
          </w:rPr>
          <w:t>5.1.</w:t>
        </w:r>
        <w:r w:rsidR="0086751A">
          <w:rPr>
            <w:rFonts w:cstheme="minorBidi"/>
          </w:rPr>
          <w:tab/>
        </w:r>
        <w:r w:rsidR="0086751A">
          <w:rPr>
            <w:rStyle w:val="Lienhypertexte"/>
          </w:rPr>
          <w:t>IALA</w:t>
        </w:r>
        <w:r w:rsidR="0086751A" w:rsidRPr="004E2A9D">
          <w:rPr>
            <w:rStyle w:val="Lienhypertexte"/>
          </w:rPr>
          <w:t>’s activities</w:t>
        </w:r>
        <w:r w:rsidR="0086751A">
          <w:rPr>
            <w:webHidden/>
          </w:rPr>
          <w:t xml:space="preserve"> </w:t>
        </w:r>
        <w:r w:rsidR="0086751A">
          <w:rPr>
            <w:webHidden/>
          </w:rPr>
          <w:tab/>
        </w:r>
        <w:r w:rsidR="0086751A">
          <w:rPr>
            <w:webHidden/>
          </w:rPr>
          <w:fldChar w:fldCharType="begin"/>
        </w:r>
        <w:r w:rsidR="0086751A">
          <w:rPr>
            <w:webHidden/>
          </w:rPr>
          <w:instrText xml:space="preserve"> PAGEREF _Toc8915493 \h </w:instrText>
        </w:r>
        <w:r w:rsidR="0086751A">
          <w:rPr>
            <w:webHidden/>
          </w:rPr>
        </w:r>
        <w:r w:rsidR="0086751A">
          <w:rPr>
            <w:webHidden/>
          </w:rPr>
          <w:fldChar w:fldCharType="separate"/>
        </w:r>
        <w:r w:rsidR="0086751A">
          <w:rPr>
            <w:webHidden/>
          </w:rPr>
          <w:t>38</w:t>
        </w:r>
        <w:r w:rsidR="0086751A">
          <w:rPr>
            <w:webHidden/>
          </w:rPr>
          <w:fldChar w:fldCharType="end"/>
        </w:r>
      </w:hyperlink>
    </w:p>
    <w:p w14:paraId="30F5E061" w14:textId="1BA57685" w:rsidR="0086751A" w:rsidRDefault="00064152">
      <w:pPr>
        <w:pStyle w:val="TM3"/>
        <w:rPr>
          <w:rFonts w:cstheme="minorBidi"/>
        </w:rPr>
      </w:pPr>
      <w:hyperlink w:anchor="_Toc8915494" w:history="1">
        <w:r w:rsidR="0086751A" w:rsidRPr="004E2A9D">
          <w:rPr>
            <w:rStyle w:val="Lienhypertexte"/>
          </w:rPr>
          <w:t>5.2.</w:t>
        </w:r>
        <w:r w:rsidR="0086751A">
          <w:rPr>
            <w:rFonts w:cstheme="minorBidi"/>
          </w:rPr>
          <w:tab/>
        </w:r>
        <w:r w:rsidR="0086751A" w:rsidRPr="004E2A9D">
          <w:rPr>
            <w:rStyle w:val="Lienhypertexte"/>
          </w:rPr>
          <w:t>The World-wide Academy’s activities</w:t>
        </w:r>
        <w:r w:rsidR="0086751A">
          <w:rPr>
            <w:webHidden/>
          </w:rPr>
          <w:t xml:space="preserve"> </w:t>
        </w:r>
        <w:r w:rsidR="0086751A">
          <w:rPr>
            <w:webHidden/>
          </w:rPr>
          <w:tab/>
        </w:r>
        <w:r w:rsidR="0086751A">
          <w:rPr>
            <w:webHidden/>
          </w:rPr>
          <w:fldChar w:fldCharType="begin"/>
        </w:r>
        <w:r w:rsidR="0086751A">
          <w:rPr>
            <w:webHidden/>
          </w:rPr>
          <w:instrText xml:space="preserve"> PAGEREF _Toc8915494 \h </w:instrText>
        </w:r>
        <w:r w:rsidR="0086751A">
          <w:rPr>
            <w:webHidden/>
          </w:rPr>
        </w:r>
        <w:r w:rsidR="0086751A">
          <w:rPr>
            <w:webHidden/>
          </w:rPr>
          <w:fldChar w:fldCharType="separate"/>
        </w:r>
        <w:r w:rsidR="0086751A">
          <w:rPr>
            <w:webHidden/>
          </w:rPr>
          <w:t>39</w:t>
        </w:r>
        <w:r w:rsidR="0086751A">
          <w:rPr>
            <w:webHidden/>
          </w:rPr>
          <w:fldChar w:fldCharType="end"/>
        </w:r>
      </w:hyperlink>
    </w:p>
    <w:p w14:paraId="63ADC732" w14:textId="2EC06E75" w:rsidR="0086751A" w:rsidRDefault="00064152">
      <w:pPr>
        <w:pStyle w:val="TM2"/>
        <w:rPr>
          <w:rFonts w:eastAsiaTheme="minorEastAsia"/>
          <w:color w:val="auto"/>
          <w:lang w:val="fr-FR" w:eastAsia="fr-FR"/>
        </w:rPr>
      </w:pPr>
      <w:hyperlink w:anchor="_Toc8915495" w:history="1">
        <w:r w:rsidR="0086751A" w:rsidRPr="004E2A9D">
          <w:rPr>
            <w:rStyle w:val="Lienhypertexte"/>
          </w:rPr>
          <w:t>Article 6 - Procurement</w:t>
        </w:r>
        <w:r w:rsidR="0086751A">
          <w:rPr>
            <w:webHidden/>
          </w:rPr>
          <w:t xml:space="preserve"> </w:t>
        </w:r>
        <w:r w:rsidR="0086751A">
          <w:rPr>
            <w:webHidden/>
          </w:rPr>
          <w:tab/>
        </w:r>
        <w:r w:rsidR="0086751A">
          <w:rPr>
            <w:webHidden/>
          </w:rPr>
          <w:fldChar w:fldCharType="begin"/>
        </w:r>
        <w:r w:rsidR="0086751A">
          <w:rPr>
            <w:webHidden/>
          </w:rPr>
          <w:instrText xml:space="preserve"> PAGEREF _Toc8915495 \h </w:instrText>
        </w:r>
        <w:r w:rsidR="0086751A">
          <w:rPr>
            <w:webHidden/>
          </w:rPr>
        </w:r>
        <w:r w:rsidR="0086751A">
          <w:rPr>
            <w:webHidden/>
          </w:rPr>
          <w:fldChar w:fldCharType="separate"/>
        </w:r>
        <w:r w:rsidR="0086751A">
          <w:rPr>
            <w:webHidden/>
          </w:rPr>
          <w:t>39</w:t>
        </w:r>
        <w:r w:rsidR="0086751A">
          <w:rPr>
            <w:webHidden/>
          </w:rPr>
          <w:fldChar w:fldCharType="end"/>
        </w:r>
      </w:hyperlink>
    </w:p>
    <w:p w14:paraId="1CBFC0D4" w14:textId="33D732A8" w:rsidR="0086751A" w:rsidRDefault="00064152">
      <w:pPr>
        <w:pStyle w:val="TM2"/>
        <w:rPr>
          <w:rFonts w:eastAsiaTheme="minorEastAsia"/>
          <w:color w:val="auto"/>
          <w:lang w:val="fr-FR" w:eastAsia="fr-FR"/>
        </w:rPr>
      </w:pPr>
      <w:hyperlink w:anchor="_Toc8915496" w:history="1">
        <w:r w:rsidR="0086751A" w:rsidRPr="004E2A9D">
          <w:rPr>
            <w:rStyle w:val="Lienhypertexte"/>
          </w:rPr>
          <w:t>Article 7 - Financial Statements</w:t>
        </w:r>
        <w:r w:rsidR="0086751A">
          <w:rPr>
            <w:webHidden/>
          </w:rPr>
          <w:t xml:space="preserve"> </w:t>
        </w:r>
        <w:r w:rsidR="0086751A">
          <w:rPr>
            <w:webHidden/>
          </w:rPr>
          <w:tab/>
        </w:r>
        <w:r w:rsidR="0086751A">
          <w:rPr>
            <w:webHidden/>
          </w:rPr>
          <w:fldChar w:fldCharType="begin"/>
        </w:r>
        <w:r w:rsidR="0086751A">
          <w:rPr>
            <w:webHidden/>
          </w:rPr>
          <w:instrText xml:space="preserve"> PAGEREF _Toc8915496 \h </w:instrText>
        </w:r>
        <w:r w:rsidR="0086751A">
          <w:rPr>
            <w:webHidden/>
          </w:rPr>
        </w:r>
        <w:r w:rsidR="0086751A">
          <w:rPr>
            <w:webHidden/>
          </w:rPr>
          <w:fldChar w:fldCharType="separate"/>
        </w:r>
        <w:r w:rsidR="0086751A">
          <w:rPr>
            <w:webHidden/>
          </w:rPr>
          <w:t>39</w:t>
        </w:r>
        <w:r w:rsidR="0086751A">
          <w:rPr>
            <w:webHidden/>
          </w:rPr>
          <w:fldChar w:fldCharType="end"/>
        </w:r>
      </w:hyperlink>
    </w:p>
    <w:p w14:paraId="03553B91" w14:textId="047D6B66" w:rsidR="0086751A" w:rsidRDefault="00064152">
      <w:pPr>
        <w:pStyle w:val="TM2"/>
        <w:rPr>
          <w:rFonts w:eastAsiaTheme="minorEastAsia"/>
          <w:color w:val="auto"/>
          <w:lang w:val="fr-FR" w:eastAsia="fr-FR"/>
        </w:rPr>
      </w:pPr>
      <w:hyperlink w:anchor="_Toc8915497" w:history="1">
        <w:r w:rsidR="0086751A" w:rsidRPr="004E2A9D">
          <w:rPr>
            <w:rStyle w:val="Lienhypertexte"/>
          </w:rPr>
          <w:t>Article 8 - Cash Reserve</w:t>
        </w:r>
        <w:r w:rsidR="0086751A">
          <w:rPr>
            <w:webHidden/>
          </w:rPr>
          <w:t xml:space="preserve"> </w:t>
        </w:r>
        <w:r w:rsidR="0086751A">
          <w:rPr>
            <w:webHidden/>
          </w:rPr>
          <w:tab/>
        </w:r>
        <w:r w:rsidR="0086751A">
          <w:rPr>
            <w:webHidden/>
          </w:rPr>
          <w:fldChar w:fldCharType="begin"/>
        </w:r>
        <w:r w:rsidR="0086751A">
          <w:rPr>
            <w:webHidden/>
          </w:rPr>
          <w:instrText xml:space="preserve"> PAGEREF _Toc8915497 \h </w:instrText>
        </w:r>
        <w:r w:rsidR="0086751A">
          <w:rPr>
            <w:webHidden/>
          </w:rPr>
        </w:r>
        <w:r w:rsidR="0086751A">
          <w:rPr>
            <w:webHidden/>
          </w:rPr>
          <w:fldChar w:fldCharType="separate"/>
        </w:r>
        <w:r w:rsidR="0086751A">
          <w:rPr>
            <w:webHidden/>
          </w:rPr>
          <w:t>40</w:t>
        </w:r>
        <w:r w:rsidR="0086751A">
          <w:rPr>
            <w:webHidden/>
          </w:rPr>
          <w:fldChar w:fldCharType="end"/>
        </w:r>
      </w:hyperlink>
    </w:p>
    <w:p w14:paraId="77DAE624" w14:textId="26A83B89" w:rsidR="0086751A" w:rsidRDefault="00064152">
      <w:pPr>
        <w:pStyle w:val="TM2"/>
        <w:rPr>
          <w:rFonts w:eastAsiaTheme="minorEastAsia"/>
          <w:color w:val="auto"/>
          <w:lang w:val="fr-FR" w:eastAsia="fr-FR"/>
        </w:rPr>
      </w:pPr>
      <w:hyperlink w:anchor="_Toc8915498" w:history="1">
        <w:r w:rsidR="0086751A" w:rsidRPr="004E2A9D">
          <w:rPr>
            <w:rStyle w:val="Lienhypertexte"/>
          </w:rPr>
          <w:t>Article 9 - Annual Contributions</w:t>
        </w:r>
        <w:r w:rsidR="0086751A">
          <w:rPr>
            <w:webHidden/>
          </w:rPr>
          <w:t xml:space="preserve"> </w:t>
        </w:r>
        <w:r w:rsidR="0086751A">
          <w:rPr>
            <w:webHidden/>
          </w:rPr>
          <w:tab/>
        </w:r>
        <w:r w:rsidR="0086751A">
          <w:rPr>
            <w:webHidden/>
          </w:rPr>
          <w:fldChar w:fldCharType="begin"/>
        </w:r>
        <w:r w:rsidR="0086751A">
          <w:rPr>
            <w:webHidden/>
          </w:rPr>
          <w:instrText xml:space="preserve"> PAGEREF _Toc8915498 \h </w:instrText>
        </w:r>
        <w:r w:rsidR="0086751A">
          <w:rPr>
            <w:webHidden/>
          </w:rPr>
        </w:r>
        <w:r w:rsidR="0086751A">
          <w:rPr>
            <w:webHidden/>
          </w:rPr>
          <w:fldChar w:fldCharType="separate"/>
        </w:r>
        <w:r w:rsidR="0086751A">
          <w:rPr>
            <w:webHidden/>
          </w:rPr>
          <w:t>40</w:t>
        </w:r>
        <w:r w:rsidR="0086751A">
          <w:rPr>
            <w:webHidden/>
          </w:rPr>
          <w:fldChar w:fldCharType="end"/>
        </w:r>
      </w:hyperlink>
    </w:p>
    <w:p w14:paraId="23BBE353" w14:textId="63DB5E46" w:rsidR="0086751A" w:rsidRDefault="00064152">
      <w:pPr>
        <w:pStyle w:val="TM2"/>
        <w:rPr>
          <w:rFonts w:eastAsiaTheme="minorEastAsia"/>
          <w:color w:val="auto"/>
          <w:lang w:val="fr-FR" w:eastAsia="fr-FR"/>
        </w:rPr>
      </w:pPr>
      <w:hyperlink w:anchor="_Toc8915499" w:history="1">
        <w:r w:rsidR="0086751A" w:rsidRPr="004E2A9D">
          <w:rPr>
            <w:rStyle w:val="Lienhypertexte"/>
          </w:rPr>
          <w:t>Article 10 - Unpaid Contributions</w:t>
        </w:r>
        <w:r w:rsidR="0086751A">
          <w:rPr>
            <w:webHidden/>
          </w:rPr>
          <w:t xml:space="preserve"> </w:t>
        </w:r>
        <w:r w:rsidR="00387B9B">
          <w:rPr>
            <w:webHidden/>
          </w:rPr>
          <w:tab/>
        </w:r>
        <w:r w:rsidR="0086751A">
          <w:rPr>
            <w:webHidden/>
          </w:rPr>
          <w:fldChar w:fldCharType="begin"/>
        </w:r>
        <w:r w:rsidR="0086751A">
          <w:rPr>
            <w:webHidden/>
          </w:rPr>
          <w:instrText xml:space="preserve"> PAGEREF _Toc8915499 \h </w:instrText>
        </w:r>
        <w:r w:rsidR="0086751A">
          <w:rPr>
            <w:webHidden/>
          </w:rPr>
        </w:r>
        <w:r w:rsidR="0086751A">
          <w:rPr>
            <w:webHidden/>
          </w:rPr>
          <w:fldChar w:fldCharType="separate"/>
        </w:r>
        <w:r w:rsidR="0086751A">
          <w:rPr>
            <w:webHidden/>
          </w:rPr>
          <w:t>40</w:t>
        </w:r>
        <w:r w:rsidR="0086751A">
          <w:rPr>
            <w:webHidden/>
          </w:rPr>
          <w:fldChar w:fldCharType="end"/>
        </w:r>
      </w:hyperlink>
    </w:p>
    <w:p w14:paraId="7A0CB573" w14:textId="203B8E01" w:rsidR="0086751A" w:rsidRDefault="00064152">
      <w:pPr>
        <w:pStyle w:val="TM2"/>
        <w:rPr>
          <w:rFonts w:eastAsiaTheme="minorEastAsia"/>
          <w:color w:val="auto"/>
          <w:lang w:val="fr-FR" w:eastAsia="fr-FR"/>
        </w:rPr>
      </w:pPr>
      <w:hyperlink w:anchor="_Toc8915500" w:history="1">
        <w:r w:rsidR="0086751A" w:rsidRPr="004E2A9D">
          <w:rPr>
            <w:rStyle w:val="Lienhypertexte"/>
          </w:rPr>
          <w:t>Article 11 - Dedicated Funds</w:t>
        </w:r>
        <w:r w:rsidR="0086751A">
          <w:rPr>
            <w:webHidden/>
          </w:rPr>
          <w:t xml:space="preserve"> </w:t>
        </w:r>
        <w:r w:rsidR="00387B9B">
          <w:rPr>
            <w:webHidden/>
          </w:rPr>
          <w:tab/>
        </w:r>
        <w:r w:rsidR="0086751A">
          <w:rPr>
            <w:webHidden/>
          </w:rPr>
          <w:fldChar w:fldCharType="begin"/>
        </w:r>
        <w:r w:rsidR="0086751A">
          <w:rPr>
            <w:webHidden/>
          </w:rPr>
          <w:instrText xml:space="preserve"> PAGEREF _Toc8915500 \h </w:instrText>
        </w:r>
        <w:r w:rsidR="0086751A">
          <w:rPr>
            <w:webHidden/>
          </w:rPr>
        </w:r>
        <w:r w:rsidR="0086751A">
          <w:rPr>
            <w:webHidden/>
          </w:rPr>
          <w:fldChar w:fldCharType="separate"/>
        </w:r>
        <w:r w:rsidR="0086751A">
          <w:rPr>
            <w:webHidden/>
          </w:rPr>
          <w:t>41</w:t>
        </w:r>
        <w:r w:rsidR="0086751A">
          <w:rPr>
            <w:webHidden/>
          </w:rPr>
          <w:fldChar w:fldCharType="end"/>
        </w:r>
      </w:hyperlink>
    </w:p>
    <w:p w14:paraId="5499F5DC" w14:textId="3C1B7D29" w:rsidR="0086751A" w:rsidRDefault="00064152">
      <w:pPr>
        <w:pStyle w:val="TM2"/>
        <w:rPr>
          <w:rFonts w:eastAsiaTheme="minorEastAsia"/>
          <w:color w:val="auto"/>
          <w:lang w:val="fr-FR" w:eastAsia="fr-FR"/>
        </w:rPr>
      </w:pPr>
      <w:hyperlink w:anchor="_Toc8915501" w:history="1">
        <w:r w:rsidR="0086751A" w:rsidRPr="004E2A9D">
          <w:rPr>
            <w:rStyle w:val="Lienhypertexte"/>
          </w:rPr>
          <w:t>Article 12 - World-Wide Academy Fund</w:t>
        </w:r>
        <w:r w:rsidR="0086751A">
          <w:rPr>
            <w:webHidden/>
          </w:rPr>
          <w:t xml:space="preserve"> </w:t>
        </w:r>
        <w:r w:rsidR="00387B9B">
          <w:rPr>
            <w:webHidden/>
          </w:rPr>
          <w:tab/>
        </w:r>
        <w:r w:rsidR="0086751A">
          <w:rPr>
            <w:webHidden/>
          </w:rPr>
          <w:fldChar w:fldCharType="begin"/>
        </w:r>
        <w:r w:rsidR="0086751A">
          <w:rPr>
            <w:webHidden/>
          </w:rPr>
          <w:instrText xml:space="preserve"> PAGEREF _Toc8915501 \h </w:instrText>
        </w:r>
        <w:r w:rsidR="0086751A">
          <w:rPr>
            <w:webHidden/>
          </w:rPr>
        </w:r>
        <w:r w:rsidR="0086751A">
          <w:rPr>
            <w:webHidden/>
          </w:rPr>
          <w:fldChar w:fldCharType="separate"/>
        </w:r>
        <w:r w:rsidR="0086751A">
          <w:rPr>
            <w:webHidden/>
          </w:rPr>
          <w:t>41</w:t>
        </w:r>
        <w:r w:rsidR="0086751A">
          <w:rPr>
            <w:webHidden/>
          </w:rPr>
          <w:fldChar w:fldCharType="end"/>
        </w:r>
      </w:hyperlink>
    </w:p>
    <w:p w14:paraId="3179E725" w14:textId="315B0CDA" w:rsidR="0086751A" w:rsidRDefault="00064152">
      <w:pPr>
        <w:pStyle w:val="TM2"/>
        <w:rPr>
          <w:rFonts w:eastAsiaTheme="minorEastAsia"/>
          <w:color w:val="auto"/>
          <w:lang w:val="fr-FR" w:eastAsia="fr-FR"/>
        </w:rPr>
      </w:pPr>
      <w:hyperlink w:anchor="_Toc8915502" w:history="1">
        <w:r w:rsidR="0086751A" w:rsidRPr="004E2A9D">
          <w:rPr>
            <w:rStyle w:val="Lienhypertexte"/>
          </w:rPr>
          <w:t>Article 13 - Industrial Members Committee Reserve</w:t>
        </w:r>
        <w:r w:rsidR="0086751A">
          <w:rPr>
            <w:webHidden/>
          </w:rPr>
          <w:t xml:space="preserve"> </w:t>
        </w:r>
        <w:r w:rsidR="00387B9B">
          <w:rPr>
            <w:webHidden/>
          </w:rPr>
          <w:tab/>
        </w:r>
        <w:r w:rsidR="0086751A">
          <w:rPr>
            <w:webHidden/>
          </w:rPr>
          <w:fldChar w:fldCharType="begin"/>
        </w:r>
        <w:r w:rsidR="0086751A">
          <w:rPr>
            <w:webHidden/>
          </w:rPr>
          <w:instrText xml:space="preserve"> PAGEREF _Toc8915502 \h </w:instrText>
        </w:r>
        <w:r w:rsidR="0086751A">
          <w:rPr>
            <w:webHidden/>
          </w:rPr>
        </w:r>
        <w:r w:rsidR="0086751A">
          <w:rPr>
            <w:webHidden/>
          </w:rPr>
          <w:fldChar w:fldCharType="separate"/>
        </w:r>
        <w:r w:rsidR="0086751A">
          <w:rPr>
            <w:webHidden/>
          </w:rPr>
          <w:t>41</w:t>
        </w:r>
        <w:r w:rsidR="0086751A">
          <w:rPr>
            <w:webHidden/>
          </w:rPr>
          <w:fldChar w:fldCharType="end"/>
        </w:r>
      </w:hyperlink>
    </w:p>
    <w:p w14:paraId="2CA53156" w14:textId="1253C75D" w:rsidR="0086751A" w:rsidRDefault="00064152">
      <w:pPr>
        <w:pStyle w:val="TM2"/>
        <w:rPr>
          <w:rFonts w:eastAsiaTheme="minorEastAsia"/>
          <w:color w:val="auto"/>
          <w:lang w:val="fr-FR" w:eastAsia="fr-FR"/>
        </w:rPr>
      </w:pPr>
      <w:hyperlink w:anchor="_Toc8915503" w:history="1">
        <w:r w:rsidR="0086751A" w:rsidRPr="004E2A9D">
          <w:rPr>
            <w:rStyle w:val="Lienhypertexte"/>
          </w:rPr>
          <w:t>Article 14 - External audit</w:t>
        </w:r>
        <w:r w:rsidR="0086751A">
          <w:rPr>
            <w:webHidden/>
          </w:rPr>
          <w:t xml:space="preserve"> </w:t>
        </w:r>
        <w:r w:rsidR="00387B9B">
          <w:rPr>
            <w:webHidden/>
          </w:rPr>
          <w:tab/>
        </w:r>
        <w:r w:rsidR="0086751A">
          <w:rPr>
            <w:webHidden/>
          </w:rPr>
          <w:fldChar w:fldCharType="begin"/>
        </w:r>
        <w:r w:rsidR="0086751A">
          <w:rPr>
            <w:webHidden/>
          </w:rPr>
          <w:instrText xml:space="preserve"> PAGEREF _Toc8915503 \h </w:instrText>
        </w:r>
        <w:r w:rsidR="0086751A">
          <w:rPr>
            <w:webHidden/>
          </w:rPr>
        </w:r>
        <w:r w:rsidR="0086751A">
          <w:rPr>
            <w:webHidden/>
          </w:rPr>
          <w:fldChar w:fldCharType="separate"/>
        </w:r>
        <w:r w:rsidR="0086751A">
          <w:rPr>
            <w:webHidden/>
          </w:rPr>
          <w:t>42</w:t>
        </w:r>
        <w:r w:rsidR="0086751A">
          <w:rPr>
            <w:webHidden/>
          </w:rPr>
          <w:fldChar w:fldCharType="end"/>
        </w:r>
      </w:hyperlink>
    </w:p>
    <w:p w14:paraId="5862813D" w14:textId="6A19CA35" w:rsidR="0086751A" w:rsidRPr="00387B9B" w:rsidRDefault="00064152" w:rsidP="00387B9B">
      <w:pPr>
        <w:pStyle w:val="TM1"/>
        <w:jc w:val="left"/>
        <w:rPr>
          <w:rFonts w:asciiTheme="minorHAnsi" w:eastAsiaTheme="minorEastAsia" w:hAnsiTheme="minorHAnsi"/>
          <w:b/>
          <w:caps w:val="0"/>
          <w:color w:val="auto"/>
          <w:szCs w:val="22"/>
          <w:lang w:val="fr-FR" w:eastAsia="fr-FR"/>
        </w:rPr>
      </w:pPr>
      <w:hyperlink w:anchor="_Toc8915504" w:history="1">
        <w:r w:rsidR="0086751A" w:rsidRPr="00387B9B">
          <w:rPr>
            <w:rStyle w:val="Lienhypertexte"/>
            <w:b/>
            <w:lang w:val="en-GB"/>
          </w:rPr>
          <w:t>Terms of Reference and Rules of Procedure - Committees</w:t>
        </w:r>
        <w:r w:rsidR="0086751A" w:rsidRPr="00387B9B">
          <w:rPr>
            <w:b/>
            <w:webHidden/>
          </w:rPr>
          <w:t xml:space="preserve"> </w:t>
        </w:r>
        <w:r w:rsidR="00387B9B">
          <w:rPr>
            <w:b/>
            <w:webHidden/>
          </w:rPr>
          <w:tab/>
        </w:r>
        <w:r w:rsidR="0086751A" w:rsidRPr="00387B9B">
          <w:rPr>
            <w:b/>
            <w:webHidden/>
          </w:rPr>
          <w:fldChar w:fldCharType="begin"/>
        </w:r>
        <w:r w:rsidR="0086751A" w:rsidRPr="00387B9B">
          <w:rPr>
            <w:b/>
            <w:webHidden/>
          </w:rPr>
          <w:instrText xml:space="preserve"> PAGEREF _Toc8915504 \h </w:instrText>
        </w:r>
        <w:r w:rsidR="0086751A" w:rsidRPr="00387B9B">
          <w:rPr>
            <w:b/>
            <w:webHidden/>
          </w:rPr>
        </w:r>
        <w:r w:rsidR="0086751A" w:rsidRPr="00387B9B">
          <w:rPr>
            <w:b/>
            <w:webHidden/>
          </w:rPr>
          <w:fldChar w:fldCharType="separate"/>
        </w:r>
        <w:r w:rsidR="0086751A" w:rsidRPr="00387B9B">
          <w:rPr>
            <w:b/>
            <w:webHidden/>
          </w:rPr>
          <w:t>43</w:t>
        </w:r>
        <w:r w:rsidR="0086751A" w:rsidRPr="00387B9B">
          <w:rPr>
            <w:b/>
            <w:webHidden/>
          </w:rPr>
          <w:fldChar w:fldCharType="end"/>
        </w:r>
      </w:hyperlink>
    </w:p>
    <w:p w14:paraId="5604E88F" w14:textId="4341428E" w:rsidR="0086751A" w:rsidRPr="00387B9B" w:rsidRDefault="00064152" w:rsidP="00387B9B">
      <w:pPr>
        <w:pStyle w:val="TM1"/>
        <w:jc w:val="left"/>
        <w:rPr>
          <w:rFonts w:asciiTheme="minorHAnsi" w:eastAsiaTheme="minorEastAsia" w:hAnsiTheme="minorHAnsi"/>
          <w:b/>
          <w:caps w:val="0"/>
          <w:color w:val="auto"/>
          <w:szCs w:val="22"/>
          <w:lang w:val="fr-FR" w:eastAsia="fr-FR"/>
        </w:rPr>
      </w:pPr>
      <w:hyperlink w:anchor="_Toc8915505" w:history="1">
        <w:r w:rsidR="0086751A" w:rsidRPr="00387B9B">
          <w:rPr>
            <w:rStyle w:val="Lienhypertexte"/>
            <w:b/>
            <w:bCs/>
            <w:lang w:val="en-GB"/>
          </w:rPr>
          <w:t>Constitution and Bye-Laws of the Industrial Members’</w:t>
        </w:r>
        <w:r w:rsidR="0086751A" w:rsidRPr="00387B9B">
          <w:rPr>
            <w:rStyle w:val="Lienhypertexte"/>
            <w:b/>
            <w:lang w:val="en-GB"/>
          </w:rPr>
          <w:t xml:space="preserve"> Committee</w:t>
        </w:r>
        <w:r w:rsidR="0086751A" w:rsidRPr="00387B9B">
          <w:rPr>
            <w:b/>
            <w:webHidden/>
          </w:rPr>
          <w:t xml:space="preserve"> </w:t>
        </w:r>
        <w:r w:rsidR="00387B9B">
          <w:rPr>
            <w:b/>
            <w:webHidden/>
          </w:rPr>
          <w:tab/>
        </w:r>
        <w:r w:rsidR="0086751A" w:rsidRPr="00387B9B">
          <w:rPr>
            <w:b/>
            <w:webHidden/>
          </w:rPr>
          <w:fldChar w:fldCharType="begin"/>
        </w:r>
        <w:r w:rsidR="0086751A" w:rsidRPr="00387B9B">
          <w:rPr>
            <w:b/>
            <w:webHidden/>
          </w:rPr>
          <w:instrText xml:space="preserve"> PAGEREF _Toc8915505 \h </w:instrText>
        </w:r>
        <w:r w:rsidR="0086751A" w:rsidRPr="00387B9B">
          <w:rPr>
            <w:b/>
            <w:webHidden/>
          </w:rPr>
        </w:r>
        <w:r w:rsidR="0086751A" w:rsidRPr="00387B9B">
          <w:rPr>
            <w:b/>
            <w:webHidden/>
          </w:rPr>
          <w:fldChar w:fldCharType="separate"/>
        </w:r>
        <w:r w:rsidR="0086751A" w:rsidRPr="00387B9B">
          <w:rPr>
            <w:b/>
            <w:webHidden/>
          </w:rPr>
          <w:t>48</w:t>
        </w:r>
        <w:r w:rsidR="0086751A" w:rsidRPr="00387B9B">
          <w:rPr>
            <w:b/>
            <w:webHidden/>
          </w:rPr>
          <w:fldChar w:fldCharType="end"/>
        </w:r>
      </w:hyperlink>
    </w:p>
    <w:p w14:paraId="6CD46B2E" w14:textId="09EC71A9" w:rsidR="00C425F1" w:rsidRPr="0064737E" w:rsidRDefault="00CD5DFD" w:rsidP="00387B9B">
      <w:pPr>
        <w:spacing w:after="200" w:line="276" w:lineRule="auto"/>
        <w:rPr>
          <w:rFonts w:ascii="Calibri" w:hAnsi="Calibri"/>
          <w:b/>
          <w:sz w:val="24"/>
          <w:szCs w:val="24"/>
          <w:lang w:val="en-GB"/>
        </w:rPr>
      </w:pPr>
      <w:r>
        <w:rPr>
          <w:b/>
          <w:color w:val="00558C" w:themeColor="accent1"/>
          <w:sz w:val="22"/>
          <w:lang w:val="en-GB"/>
        </w:rPr>
        <w:fldChar w:fldCharType="end"/>
      </w:r>
    </w:p>
    <w:p w14:paraId="2C20C590" w14:textId="77777777" w:rsidR="00C425F1" w:rsidRPr="0064737E" w:rsidRDefault="00C425F1" w:rsidP="00C425F1">
      <w:pPr>
        <w:ind w:right="521"/>
        <w:jc w:val="center"/>
        <w:rPr>
          <w:rFonts w:ascii="Calibri" w:hAnsi="Calibri"/>
          <w:b/>
          <w:sz w:val="24"/>
          <w:szCs w:val="24"/>
          <w:lang w:val="en-GB"/>
        </w:rPr>
      </w:pPr>
    </w:p>
    <w:p w14:paraId="0047F6EA" w14:textId="77777777" w:rsidR="00C425F1" w:rsidRPr="0064737E" w:rsidRDefault="00C425F1" w:rsidP="00C425F1">
      <w:pPr>
        <w:ind w:right="521"/>
        <w:jc w:val="center"/>
        <w:rPr>
          <w:rFonts w:ascii="Calibri" w:hAnsi="Calibri"/>
          <w:b/>
          <w:sz w:val="24"/>
          <w:szCs w:val="24"/>
          <w:lang w:val="en-GB"/>
        </w:rPr>
      </w:pPr>
    </w:p>
    <w:p w14:paraId="63D81B10" w14:textId="77777777" w:rsidR="00C425F1" w:rsidRPr="0064737E" w:rsidRDefault="00C425F1" w:rsidP="00C425F1">
      <w:pPr>
        <w:ind w:right="521"/>
        <w:jc w:val="center"/>
        <w:rPr>
          <w:rFonts w:ascii="Calibri" w:hAnsi="Calibri"/>
          <w:b/>
          <w:sz w:val="24"/>
          <w:szCs w:val="24"/>
          <w:lang w:val="en-GB"/>
        </w:rPr>
      </w:pPr>
    </w:p>
    <w:p w14:paraId="74932D85" w14:textId="5BFD0B73" w:rsidR="00C425F1" w:rsidRDefault="00C425F1" w:rsidP="00C425F1">
      <w:pPr>
        <w:ind w:right="521"/>
        <w:jc w:val="center"/>
        <w:rPr>
          <w:rFonts w:ascii="Calibri" w:hAnsi="Calibri"/>
          <w:b/>
          <w:sz w:val="24"/>
          <w:szCs w:val="24"/>
          <w:lang w:val="en-GB"/>
        </w:rPr>
      </w:pPr>
    </w:p>
    <w:p w14:paraId="15AD318B" w14:textId="4A4B4C15" w:rsidR="006750C6" w:rsidRDefault="006750C6" w:rsidP="00C425F1">
      <w:pPr>
        <w:ind w:right="521"/>
        <w:jc w:val="center"/>
        <w:rPr>
          <w:rFonts w:ascii="Calibri" w:hAnsi="Calibri"/>
          <w:b/>
          <w:sz w:val="24"/>
          <w:szCs w:val="24"/>
          <w:lang w:val="en-GB"/>
        </w:rPr>
      </w:pPr>
    </w:p>
    <w:p w14:paraId="45B2903B" w14:textId="229EFB70" w:rsidR="006750C6" w:rsidRDefault="006750C6" w:rsidP="00C425F1">
      <w:pPr>
        <w:ind w:right="521"/>
        <w:jc w:val="center"/>
        <w:rPr>
          <w:rFonts w:ascii="Calibri" w:hAnsi="Calibri"/>
          <w:b/>
          <w:sz w:val="24"/>
          <w:szCs w:val="24"/>
          <w:lang w:val="en-GB"/>
        </w:rPr>
      </w:pPr>
    </w:p>
    <w:p w14:paraId="4820B1AF" w14:textId="6E3E02F1" w:rsidR="006750C6" w:rsidRDefault="006750C6" w:rsidP="00C425F1">
      <w:pPr>
        <w:ind w:right="521"/>
        <w:jc w:val="center"/>
        <w:rPr>
          <w:rFonts w:ascii="Calibri" w:hAnsi="Calibri"/>
          <w:b/>
          <w:sz w:val="24"/>
          <w:szCs w:val="24"/>
          <w:lang w:val="en-GB"/>
        </w:rPr>
      </w:pPr>
    </w:p>
    <w:p w14:paraId="5C03C518" w14:textId="254DA96F" w:rsidR="006750C6" w:rsidRDefault="006750C6" w:rsidP="00C425F1">
      <w:pPr>
        <w:ind w:right="521"/>
        <w:jc w:val="center"/>
        <w:rPr>
          <w:rFonts w:ascii="Calibri" w:hAnsi="Calibri"/>
          <w:b/>
          <w:sz w:val="24"/>
          <w:szCs w:val="24"/>
          <w:lang w:val="en-GB"/>
        </w:rPr>
      </w:pPr>
    </w:p>
    <w:p w14:paraId="2F69D241" w14:textId="30579533" w:rsidR="006750C6" w:rsidRDefault="006750C6" w:rsidP="00C425F1">
      <w:pPr>
        <w:ind w:right="521"/>
        <w:jc w:val="center"/>
        <w:rPr>
          <w:rFonts w:ascii="Calibri" w:hAnsi="Calibri"/>
          <w:b/>
          <w:sz w:val="24"/>
          <w:szCs w:val="24"/>
          <w:lang w:val="en-GB"/>
        </w:rPr>
      </w:pPr>
    </w:p>
    <w:p w14:paraId="2B03904F" w14:textId="7D05BD66" w:rsidR="006750C6" w:rsidRDefault="006750C6" w:rsidP="00C425F1">
      <w:pPr>
        <w:ind w:right="521"/>
        <w:jc w:val="center"/>
        <w:rPr>
          <w:rFonts w:ascii="Calibri" w:hAnsi="Calibri"/>
          <w:b/>
          <w:sz w:val="24"/>
          <w:szCs w:val="24"/>
          <w:lang w:val="en-GB"/>
        </w:rPr>
      </w:pPr>
    </w:p>
    <w:p w14:paraId="603FDCAD" w14:textId="268E1356" w:rsidR="006750C6" w:rsidRDefault="006750C6" w:rsidP="00C425F1">
      <w:pPr>
        <w:ind w:right="521"/>
        <w:jc w:val="center"/>
        <w:rPr>
          <w:rFonts w:ascii="Calibri" w:hAnsi="Calibri"/>
          <w:b/>
          <w:sz w:val="24"/>
          <w:szCs w:val="24"/>
          <w:lang w:val="en-GB"/>
        </w:rPr>
      </w:pPr>
    </w:p>
    <w:p w14:paraId="33888271" w14:textId="6FB47EED" w:rsidR="006750C6" w:rsidRDefault="006750C6" w:rsidP="00C425F1">
      <w:pPr>
        <w:ind w:right="521"/>
        <w:jc w:val="center"/>
        <w:rPr>
          <w:rFonts w:ascii="Calibri" w:hAnsi="Calibri"/>
          <w:b/>
          <w:sz w:val="24"/>
          <w:szCs w:val="24"/>
          <w:lang w:val="en-GB"/>
        </w:rPr>
      </w:pPr>
    </w:p>
    <w:p w14:paraId="7A764727" w14:textId="6A04A8C1" w:rsidR="006750C6" w:rsidRDefault="006750C6" w:rsidP="00C425F1">
      <w:pPr>
        <w:ind w:right="521"/>
        <w:jc w:val="center"/>
        <w:rPr>
          <w:rFonts w:ascii="Calibri" w:hAnsi="Calibri"/>
          <w:b/>
          <w:sz w:val="24"/>
          <w:szCs w:val="24"/>
          <w:lang w:val="en-GB"/>
        </w:rPr>
      </w:pPr>
    </w:p>
    <w:p w14:paraId="4FCADD03" w14:textId="33971349" w:rsidR="006750C6" w:rsidRDefault="006750C6" w:rsidP="00C425F1">
      <w:pPr>
        <w:ind w:right="521"/>
        <w:jc w:val="center"/>
        <w:rPr>
          <w:rFonts w:ascii="Calibri" w:hAnsi="Calibri"/>
          <w:b/>
          <w:sz w:val="24"/>
          <w:szCs w:val="24"/>
          <w:lang w:val="en-GB"/>
        </w:rPr>
      </w:pPr>
    </w:p>
    <w:p w14:paraId="45CBA6CB" w14:textId="42A67574" w:rsidR="006750C6" w:rsidRDefault="006750C6" w:rsidP="00C425F1">
      <w:pPr>
        <w:ind w:right="521"/>
        <w:jc w:val="center"/>
        <w:rPr>
          <w:rFonts w:ascii="Calibri" w:hAnsi="Calibri"/>
          <w:b/>
          <w:sz w:val="24"/>
          <w:szCs w:val="24"/>
          <w:lang w:val="en-GB"/>
        </w:rPr>
      </w:pPr>
    </w:p>
    <w:p w14:paraId="06F4ACB9" w14:textId="6B3BFB3F" w:rsidR="006750C6" w:rsidRDefault="006750C6" w:rsidP="00C425F1">
      <w:pPr>
        <w:ind w:right="521"/>
        <w:jc w:val="center"/>
        <w:rPr>
          <w:rFonts w:ascii="Calibri" w:hAnsi="Calibri"/>
          <w:b/>
          <w:sz w:val="24"/>
          <w:szCs w:val="24"/>
          <w:lang w:val="en-GB"/>
        </w:rPr>
      </w:pPr>
    </w:p>
    <w:p w14:paraId="772282DD" w14:textId="43135E44" w:rsidR="006750C6" w:rsidRDefault="006750C6" w:rsidP="00C425F1">
      <w:pPr>
        <w:ind w:right="521"/>
        <w:jc w:val="center"/>
        <w:rPr>
          <w:rFonts w:ascii="Calibri" w:hAnsi="Calibri"/>
          <w:b/>
          <w:sz w:val="24"/>
          <w:szCs w:val="24"/>
          <w:lang w:val="en-GB"/>
        </w:rPr>
      </w:pPr>
    </w:p>
    <w:p w14:paraId="59142D3E" w14:textId="2D460397" w:rsidR="006750C6" w:rsidRDefault="006750C6" w:rsidP="00C425F1">
      <w:pPr>
        <w:ind w:right="521"/>
        <w:jc w:val="center"/>
        <w:rPr>
          <w:rFonts w:ascii="Calibri" w:hAnsi="Calibri"/>
          <w:b/>
          <w:sz w:val="24"/>
          <w:szCs w:val="24"/>
          <w:lang w:val="en-GB"/>
        </w:rPr>
      </w:pPr>
    </w:p>
    <w:p w14:paraId="72047BF6" w14:textId="77777777" w:rsidR="006750C6" w:rsidRPr="0064737E" w:rsidRDefault="006750C6" w:rsidP="00C425F1">
      <w:pPr>
        <w:ind w:right="521"/>
        <w:jc w:val="center"/>
        <w:rPr>
          <w:rFonts w:ascii="Calibri" w:hAnsi="Calibri"/>
          <w:b/>
          <w:sz w:val="24"/>
          <w:szCs w:val="24"/>
          <w:lang w:val="en-GB"/>
        </w:rPr>
      </w:pPr>
    </w:p>
    <w:p w14:paraId="4D464771" w14:textId="77777777" w:rsidR="00C425F1" w:rsidRPr="0064737E" w:rsidRDefault="00C425F1" w:rsidP="00C425F1">
      <w:pPr>
        <w:ind w:right="521"/>
        <w:jc w:val="center"/>
        <w:rPr>
          <w:rFonts w:ascii="Calibri" w:hAnsi="Calibri"/>
          <w:b/>
          <w:sz w:val="24"/>
          <w:szCs w:val="24"/>
          <w:lang w:val="en-GB"/>
        </w:rPr>
      </w:pPr>
    </w:p>
    <w:p w14:paraId="1C2FAB45" w14:textId="77777777" w:rsidR="00C425F1" w:rsidRPr="0064737E" w:rsidRDefault="00C425F1" w:rsidP="00C425F1">
      <w:pPr>
        <w:ind w:right="521"/>
        <w:jc w:val="center"/>
        <w:rPr>
          <w:rFonts w:ascii="Calibri" w:hAnsi="Calibri"/>
          <w:b/>
          <w:sz w:val="24"/>
          <w:szCs w:val="24"/>
          <w:lang w:val="en-GB"/>
        </w:rPr>
      </w:pPr>
    </w:p>
    <w:p w14:paraId="6BCA3B26" w14:textId="77777777" w:rsidR="00C425F1" w:rsidRPr="0064737E" w:rsidRDefault="00C425F1" w:rsidP="00C425F1">
      <w:pPr>
        <w:ind w:right="521"/>
        <w:jc w:val="center"/>
        <w:rPr>
          <w:rFonts w:ascii="Calibri" w:hAnsi="Calibri"/>
          <w:b/>
          <w:sz w:val="24"/>
          <w:szCs w:val="24"/>
          <w:lang w:val="en-GB"/>
        </w:rPr>
      </w:pPr>
    </w:p>
    <w:p w14:paraId="484C0CC7" w14:textId="77777777" w:rsidR="00C425F1" w:rsidRPr="0064737E" w:rsidRDefault="00C425F1" w:rsidP="00C425F1">
      <w:pPr>
        <w:ind w:right="521"/>
        <w:jc w:val="center"/>
        <w:rPr>
          <w:rFonts w:ascii="Calibri" w:hAnsi="Calibri"/>
          <w:b/>
          <w:sz w:val="24"/>
          <w:szCs w:val="24"/>
          <w:lang w:val="en-GB"/>
        </w:rPr>
      </w:pPr>
    </w:p>
    <w:p w14:paraId="0A6E7C5E" w14:textId="39ACD8EC" w:rsidR="006750C6" w:rsidRDefault="006750C6" w:rsidP="00C425F1">
      <w:pPr>
        <w:ind w:right="521"/>
        <w:jc w:val="center"/>
        <w:rPr>
          <w:rFonts w:ascii="Calibri" w:hAnsi="Calibri"/>
          <w:b/>
          <w:sz w:val="24"/>
          <w:szCs w:val="24"/>
          <w:lang w:val="en-GB"/>
        </w:rPr>
      </w:pPr>
    </w:p>
    <w:p w14:paraId="370AACBA" w14:textId="6C79D7E0" w:rsidR="006750C6" w:rsidRDefault="006750C6" w:rsidP="00C425F1">
      <w:pPr>
        <w:ind w:right="521"/>
        <w:jc w:val="center"/>
        <w:rPr>
          <w:rFonts w:ascii="Calibri" w:hAnsi="Calibri"/>
          <w:b/>
          <w:sz w:val="24"/>
          <w:szCs w:val="24"/>
          <w:lang w:val="en-GB"/>
        </w:rPr>
      </w:pPr>
    </w:p>
    <w:p w14:paraId="195B9E32" w14:textId="4B1092B4" w:rsidR="006750C6" w:rsidRDefault="006750C6" w:rsidP="00C425F1">
      <w:pPr>
        <w:ind w:right="521"/>
        <w:jc w:val="center"/>
        <w:rPr>
          <w:rFonts w:ascii="Calibri" w:hAnsi="Calibri"/>
          <w:b/>
          <w:sz w:val="24"/>
          <w:szCs w:val="24"/>
          <w:lang w:val="en-GB"/>
        </w:rPr>
      </w:pPr>
    </w:p>
    <w:p w14:paraId="55D8DF54" w14:textId="2AC2B824" w:rsidR="006750C6" w:rsidRDefault="006750C6" w:rsidP="00C425F1">
      <w:pPr>
        <w:ind w:right="521"/>
        <w:jc w:val="center"/>
        <w:rPr>
          <w:rFonts w:ascii="Calibri" w:hAnsi="Calibri"/>
          <w:b/>
          <w:sz w:val="24"/>
          <w:szCs w:val="24"/>
          <w:lang w:val="en-GB"/>
        </w:rPr>
      </w:pPr>
    </w:p>
    <w:p w14:paraId="0B1F04F0" w14:textId="4077D8A5" w:rsidR="006750C6" w:rsidRDefault="006750C6" w:rsidP="00C425F1">
      <w:pPr>
        <w:ind w:right="521"/>
        <w:jc w:val="center"/>
        <w:rPr>
          <w:rFonts w:ascii="Calibri" w:hAnsi="Calibri"/>
          <w:b/>
          <w:sz w:val="24"/>
          <w:szCs w:val="24"/>
          <w:lang w:val="en-GB"/>
        </w:rPr>
      </w:pPr>
    </w:p>
    <w:p w14:paraId="50BF1047" w14:textId="7D35C61A" w:rsidR="006750C6" w:rsidRDefault="006750C6" w:rsidP="00C425F1">
      <w:pPr>
        <w:ind w:right="521"/>
        <w:jc w:val="center"/>
        <w:rPr>
          <w:rFonts w:ascii="Calibri" w:hAnsi="Calibri"/>
          <w:b/>
          <w:sz w:val="24"/>
          <w:szCs w:val="24"/>
          <w:lang w:val="en-GB"/>
        </w:rPr>
      </w:pPr>
    </w:p>
    <w:p w14:paraId="12FDDA2B" w14:textId="39F87B2B" w:rsidR="006750C6" w:rsidRDefault="006750C6" w:rsidP="00C425F1">
      <w:pPr>
        <w:ind w:right="521"/>
        <w:jc w:val="center"/>
        <w:rPr>
          <w:rFonts w:ascii="Calibri" w:hAnsi="Calibri"/>
          <w:b/>
          <w:sz w:val="24"/>
          <w:szCs w:val="24"/>
          <w:lang w:val="en-GB"/>
        </w:rPr>
      </w:pPr>
    </w:p>
    <w:p w14:paraId="0C9A05C7" w14:textId="77B5DC0E" w:rsidR="006750C6" w:rsidRDefault="006750C6" w:rsidP="00C425F1">
      <w:pPr>
        <w:ind w:right="521"/>
        <w:jc w:val="center"/>
        <w:rPr>
          <w:rFonts w:ascii="Calibri" w:hAnsi="Calibri"/>
          <w:b/>
          <w:sz w:val="24"/>
          <w:szCs w:val="24"/>
          <w:lang w:val="en-GB"/>
        </w:rPr>
      </w:pPr>
    </w:p>
    <w:p w14:paraId="16C7F8B4" w14:textId="51802700" w:rsidR="006750C6" w:rsidRDefault="006750C6" w:rsidP="00C425F1">
      <w:pPr>
        <w:ind w:right="521"/>
        <w:jc w:val="center"/>
        <w:rPr>
          <w:rFonts w:ascii="Calibri" w:hAnsi="Calibri"/>
          <w:b/>
          <w:sz w:val="24"/>
          <w:szCs w:val="24"/>
          <w:lang w:val="en-GB"/>
        </w:rPr>
      </w:pPr>
    </w:p>
    <w:p w14:paraId="3C65183F" w14:textId="5674D712" w:rsidR="006750C6" w:rsidRDefault="006750C6" w:rsidP="00C425F1">
      <w:pPr>
        <w:ind w:right="521"/>
        <w:jc w:val="center"/>
        <w:rPr>
          <w:rFonts w:ascii="Calibri" w:hAnsi="Calibri"/>
          <w:b/>
          <w:sz w:val="24"/>
          <w:szCs w:val="24"/>
          <w:lang w:val="en-GB"/>
        </w:rPr>
      </w:pPr>
    </w:p>
    <w:p w14:paraId="5B6BBAEF" w14:textId="4255D0DF" w:rsidR="006750C6" w:rsidRDefault="006750C6" w:rsidP="00C425F1">
      <w:pPr>
        <w:ind w:right="521"/>
        <w:jc w:val="center"/>
        <w:rPr>
          <w:rFonts w:ascii="Calibri" w:hAnsi="Calibri"/>
          <w:b/>
          <w:sz w:val="24"/>
          <w:szCs w:val="24"/>
          <w:lang w:val="en-GB"/>
        </w:rPr>
      </w:pPr>
    </w:p>
    <w:p w14:paraId="713AC7E3" w14:textId="2A681D55" w:rsidR="006750C6" w:rsidRDefault="006750C6" w:rsidP="00C425F1">
      <w:pPr>
        <w:ind w:right="521"/>
        <w:jc w:val="center"/>
        <w:rPr>
          <w:rFonts w:ascii="Calibri" w:hAnsi="Calibri"/>
          <w:b/>
          <w:sz w:val="24"/>
          <w:szCs w:val="24"/>
          <w:lang w:val="en-GB"/>
        </w:rPr>
      </w:pPr>
    </w:p>
    <w:p w14:paraId="773A1646" w14:textId="0790E21A" w:rsidR="006750C6" w:rsidRDefault="006750C6" w:rsidP="00C425F1">
      <w:pPr>
        <w:ind w:right="521"/>
        <w:jc w:val="center"/>
        <w:rPr>
          <w:rFonts w:ascii="Calibri" w:hAnsi="Calibri"/>
          <w:b/>
          <w:sz w:val="24"/>
          <w:szCs w:val="24"/>
          <w:lang w:val="en-GB"/>
        </w:rPr>
      </w:pPr>
    </w:p>
    <w:p w14:paraId="5C3EBD7C" w14:textId="5155BEEA" w:rsidR="006750C6" w:rsidRDefault="006750C6" w:rsidP="00C425F1">
      <w:pPr>
        <w:ind w:right="521"/>
        <w:jc w:val="center"/>
        <w:rPr>
          <w:rFonts w:ascii="Calibri" w:hAnsi="Calibri"/>
          <w:b/>
          <w:sz w:val="24"/>
          <w:szCs w:val="24"/>
          <w:lang w:val="en-GB"/>
        </w:rPr>
      </w:pPr>
    </w:p>
    <w:p w14:paraId="6189F677" w14:textId="441F06F4" w:rsidR="006750C6" w:rsidRDefault="006750C6" w:rsidP="00C425F1">
      <w:pPr>
        <w:ind w:right="521"/>
        <w:jc w:val="center"/>
        <w:rPr>
          <w:rFonts w:ascii="Calibri" w:hAnsi="Calibri"/>
          <w:b/>
          <w:sz w:val="24"/>
          <w:szCs w:val="24"/>
          <w:lang w:val="en-GB"/>
        </w:rPr>
      </w:pPr>
    </w:p>
    <w:p w14:paraId="755A976D" w14:textId="77777777" w:rsidR="006750C6" w:rsidRDefault="006750C6" w:rsidP="00C425F1">
      <w:pPr>
        <w:ind w:right="521"/>
        <w:jc w:val="center"/>
        <w:rPr>
          <w:rFonts w:ascii="Calibri" w:hAnsi="Calibri"/>
          <w:b/>
          <w:sz w:val="24"/>
          <w:szCs w:val="24"/>
          <w:lang w:val="en-GB"/>
        </w:rPr>
      </w:pPr>
    </w:p>
    <w:p w14:paraId="2892FE65" w14:textId="41D7AF57" w:rsidR="00C425F1" w:rsidRPr="0064737E" w:rsidRDefault="00C425F1" w:rsidP="00C425F1">
      <w:pPr>
        <w:ind w:right="521"/>
        <w:jc w:val="center"/>
        <w:rPr>
          <w:rFonts w:ascii="Calibri" w:hAnsi="Calibri"/>
          <w:b/>
          <w:sz w:val="24"/>
          <w:szCs w:val="24"/>
          <w:lang w:val="en-GB"/>
        </w:rPr>
      </w:pPr>
      <w:r w:rsidRPr="0064737E">
        <w:rPr>
          <w:rFonts w:ascii="Calibri" w:hAnsi="Calibri"/>
          <w:b/>
          <w:noProof/>
          <w:sz w:val="24"/>
          <w:szCs w:val="24"/>
          <w:lang w:val="da-DK" w:eastAsia="da-DK"/>
        </w:rPr>
        <w:drawing>
          <wp:inline distT="0" distB="0" distL="0" distR="0" wp14:anchorId="25595EC2" wp14:editId="70950799">
            <wp:extent cx="1981200" cy="1401063"/>
            <wp:effectExtent l="0" t="0" r="0" b="8890"/>
            <wp:docPr id="17" name="Picture 1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2A3622D6" w14:textId="77777777" w:rsidR="00C425F1" w:rsidRPr="0064737E" w:rsidRDefault="00C425F1" w:rsidP="00C425F1">
      <w:pPr>
        <w:ind w:right="521"/>
        <w:jc w:val="center"/>
        <w:rPr>
          <w:rFonts w:ascii="Calibri" w:hAnsi="Calibri"/>
          <w:b/>
          <w:sz w:val="24"/>
          <w:szCs w:val="24"/>
          <w:lang w:val="en-GB"/>
        </w:rPr>
      </w:pPr>
    </w:p>
    <w:p w14:paraId="79E343C8" w14:textId="77777777" w:rsidR="00C425F1" w:rsidRPr="0064737E" w:rsidRDefault="00C425F1" w:rsidP="00C425F1">
      <w:pPr>
        <w:ind w:right="521"/>
        <w:jc w:val="center"/>
        <w:rPr>
          <w:rFonts w:ascii="Calibri" w:hAnsi="Calibri"/>
          <w:b/>
          <w:sz w:val="24"/>
          <w:szCs w:val="24"/>
          <w:lang w:val="en-GB"/>
        </w:rPr>
      </w:pPr>
    </w:p>
    <w:p w14:paraId="1EAC39E8" w14:textId="77777777" w:rsidR="00C425F1" w:rsidRPr="0064737E" w:rsidRDefault="00C425F1" w:rsidP="00C425F1">
      <w:pPr>
        <w:ind w:right="521"/>
        <w:jc w:val="center"/>
        <w:rPr>
          <w:rFonts w:ascii="Calibri" w:hAnsi="Calibri"/>
          <w:b/>
          <w:sz w:val="24"/>
          <w:szCs w:val="24"/>
          <w:lang w:val="en-GB"/>
        </w:rPr>
      </w:pPr>
    </w:p>
    <w:p w14:paraId="503642A3" w14:textId="77777777" w:rsidR="00C425F1" w:rsidRPr="0064737E" w:rsidRDefault="00C425F1" w:rsidP="00C425F1">
      <w:pPr>
        <w:ind w:right="521"/>
        <w:jc w:val="center"/>
        <w:rPr>
          <w:rFonts w:ascii="Calibri" w:hAnsi="Calibri"/>
          <w:b/>
          <w:sz w:val="24"/>
          <w:szCs w:val="24"/>
          <w:lang w:val="en-GB"/>
        </w:rPr>
      </w:pPr>
    </w:p>
    <w:p w14:paraId="4CA73A63" w14:textId="77777777" w:rsidR="00C425F1" w:rsidRPr="0064737E" w:rsidRDefault="00C425F1" w:rsidP="00C425F1">
      <w:pPr>
        <w:ind w:right="521"/>
        <w:jc w:val="center"/>
        <w:rPr>
          <w:rFonts w:ascii="Calibri" w:hAnsi="Calibri"/>
          <w:b/>
          <w:sz w:val="24"/>
          <w:szCs w:val="24"/>
          <w:lang w:val="en-GB"/>
        </w:rPr>
      </w:pPr>
    </w:p>
    <w:p w14:paraId="4677B345" w14:textId="77777777" w:rsidR="00C425F1" w:rsidRPr="0064737E" w:rsidRDefault="00C425F1" w:rsidP="00C425F1">
      <w:pPr>
        <w:ind w:right="521"/>
        <w:jc w:val="center"/>
        <w:rPr>
          <w:rFonts w:ascii="Calibri" w:hAnsi="Calibri"/>
          <w:b/>
          <w:sz w:val="24"/>
          <w:szCs w:val="24"/>
          <w:lang w:val="en-GB"/>
        </w:rPr>
      </w:pPr>
    </w:p>
    <w:p w14:paraId="79252698" w14:textId="77777777" w:rsidR="00C425F1" w:rsidRPr="0064737E" w:rsidRDefault="00C425F1" w:rsidP="00C425F1">
      <w:pPr>
        <w:ind w:right="521"/>
        <w:jc w:val="center"/>
        <w:rPr>
          <w:rFonts w:ascii="Calibri" w:hAnsi="Calibri"/>
          <w:b/>
          <w:sz w:val="24"/>
          <w:szCs w:val="24"/>
          <w:lang w:val="en-GB"/>
        </w:rPr>
      </w:pPr>
    </w:p>
    <w:p w14:paraId="21468ED4" w14:textId="632E8D88" w:rsidR="00C425F1" w:rsidRPr="0064737E" w:rsidRDefault="00C425F1" w:rsidP="003A32CD">
      <w:pPr>
        <w:pStyle w:val="SectionTitle"/>
        <w:outlineLvl w:val="0"/>
        <w:rPr>
          <w:lang w:val="en-GB"/>
        </w:rPr>
      </w:pPr>
      <w:bookmarkStart w:id="3" w:name="_Toc8915411"/>
      <w:r w:rsidRPr="0064737E">
        <w:rPr>
          <w:lang w:val="en-GB"/>
        </w:rPr>
        <w:t>Constitution</w:t>
      </w:r>
      <w:bookmarkEnd w:id="3"/>
    </w:p>
    <w:p w14:paraId="2AE22D5D" w14:textId="77777777" w:rsidR="00C425F1" w:rsidRPr="0064737E" w:rsidRDefault="00C425F1" w:rsidP="00C425F1">
      <w:pPr>
        <w:ind w:right="521"/>
        <w:jc w:val="center"/>
        <w:rPr>
          <w:rFonts w:ascii="Calibri" w:hAnsi="Calibri"/>
          <w:b/>
          <w:sz w:val="24"/>
          <w:szCs w:val="24"/>
          <w:lang w:val="en-GB"/>
        </w:rPr>
      </w:pPr>
    </w:p>
    <w:p w14:paraId="41F3142A" w14:textId="77777777" w:rsidR="00C425F1" w:rsidRPr="0064737E" w:rsidRDefault="00C425F1" w:rsidP="00C425F1">
      <w:pPr>
        <w:ind w:right="521"/>
        <w:jc w:val="center"/>
        <w:rPr>
          <w:rFonts w:ascii="Calibri" w:hAnsi="Calibri"/>
          <w:b/>
          <w:sz w:val="24"/>
          <w:szCs w:val="24"/>
          <w:lang w:val="en-GB"/>
        </w:rPr>
      </w:pPr>
    </w:p>
    <w:p w14:paraId="39D0F47C" w14:textId="5312BAB1" w:rsidR="0028256F" w:rsidRPr="0064737E" w:rsidRDefault="0028256F" w:rsidP="0028256F">
      <w:pPr>
        <w:spacing w:after="200" w:line="276" w:lineRule="auto"/>
        <w:rPr>
          <w:b/>
          <w:color w:val="00558C" w:themeColor="accent1"/>
          <w:sz w:val="22"/>
          <w:lang w:val="en-GB"/>
        </w:rPr>
      </w:pPr>
    </w:p>
    <w:p w14:paraId="197A6FC6" w14:textId="35B2B410" w:rsidR="009362AF" w:rsidRPr="0064737E" w:rsidRDefault="009362AF" w:rsidP="0028256F">
      <w:pPr>
        <w:spacing w:after="200" w:line="276" w:lineRule="auto"/>
        <w:rPr>
          <w:rFonts w:asciiTheme="majorHAnsi" w:eastAsiaTheme="majorEastAsia" w:hAnsiTheme="majorHAnsi" w:cstheme="majorBidi"/>
          <w:b/>
          <w:bCs/>
          <w:color w:val="00558C" w:themeColor="accent1"/>
          <w:sz w:val="24"/>
          <w:szCs w:val="24"/>
          <w:lang w:val="en-GB"/>
        </w:rPr>
      </w:pPr>
      <w:r w:rsidRPr="0064737E">
        <w:rPr>
          <w:lang w:val="en-GB"/>
        </w:rPr>
        <w:br w:type="page"/>
      </w:r>
    </w:p>
    <w:p w14:paraId="5385E041" w14:textId="76A4677E" w:rsidR="00B5315B" w:rsidRPr="0064737E" w:rsidRDefault="00B5315B" w:rsidP="00B5315B">
      <w:pPr>
        <w:pStyle w:val="Article"/>
      </w:pPr>
      <w:r w:rsidRPr="0064737E">
        <w:lastRenderedPageBreak/>
        <w:t xml:space="preserve"> </w:t>
      </w:r>
      <w:bookmarkStart w:id="4" w:name="_Toc8915412"/>
      <w:r w:rsidRPr="0064737E">
        <w:t>- Name</w:t>
      </w:r>
      <w:bookmarkEnd w:id="4"/>
    </w:p>
    <w:p w14:paraId="3B8F117A" w14:textId="77777777" w:rsidR="00210BBD" w:rsidRPr="00210BBD" w:rsidRDefault="00210BBD" w:rsidP="00210BBD">
      <w:pPr>
        <w:pStyle w:val="Corpsdetexte"/>
      </w:pPr>
      <w:r w:rsidRPr="00210BBD">
        <w:t>The International Association of Marine Aids to Navigation and Lighthouse Authorities, hereinafter referred to as “IALA”, formerly called the International Association of Lighthouse Authorities / Association Internationale de Signalisation Maritime, is an international association established and governed by the French law of 1</w:t>
      </w:r>
      <w:r w:rsidRPr="00210BBD">
        <w:rPr>
          <w:vertAlign w:val="superscript"/>
        </w:rPr>
        <w:t>st</w:t>
      </w:r>
      <w:r w:rsidRPr="00210BBD">
        <w:t xml:space="preserve"> July 1901 and the decree of 16</w:t>
      </w:r>
      <w:r w:rsidRPr="00210BBD">
        <w:rPr>
          <w:vertAlign w:val="superscript"/>
        </w:rPr>
        <w:t>th</w:t>
      </w:r>
      <w:r w:rsidRPr="00210BBD">
        <w:t xml:space="preserve"> August 1901.</w:t>
      </w:r>
    </w:p>
    <w:p w14:paraId="7A9E59F2" w14:textId="77777777" w:rsidR="00210BBD" w:rsidRPr="00210BBD" w:rsidRDefault="00210BBD" w:rsidP="00210BBD">
      <w:pPr>
        <w:pStyle w:val="Corpsdetexte"/>
      </w:pPr>
      <w:r w:rsidRPr="00210BBD">
        <w:t>The term “Marine Aid to Navigation” referred to in the present Constitution should be understood to be a device, system or service, external to a vessel, designed and operated to enhance safe and efficient navigation of individual vessels and vessel traffic.</w:t>
      </w:r>
    </w:p>
    <w:p w14:paraId="62C01755" w14:textId="0FB0526C" w:rsidR="00B5315B" w:rsidRPr="0064737E" w:rsidRDefault="00B5315B" w:rsidP="00B5315B">
      <w:pPr>
        <w:pStyle w:val="Article"/>
      </w:pPr>
      <w:r w:rsidRPr="0064737E">
        <w:t xml:space="preserve"> </w:t>
      </w:r>
      <w:bookmarkStart w:id="5" w:name="_Toc8915413"/>
      <w:r w:rsidRPr="0064737E">
        <w:t>- Aim</w:t>
      </w:r>
      <w:bookmarkEnd w:id="5"/>
    </w:p>
    <w:p w14:paraId="2F22B902" w14:textId="77777777" w:rsidR="00380CD6" w:rsidRPr="00380CD6" w:rsidRDefault="00380CD6" w:rsidP="00380CD6">
      <w:pPr>
        <w:pStyle w:val="Corpsdetexte"/>
      </w:pPr>
      <w:r w:rsidRPr="00380CD6">
        <w:t>The aim of IALA is to foster the safe, economic and efficient movement of vessels, through improvement and harmonisation of Marine Aids to Navigation worldwide and other appropriate means, for the benefit of the maritime community and the protection of the environment.</w:t>
      </w:r>
    </w:p>
    <w:p w14:paraId="622056B2" w14:textId="77777777" w:rsidR="00380CD6" w:rsidRPr="00380CD6" w:rsidRDefault="00380CD6" w:rsidP="00380CD6">
      <w:pPr>
        <w:pStyle w:val="Corpsdetexte"/>
      </w:pPr>
      <w:r w:rsidRPr="00380CD6">
        <w:t>IALA is secular and non-political.</w:t>
      </w:r>
    </w:p>
    <w:p w14:paraId="0DAAC3C2" w14:textId="77777777" w:rsidR="00380CD6" w:rsidRPr="00380CD6" w:rsidRDefault="00380CD6" w:rsidP="00380CD6">
      <w:pPr>
        <w:pStyle w:val="Corpsdetexte"/>
      </w:pPr>
      <w:r w:rsidRPr="00380CD6">
        <w:t xml:space="preserve">IALA brings together services and organisations concerned with the provision or maintenance of Marine Aids to Navigation and allied activities, </w:t>
      </w:r>
      <w:r w:rsidRPr="004548D3">
        <w:t>at sea and on inland waterways.</w:t>
      </w:r>
    </w:p>
    <w:p w14:paraId="179022CF" w14:textId="205F6EF5" w:rsidR="00B5315B" w:rsidRPr="0064737E" w:rsidRDefault="00B5315B" w:rsidP="00B5315B">
      <w:pPr>
        <w:pStyle w:val="Article"/>
      </w:pPr>
      <w:r w:rsidRPr="0064737E">
        <w:t xml:space="preserve"> </w:t>
      </w:r>
      <w:bookmarkStart w:id="6" w:name="_Toc8915414"/>
      <w:r w:rsidRPr="0064737E">
        <w:t>- Functions</w:t>
      </w:r>
      <w:bookmarkEnd w:id="6"/>
    </w:p>
    <w:p w14:paraId="7E141880" w14:textId="77777777" w:rsidR="00EE43ED" w:rsidRPr="00AC2DB2" w:rsidRDefault="00EE43ED" w:rsidP="00EE43ED">
      <w:pPr>
        <w:pStyle w:val="Corpsdetexte"/>
      </w:pPr>
      <w:r w:rsidRPr="00AC2DB2">
        <w:t>The aim of IALA is achieved by, among other things:</w:t>
      </w:r>
    </w:p>
    <w:p w14:paraId="63FCDE15" w14:textId="77777777" w:rsidR="00EE43ED" w:rsidRPr="00AC2DB2" w:rsidRDefault="00EE43ED" w:rsidP="00753C9B">
      <w:pPr>
        <w:pStyle w:val="Paragraphedeliste"/>
        <w:numPr>
          <w:ilvl w:val="0"/>
          <w:numId w:val="72"/>
        </w:numPr>
        <w:spacing w:after="120"/>
        <w:ind w:left="357" w:hanging="357"/>
        <w:contextualSpacing w:val="0"/>
        <w:rPr>
          <w:rFonts w:ascii="Calibri" w:hAnsi="Calibri" w:cs="Arial"/>
          <w:lang w:eastAsia="fr-FR"/>
        </w:rPr>
      </w:pPr>
      <w:r w:rsidRPr="00AC2DB2">
        <w:rPr>
          <w:rFonts w:ascii="Calibri" w:hAnsi="Calibri" w:cs="Arial"/>
          <w:lang w:eastAsia="fr-FR"/>
        </w:rPr>
        <w:t>developing international cooperation by promoting close working relationships and assistance between members;</w:t>
      </w:r>
    </w:p>
    <w:p w14:paraId="76E0C7EF" w14:textId="30BAFC0F" w:rsidR="00EE43ED" w:rsidRPr="00AC2DB2" w:rsidRDefault="00EE43ED" w:rsidP="00753C9B">
      <w:pPr>
        <w:pStyle w:val="Paragraphedeliste"/>
        <w:numPr>
          <w:ilvl w:val="0"/>
          <w:numId w:val="72"/>
        </w:numPr>
        <w:spacing w:after="120"/>
        <w:ind w:left="357" w:hanging="357"/>
        <w:contextualSpacing w:val="0"/>
        <w:rPr>
          <w:rFonts w:ascii="Calibri" w:hAnsi="Calibri" w:cs="Arial"/>
          <w:lang w:eastAsia="fr-FR"/>
        </w:rPr>
      </w:pPr>
      <w:r w:rsidRPr="00AC2DB2">
        <w:rPr>
          <w:rFonts w:ascii="Calibri" w:hAnsi="Calibri" w:cs="Arial"/>
          <w:lang w:eastAsia="fr-FR"/>
        </w:rPr>
        <w:t>collecting and circulating information about the activities of its members as well as encouraging, supporting and communicating recent developments;</w:t>
      </w:r>
    </w:p>
    <w:p w14:paraId="286302C7" w14:textId="77777777" w:rsidR="00EE43ED" w:rsidRPr="00AC2DB2" w:rsidRDefault="00EE43ED" w:rsidP="00753C9B">
      <w:pPr>
        <w:pStyle w:val="Paragraphedeliste"/>
        <w:numPr>
          <w:ilvl w:val="0"/>
          <w:numId w:val="72"/>
        </w:numPr>
        <w:spacing w:after="120"/>
        <w:ind w:left="357" w:hanging="357"/>
        <w:contextualSpacing w:val="0"/>
        <w:rPr>
          <w:rFonts w:ascii="Calibri" w:hAnsi="Calibri" w:cs="Arial"/>
          <w:lang w:eastAsia="fr-FR"/>
        </w:rPr>
      </w:pPr>
      <w:r w:rsidRPr="00AC2DB2">
        <w:rPr>
          <w:rFonts w:ascii="Calibri" w:hAnsi="Calibri" w:cs="Arial"/>
          <w:lang w:eastAsia="fr-FR"/>
        </w:rPr>
        <w:t xml:space="preserve">facilitating mutual exchange of information with organisations representing the users of Marine </w:t>
      </w:r>
      <w:r w:rsidRPr="00AC2DB2">
        <w:rPr>
          <w:rFonts w:ascii="Calibri" w:hAnsi="Calibri" w:cs="Arial"/>
          <w:caps/>
          <w:lang w:eastAsia="fr-FR"/>
        </w:rPr>
        <w:t>a</w:t>
      </w:r>
      <w:r w:rsidRPr="00AC2DB2">
        <w:rPr>
          <w:rFonts w:ascii="Calibri" w:hAnsi="Calibri" w:cs="Arial"/>
          <w:lang w:eastAsia="fr-FR"/>
        </w:rPr>
        <w:t>ids to Navigation;</w:t>
      </w:r>
    </w:p>
    <w:p w14:paraId="796E55F2" w14:textId="77777777" w:rsidR="00EE43ED" w:rsidRPr="00AC2DB2" w:rsidRDefault="00EE43ED" w:rsidP="00753C9B">
      <w:pPr>
        <w:pStyle w:val="Paragraphedeliste"/>
        <w:numPr>
          <w:ilvl w:val="0"/>
          <w:numId w:val="72"/>
        </w:numPr>
        <w:spacing w:after="120"/>
        <w:ind w:left="357" w:hanging="357"/>
        <w:contextualSpacing w:val="0"/>
        <w:rPr>
          <w:rFonts w:ascii="Calibri" w:hAnsi="Calibri" w:cs="Arial"/>
          <w:lang w:eastAsia="fr-FR"/>
        </w:rPr>
      </w:pPr>
      <w:r w:rsidRPr="00AC2DB2">
        <w:rPr>
          <w:rFonts w:ascii="Calibri" w:hAnsi="Calibri" w:cs="Arial"/>
          <w:lang w:eastAsia="fr-FR"/>
        </w:rPr>
        <w:t>formulating and publishing appropriate standards, recommendations and guidelines, manuals and other appropriate papers;</w:t>
      </w:r>
    </w:p>
    <w:p w14:paraId="18E413F6" w14:textId="77777777" w:rsidR="00EE43ED" w:rsidRPr="00AC2DB2" w:rsidRDefault="00EE43ED" w:rsidP="00753C9B">
      <w:pPr>
        <w:pStyle w:val="Paragraphedeliste"/>
        <w:numPr>
          <w:ilvl w:val="0"/>
          <w:numId w:val="72"/>
        </w:numPr>
        <w:spacing w:after="120"/>
        <w:ind w:left="357" w:hanging="357"/>
        <w:contextualSpacing w:val="0"/>
        <w:rPr>
          <w:rFonts w:ascii="Calibri" w:hAnsi="Calibri" w:cs="Arial"/>
          <w:lang w:eastAsia="fr-FR"/>
        </w:rPr>
      </w:pPr>
      <w:r w:rsidRPr="00AC2DB2">
        <w:rPr>
          <w:rFonts w:ascii="Calibri" w:hAnsi="Calibri" w:cs="Arial"/>
          <w:lang w:eastAsia="fr-FR"/>
        </w:rPr>
        <w:t xml:space="preserve">encouraging members to </w:t>
      </w:r>
      <w:proofErr w:type="gramStart"/>
      <w:r w:rsidRPr="00AC2DB2">
        <w:rPr>
          <w:rFonts w:ascii="Calibri" w:hAnsi="Calibri" w:cs="Arial"/>
          <w:lang w:eastAsia="fr-FR"/>
        </w:rPr>
        <w:t>take into account</w:t>
      </w:r>
      <w:proofErr w:type="gramEnd"/>
      <w:r w:rsidRPr="00AC2DB2">
        <w:rPr>
          <w:rFonts w:ascii="Calibri" w:hAnsi="Calibri" w:cs="Arial"/>
          <w:lang w:eastAsia="fr-FR"/>
        </w:rPr>
        <w:t xml:space="preserve"> the development of multi-purpose systems which may also be used, for instance, to monitor the marine environment;</w:t>
      </w:r>
    </w:p>
    <w:p w14:paraId="00DE7F57" w14:textId="688BC89C" w:rsidR="00EE43ED" w:rsidRPr="00AC2DB2" w:rsidRDefault="00EE43ED" w:rsidP="00753C9B">
      <w:pPr>
        <w:pStyle w:val="Paragraphedeliste"/>
        <w:numPr>
          <w:ilvl w:val="0"/>
          <w:numId w:val="72"/>
        </w:numPr>
        <w:spacing w:after="120"/>
        <w:ind w:left="357" w:hanging="357"/>
        <w:contextualSpacing w:val="0"/>
        <w:rPr>
          <w:rFonts w:ascii="Calibri" w:hAnsi="Calibri" w:cs="Arial"/>
          <w:lang w:eastAsia="fr-FR"/>
        </w:rPr>
      </w:pPr>
      <w:r w:rsidRPr="00AC2DB2">
        <w:rPr>
          <w:rFonts w:ascii="Calibri" w:hAnsi="Calibri" w:cs="Arial"/>
          <w:lang w:eastAsia="fr-FR"/>
        </w:rPr>
        <w:t>establishing committees, working groups or other such bodies as may be appropriate to study special issues;</w:t>
      </w:r>
    </w:p>
    <w:p w14:paraId="72C7DE35" w14:textId="77777777" w:rsidR="00EE43ED" w:rsidRPr="00AC2DB2" w:rsidRDefault="00EE43ED" w:rsidP="00753C9B">
      <w:pPr>
        <w:pStyle w:val="Paragraphedeliste"/>
        <w:numPr>
          <w:ilvl w:val="0"/>
          <w:numId w:val="72"/>
        </w:numPr>
        <w:spacing w:after="120"/>
        <w:ind w:left="357" w:hanging="357"/>
        <w:contextualSpacing w:val="0"/>
      </w:pPr>
      <w:r w:rsidRPr="00AC2DB2">
        <w:rPr>
          <w:rFonts w:ascii="Calibri" w:hAnsi="Calibri" w:cs="Arial"/>
          <w:lang w:eastAsia="fr-FR"/>
        </w:rPr>
        <w:t>facilitating assistance to services or organizations requesting help within the Marine Aids to Navigation and allied fields, whether technical, organisational or training;</w:t>
      </w:r>
    </w:p>
    <w:p w14:paraId="78A685A6" w14:textId="78A47A88" w:rsidR="00B5315B" w:rsidRPr="0064737E" w:rsidRDefault="00EE43ED" w:rsidP="00753C9B">
      <w:pPr>
        <w:pStyle w:val="Bullet1"/>
        <w:numPr>
          <w:ilvl w:val="0"/>
          <w:numId w:val="72"/>
        </w:numPr>
        <w:rPr>
          <w:lang w:val="en-GB"/>
        </w:rPr>
      </w:pPr>
      <w:r w:rsidRPr="00AC2DB2">
        <w:rPr>
          <w:rFonts w:ascii="Calibri" w:eastAsia="Times New Roman" w:hAnsi="Calibri" w:cs="Arial"/>
          <w:lang w:val="en-GB" w:eastAsia="fr-FR"/>
        </w:rPr>
        <w:t>organizing Conferences, Symposia, seminars, workshops and other events relevant to its work.</w:t>
      </w:r>
    </w:p>
    <w:p w14:paraId="62FB7928" w14:textId="186CF606" w:rsidR="00B5315B" w:rsidRPr="0064737E" w:rsidRDefault="00B5315B" w:rsidP="00B5315B">
      <w:pPr>
        <w:pStyle w:val="Article"/>
      </w:pPr>
      <w:r w:rsidRPr="0064737E">
        <w:t xml:space="preserve"> </w:t>
      </w:r>
      <w:bookmarkStart w:id="7" w:name="_Toc8915415"/>
      <w:r w:rsidRPr="0064737E">
        <w:t>-</w:t>
      </w:r>
      <w:r w:rsidR="00E374EE">
        <w:t xml:space="preserve"> Relationship with other organiz</w:t>
      </w:r>
      <w:r w:rsidRPr="0064737E">
        <w:t>ations</w:t>
      </w:r>
      <w:bookmarkEnd w:id="7"/>
    </w:p>
    <w:p w14:paraId="67767CE4" w14:textId="592E538E" w:rsidR="00B5315B" w:rsidRPr="0064737E" w:rsidRDefault="00E374EE" w:rsidP="00B5315B">
      <w:pPr>
        <w:pStyle w:val="Corpsdetexte"/>
      </w:pPr>
      <w:r w:rsidRPr="00E374EE">
        <w:t>IALA will maintain liaison and cooperate with relevant intergovernmental, international and other organizations, offering specialized advice where appropriate.</w:t>
      </w:r>
    </w:p>
    <w:p w14:paraId="0A182696" w14:textId="77777777" w:rsidR="006D4C5D" w:rsidRPr="0064737E" w:rsidRDefault="006D4C5D">
      <w:pPr>
        <w:spacing w:after="200" w:line="276" w:lineRule="auto"/>
        <w:rPr>
          <w:b/>
          <w:color w:val="407EC9"/>
          <w:sz w:val="28"/>
          <w:lang w:val="en-GB"/>
        </w:rPr>
      </w:pPr>
      <w:r w:rsidRPr="0064737E">
        <w:rPr>
          <w:lang w:val="en-GB"/>
        </w:rPr>
        <w:br w:type="page"/>
      </w:r>
    </w:p>
    <w:p w14:paraId="48C4505C" w14:textId="0E04696D" w:rsidR="00B5315B" w:rsidRPr="0064737E" w:rsidRDefault="00B5315B" w:rsidP="00B5315B">
      <w:pPr>
        <w:pStyle w:val="Article"/>
      </w:pPr>
      <w:r w:rsidRPr="0064737E">
        <w:lastRenderedPageBreak/>
        <w:t xml:space="preserve"> </w:t>
      </w:r>
      <w:bookmarkStart w:id="8" w:name="_Ref457821209"/>
      <w:bookmarkStart w:id="9" w:name="_Toc8915416"/>
      <w:r w:rsidRPr="0064737E">
        <w:t>- Membership</w:t>
      </w:r>
      <w:bookmarkEnd w:id="8"/>
      <w:bookmarkEnd w:id="9"/>
    </w:p>
    <w:p w14:paraId="618A2427" w14:textId="7F800E30" w:rsidR="00311AE3" w:rsidRPr="0064737E" w:rsidRDefault="0062057D" w:rsidP="00753C9B">
      <w:pPr>
        <w:pStyle w:val="ArticleHeading2"/>
        <w:numPr>
          <w:ilvl w:val="0"/>
          <w:numId w:val="79"/>
        </w:numPr>
        <w:tabs>
          <w:tab w:val="clear" w:pos="851"/>
        </w:tabs>
        <w:ind w:left="851" w:hanging="851"/>
      </w:pPr>
      <w:bookmarkStart w:id="10" w:name="_Toc8915417"/>
      <w:r w:rsidRPr="0064737E">
        <w:t>Member Groups</w:t>
      </w:r>
      <w:bookmarkEnd w:id="10"/>
    </w:p>
    <w:p w14:paraId="288DDEBE" w14:textId="77777777" w:rsidR="00311AE3" w:rsidRPr="0064737E" w:rsidRDefault="00311AE3" w:rsidP="00311AE3">
      <w:pPr>
        <w:pStyle w:val="Heading2separationline"/>
      </w:pPr>
    </w:p>
    <w:p w14:paraId="214F7CA6" w14:textId="77777777" w:rsidR="004F1EE2" w:rsidRPr="00044BC7" w:rsidRDefault="004F1EE2" w:rsidP="004F1EE2">
      <w:pPr>
        <w:pStyle w:val="Corpsdetexte"/>
      </w:pPr>
      <w:r w:rsidRPr="00044BC7">
        <w:t>IALA comprises National members, Associate members, Industrial members and Honorary members.</w:t>
      </w:r>
    </w:p>
    <w:p w14:paraId="016DA5A1" w14:textId="77777777" w:rsidR="004F1EE2" w:rsidRPr="00044BC7" w:rsidRDefault="004F1EE2" w:rsidP="00753C9B">
      <w:pPr>
        <w:pStyle w:val="Paragraphedeliste"/>
        <w:numPr>
          <w:ilvl w:val="0"/>
          <w:numId w:val="73"/>
        </w:numPr>
        <w:spacing w:after="120"/>
        <w:ind w:left="357" w:hanging="357"/>
        <w:contextualSpacing w:val="0"/>
        <w:rPr>
          <w:rFonts w:ascii="Calibri" w:hAnsi="Calibri" w:cs="Arial"/>
          <w:lang w:eastAsia="fr-FR"/>
        </w:rPr>
      </w:pPr>
      <w:r w:rsidRPr="00044BC7">
        <w:rPr>
          <w:rFonts w:ascii="Calibri" w:hAnsi="Calibri" w:cs="Arial"/>
          <w:b/>
          <w:lang w:eastAsia="fr-FR"/>
        </w:rPr>
        <w:t>National membership</w:t>
      </w:r>
      <w:r w:rsidRPr="00044BC7">
        <w:rPr>
          <w:rFonts w:ascii="Calibri" w:hAnsi="Calibri" w:cs="Arial"/>
          <w:lang w:eastAsia="fr-FR"/>
        </w:rPr>
        <w:t xml:space="preserve"> may be applied for by a National Authority of any country, or any part of that country, legally responsible for the provision, maintenance or operation of Marine Aids to Navigation within that country, or any part of that country (hereinafter referred to as National Authority).</w:t>
      </w:r>
    </w:p>
    <w:p w14:paraId="6677C33D" w14:textId="77777777" w:rsidR="004F1EE2" w:rsidRPr="00044BC7" w:rsidRDefault="004F1EE2" w:rsidP="00753C9B">
      <w:pPr>
        <w:pStyle w:val="Paragraphedeliste"/>
        <w:numPr>
          <w:ilvl w:val="0"/>
          <w:numId w:val="73"/>
        </w:numPr>
        <w:spacing w:after="60"/>
        <w:ind w:left="357" w:hanging="357"/>
        <w:contextualSpacing w:val="0"/>
        <w:rPr>
          <w:rFonts w:ascii="Calibri" w:hAnsi="Calibri" w:cs="Arial"/>
          <w:lang w:eastAsia="fr-FR"/>
        </w:rPr>
      </w:pPr>
      <w:r w:rsidRPr="00044BC7">
        <w:rPr>
          <w:rFonts w:ascii="Calibri" w:hAnsi="Calibri" w:cs="Arial"/>
          <w:b/>
          <w:lang w:eastAsia="fr-FR"/>
        </w:rPr>
        <w:t>Associate membership</w:t>
      </w:r>
      <w:r w:rsidRPr="00044BC7">
        <w:rPr>
          <w:rFonts w:ascii="Calibri" w:hAnsi="Calibri" w:cs="Arial"/>
          <w:lang w:eastAsia="fr-FR"/>
        </w:rPr>
        <w:t xml:space="preserve"> may be applied for by any other service, organisation or scientific agency that is concerned with Marine Aids to Navigation or related matters.</w:t>
      </w:r>
    </w:p>
    <w:p w14:paraId="1B89EC61" w14:textId="77777777" w:rsidR="004F1EE2" w:rsidRPr="00044BC7" w:rsidRDefault="004F1EE2" w:rsidP="00753C9B">
      <w:pPr>
        <w:pStyle w:val="Paragraphedeliste"/>
        <w:numPr>
          <w:ilvl w:val="0"/>
          <w:numId w:val="73"/>
        </w:numPr>
        <w:spacing w:after="60"/>
        <w:ind w:left="357" w:hanging="357"/>
        <w:contextualSpacing w:val="0"/>
        <w:rPr>
          <w:rFonts w:ascii="Calibri" w:hAnsi="Calibri" w:cs="Arial"/>
          <w:lang w:eastAsia="fr-FR"/>
        </w:rPr>
      </w:pPr>
      <w:r w:rsidRPr="00044BC7">
        <w:rPr>
          <w:rFonts w:ascii="Calibri" w:hAnsi="Calibri" w:cs="Arial"/>
          <w:b/>
          <w:lang w:eastAsia="fr-FR"/>
        </w:rPr>
        <w:t>Industrial membership</w:t>
      </w:r>
      <w:r w:rsidRPr="00044BC7">
        <w:rPr>
          <w:rFonts w:ascii="Calibri" w:hAnsi="Calibri" w:cs="Arial"/>
          <w:lang w:eastAsia="fr-FR"/>
        </w:rPr>
        <w:t xml:space="preserve"> may be applied for by manufacturers and distributors of Marine Aids to Navigation equipment for sale, or organisations providing Marine Aids to Navigation services or technical advice under contract.</w:t>
      </w:r>
    </w:p>
    <w:p w14:paraId="3DBE3EE8" w14:textId="153E15CA" w:rsidR="00B5315B" w:rsidRPr="00E23518" w:rsidRDefault="004F1EE2" w:rsidP="00753C9B">
      <w:pPr>
        <w:pStyle w:val="Paragraphedeliste"/>
        <w:numPr>
          <w:ilvl w:val="0"/>
          <w:numId w:val="73"/>
        </w:numPr>
        <w:spacing w:after="60"/>
        <w:ind w:left="357" w:hanging="357"/>
        <w:contextualSpacing w:val="0"/>
        <w:rPr>
          <w:rFonts w:ascii="Calibri" w:hAnsi="Calibri" w:cs="Arial"/>
          <w:lang w:eastAsia="fr-FR"/>
        </w:rPr>
      </w:pPr>
      <w:r w:rsidRPr="00044BC7">
        <w:rPr>
          <w:rFonts w:ascii="Calibri" w:hAnsi="Calibri" w:cs="Arial"/>
          <w:b/>
          <w:lang w:eastAsia="fr-FR"/>
        </w:rPr>
        <w:t>Honorary membership</w:t>
      </w:r>
      <w:r w:rsidRPr="00E23518">
        <w:rPr>
          <w:rFonts w:ascii="Calibri" w:hAnsi="Calibri" w:cs="Arial"/>
          <w:b/>
          <w:lang w:eastAsia="fr-FR"/>
        </w:rPr>
        <w:t xml:space="preserve"> </w:t>
      </w:r>
      <w:r w:rsidRPr="00E23518">
        <w:rPr>
          <w:rFonts w:ascii="Calibri" w:hAnsi="Calibri" w:cs="Arial"/>
          <w:lang w:eastAsia="fr-FR"/>
        </w:rPr>
        <w:t>may be conferred for life upon any individual who is considered by the Council to have made an important contribution to the work of IALA.</w:t>
      </w:r>
    </w:p>
    <w:p w14:paraId="399DF179" w14:textId="6E2EE176" w:rsidR="00B5315B" w:rsidRPr="0064737E" w:rsidRDefault="00B5315B" w:rsidP="00753C9B">
      <w:pPr>
        <w:pStyle w:val="ArticleHeading2"/>
        <w:numPr>
          <w:ilvl w:val="0"/>
          <w:numId w:val="79"/>
        </w:numPr>
        <w:tabs>
          <w:tab w:val="clear" w:pos="851"/>
        </w:tabs>
        <w:ind w:left="851" w:hanging="851"/>
      </w:pPr>
      <w:bookmarkStart w:id="11" w:name="_Toc8915418"/>
      <w:r w:rsidRPr="0064737E">
        <w:t>Applications for membership</w:t>
      </w:r>
      <w:bookmarkEnd w:id="11"/>
    </w:p>
    <w:p w14:paraId="0C814288" w14:textId="77777777" w:rsidR="00311AE3" w:rsidRPr="0064737E" w:rsidRDefault="00311AE3" w:rsidP="00311AE3">
      <w:pPr>
        <w:pStyle w:val="Heading2separationline"/>
      </w:pPr>
    </w:p>
    <w:p w14:paraId="1FCF0910" w14:textId="77777777" w:rsidR="00DD0B87" w:rsidRPr="00790843" w:rsidRDefault="00DD0B87" w:rsidP="00DD0B87">
      <w:pPr>
        <w:pStyle w:val="Corpsdetexte"/>
      </w:pPr>
      <w:r w:rsidRPr="00790843">
        <w:t>All applications for membership and changes in the type of membership are subject to acceptance by the Council. The Council may require an application for Industrial or Associate membership to be reviewed by a National Authority of the area where the applicant carries out his activities or has his principal place of business.</w:t>
      </w:r>
    </w:p>
    <w:p w14:paraId="61920753" w14:textId="649B74EA" w:rsidR="00B5315B" w:rsidRPr="0064737E" w:rsidRDefault="00DD0B87" w:rsidP="00DD0B87">
      <w:pPr>
        <w:pStyle w:val="Corpsdetexte"/>
      </w:pPr>
      <w:r w:rsidRPr="00790843">
        <w:rPr>
          <w:rFonts w:ascii="Calibri" w:hAnsi="Calibri" w:cs="Arial"/>
        </w:rPr>
        <w:t>Application for membership constitutes an agreement to pay the appropriate annual contribution as laid down from time to time.</w:t>
      </w:r>
    </w:p>
    <w:p w14:paraId="5A7215BB" w14:textId="59A10A81" w:rsidR="00B5315B" w:rsidRPr="0064737E" w:rsidRDefault="00B5315B" w:rsidP="00753C9B">
      <w:pPr>
        <w:pStyle w:val="ArticleHeading2"/>
        <w:numPr>
          <w:ilvl w:val="0"/>
          <w:numId w:val="79"/>
        </w:numPr>
        <w:tabs>
          <w:tab w:val="clear" w:pos="851"/>
        </w:tabs>
        <w:ind w:left="851" w:hanging="851"/>
      </w:pPr>
      <w:bookmarkStart w:id="12" w:name="_Toc8915419"/>
      <w:r w:rsidRPr="0064737E">
        <w:t>Suspension or termination of membership</w:t>
      </w:r>
      <w:bookmarkEnd w:id="12"/>
    </w:p>
    <w:p w14:paraId="22D871F2" w14:textId="77777777" w:rsidR="00311AE3" w:rsidRPr="0064737E" w:rsidRDefault="00311AE3" w:rsidP="00311AE3">
      <w:pPr>
        <w:pStyle w:val="Heading2separationline"/>
      </w:pPr>
    </w:p>
    <w:p w14:paraId="65B89F1E" w14:textId="24DB8774" w:rsidR="00B5315B" w:rsidRPr="0064737E" w:rsidRDefault="00B5315B" w:rsidP="00753C9B">
      <w:pPr>
        <w:pStyle w:val="ArticleHeading3"/>
        <w:numPr>
          <w:ilvl w:val="0"/>
          <w:numId w:val="80"/>
        </w:numPr>
        <w:ind w:hanging="4265"/>
      </w:pPr>
      <w:r w:rsidRPr="0064737E">
        <w:t>Some or all membership rights may be suspended</w:t>
      </w:r>
      <w:r w:rsidR="006750C6">
        <w:t>:</w:t>
      </w:r>
    </w:p>
    <w:p w14:paraId="76BD2939" w14:textId="74DFBFDC" w:rsidR="00B5315B" w:rsidRPr="0064737E" w:rsidRDefault="00B5315B" w:rsidP="00311AE3">
      <w:pPr>
        <w:pStyle w:val="Bullet1"/>
        <w:rPr>
          <w:lang w:val="en-GB"/>
        </w:rPr>
      </w:pPr>
      <w:r w:rsidRPr="0064737E">
        <w:rPr>
          <w:lang w:val="en-GB"/>
        </w:rPr>
        <w:t xml:space="preserve">by decision of the Council for non-payment of </w:t>
      </w:r>
      <w:r w:rsidR="004546A0">
        <w:rPr>
          <w:lang w:val="en-GB"/>
        </w:rPr>
        <w:t>contribution</w:t>
      </w:r>
      <w:r w:rsidR="00DE1127">
        <w:rPr>
          <w:lang w:val="en-GB"/>
        </w:rPr>
        <w:t>; or</w:t>
      </w:r>
    </w:p>
    <w:p w14:paraId="51E35C0D" w14:textId="1122626C" w:rsidR="00B5315B" w:rsidRPr="0064737E" w:rsidRDefault="00B5315B" w:rsidP="00311AE3">
      <w:pPr>
        <w:pStyle w:val="Bullet1"/>
        <w:rPr>
          <w:lang w:val="en-GB"/>
        </w:rPr>
      </w:pPr>
      <w:r w:rsidRPr="0064737E">
        <w:rPr>
          <w:lang w:val="en-GB"/>
        </w:rPr>
        <w:t>by decision of the Council for any justifiable cause in the best interest of IALA</w:t>
      </w:r>
    </w:p>
    <w:p w14:paraId="1A4F51BD" w14:textId="77777777" w:rsidR="00B5315B" w:rsidRPr="0064737E" w:rsidRDefault="00B5315B" w:rsidP="00311AE3">
      <w:pPr>
        <w:pStyle w:val="Corpsdetexte"/>
      </w:pPr>
      <w:r w:rsidRPr="0064737E">
        <w:t>until the member has met such financial or other obligations.</w:t>
      </w:r>
    </w:p>
    <w:p w14:paraId="3AA54133" w14:textId="6072BBFA" w:rsidR="00B5315B" w:rsidRPr="0064737E" w:rsidRDefault="00B5315B" w:rsidP="00753C9B">
      <w:pPr>
        <w:pStyle w:val="ArticleHeading3"/>
        <w:numPr>
          <w:ilvl w:val="0"/>
          <w:numId w:val="80"/>
        </w:numPr>
        <w:ind w:hanging="4265"/>
      </w:pPr>
      <w:r w:rsidRPr="0064737E">
        <w:t>Membership may be terminated:</w:t>
      </w:r>
    </w:p>
    <w:p w14:paraId="70C31A9D" w14:textId="359EC05B" w:rsidR="00B5315B" w:rsidRPr="0064737E" w:rsidRDefault="00B5315B" w:rsidP="00311AE3">
      <w:pPr>
        <w:pStyle w:val="Bullet1"/>
        <w:rPr>
          <w:lang w:val="en-GB"/>
        </w:rPr>
      </w:pPr>
      <w:r w:rsidRPr="0064737E">
        <w:rPr>
          <w:lang w:val="en-GB"/>
        </w:rPr>
        <w:t>by resignation of the member;</w:t>
      </w:r>
    </w:p>
    <w:p w14:paraId="07E0F81E" w14:textId="3AB7FD04" w:rsidR="00B5315B" w:rsidRPr="0064737E" w:rsidRDefault="00B5315B" w:rsidP="00311AE3">
      <w:pPr>
        <w:pStyle w:val="Bullet1"/>
        <w:rPr>
          <w:lang w:val="en-GB"/>
        </w:rPr>
      </w:pPr>
      <w:r w:rsidRPr="0064737E">
        <w:rPr>
          <w:lang w:val="en-GB"/>
        </w:rPr>
        <w:t xml:space="preserve">by decision of the Council for non-payment of </w:t>
      </w:r>
      <w:r w:rsidR="004546A0">
        <w:rPr>
          <w:lang w:val="en-GB"/>
        </w:rPr>
        <w:t>contribution</w:t>
      </w:r>
      <w:r w:rsidRPr="0064737E">
        <w:rPr>
          <w:lang w:val="en-GB"/>
        </w:rPr>
        <w:t>; or</w:t>
      </w:r>
    </w:p>
    <w:p w14:paraId="58180EC0" w14:textId="11BBB545" w:rsidR="00B5315B" w:rsidRPr="0064737E" w:rsidRDefault="00B5315B" w:rsidP="00B5315B">
      <w:pPr>
        <w:pStyle w:val="Bullet1"/>
        <w:rPr>
          <w:lang w:val="en-GB"/>
        </w:rPr>
      </w:pPr>
      <w:r w:rsidRPr="0064737E">
        <w:rPr>
          <w:lang w:val="en-GB"/>
        </w:rPr>
        <w:t>by decision of the Council for any justifiable cause in the best interest of IALA.</w:t>
      </w:r>
    </w:p>
    <w:p w14:paraId="062392E2" w14:textId="22024DF5" w:rsidR="00B5315B" w:rsidRPr="0064737E" w:rsidRDefault="00311AE3" w:rsidP="00012552">
      <w:pPr>
        <w:pStyle w:val="Article"/>
      </w:pPr>
      <w:r w:rsidRPr="0064737E">
        <w:t xml:space="preserve"> </w:t>
      </w:r>
      <w:bookmarkStart w:id="13" w:name="_Toc8915420"/>
      <w:r w:rsidRPr="0064737E">
        <w:t xml:space="preserve">- </w:t>
      </w:r>
      <w:r w:rsidR="00B5315B" w:rsidRPr="0064737E">
        <w:t>Seat</w:t>
      </w:r>
      <w:bookmarkEnd w:id="13"/>
    </w:p>
    <w:p w14:paraId="69E35090" w14:textId="5A0DF473" w:rsidR="00B5315B" w:rsidRPr="0064737E" w:rsidRDefault="00B5315B" w:rsidP="00311AE3">
      <w:pPr>
        <w:pStyle w:val="Corpsdetexte"/>
      </w:pPr>
      <w:r w:rsidRPr="0064737E">
        <w:t xml:space="preserve">The Headquarters and registered office of IALA is in the vicinity of Paris in Saint Germain </w:t>
      </w:r>
      <w:proofErr w:type="spellStart"/>
      <w:r w:rsidRPr="0064737E">
        <w:t>en</w:t>
      </w:r>
      <w:proofErr w:type="spellEnd"/>
      <w:r w:rsidRPr="0064737E">
        <w:t xml:space="preserve"> </w:t>
      </w:r>
      <w:proofErr w:type="spellStart"/>
      <w:r w:rsidRPr="0064737E">
        <w:t>Laye</w:t>
      </w:r>
      <w:proofErr w:type="spellEnd"/>
      <w:r w:rsidRPr="0064737E">
        <w:t xml:space="preserve">, France. </w:t>
      </w:r>
      <w:r w:rsidR="00311AE3" w:rsidRPr="0064737E">
        <w:t xml:space="preserve"> </w:t>
      </w:r>
      <w:r w:rsidRPr="0064737E">
        <w:t xml:space="preserve">The location of the Headquarters may be changed by decision of the IALA Council, which will be </w:t>
      </w:r>
      <w:r w:rsidR="00454880">
        <w:t>ratified</w:t>
      </w:r>
      <w:r w:rsidRPr="0064737E">
        <w:t xml:space="preserve"> by the General Assembly.</w:t>
      </w:r>
    </w:p>
    <w:p w14:paraId="6F590C68" w14:textId="23D9E169" w:rsidR="00B5315B" w:rsidRPr="0064737E" w:rsidRDefault="00311AE3" w:rsidP="00311AE3">
      <w:pPr>
        <w:pStyle w:val="Article"/>
      </w:pPr>
      <w:r w:rsidRPr="0064737E">
        <w:t xml:space="preserve"> </w:t>
      </w:r>
      <w:bookmarkStart w:id="14" w:name="_Toc8915421"/>
      <w:r w:rsidRPr="0064737E">
        <w:t xml:space="preserve">- </w:t>
      </w:r>
      <w:r w:rsidR="00B5315B" w:rsidRPr="0064737E">
        <w:t>General Assembly</w:t>
      </w:r>
      <w:bookmarkEnd w:id="14"/>
    </w:p>
    <w:p w14:paraId="4E6585BA" w14:textId="64EC77E8" w:rsidR="00B5315B" w:rsidRDefault="00B5315B" w:rsidP="00311AE3">
      <w:pPr>
        <w:pStyle w:val="Corpsdetexte"/>
      </w:pPr>
      <w:r w:rsidRPr="0064737E">
        <w:t>General Assemblies of members are held at intervals not exceeding five years and, normally, concurrently with IALA Conferences. A General Assembly will be convened by order of the Council (see</w:t>
      </w:r>
      <w:r w:rsidR="00C425F1" w:rsidRPr="0064737E">
        <w:t xml:space="preserve"> </w:t>
      </w:r>
      <w:r w:rsidR="00C425F1" w:rsidRPr="0064737E">
        <w:fldChar w:fldCharType="begin"/>
      </w:r>
      <w:r w:rsidR="00C425F1" w:rsidRPr="0064737E">
        <w:instrText xml:space="preserve"> REF _Ref457738121 \w \h </w:instrText>
      </w:r>
      <w:r w:rsidR="00C425F1" w:rsidRPr="0064737E">
        <w:fldChar w:fldCharType="separate"/>
      </w:r>
      <w:r w:rsidR="00FC13EC">
        <w:t>Article 8</w:t>
      </w:r>
      <w:r w:rsidR="00C425F1" w:rsidRPr="0064737E">
        <w:fldChar w:fldCharType="end"/>
      </w:r>
      <w:r w:rsidRPr="0064737E">
        <w:t>).</w:t>
      </w:r>
    </w:p>
    <w:p w14:paraId="67E44FEE" w14:textId="77777777" w:rsidR="0062749D" w:rsidRPr="0062749D" w:rsidRDefault="0062749D" w:rsidP="0062749D">
      <w:pPr>
        <w:pStyle w:val="Corpsdetexte"/>
        <w:rPr>
          <w:lang w:val="en-AU"/>
        </w:rPr>
      </w:pPr>
      <w:r w:rsidRPr="0062749D">
        <w:rPr>
          <w:lang w:val="en-AU"/>
        </w:rPr>
        <w:lastRenderedPageBreak/>
        <w:t xml:space="preserve">In the case of urgency, other than a change of the Constitution (as set out in Article 12), the Council may decide to determine a matter requiring the approval of the General Assembly by a postal or electronic vote. The rules on voting shall be as set out in Article 7.3. </w:t>
      </w:r>
    </w:p>
    <w:p w14:paraId="3CDB3A13" w14:textId="77777777" w:rsidR="0062749D" w:rsidRPr="0062749D" w:rsidRDefault="0062749D" w:rsidP="0062749D">
      <w:pPr>
        <w:pStyle w:val="Corpsdetexte"/>
        <w:rPr>
          <w:lang w:val="en-AU"/>
        </w:rPr>
      </w:pPr>
      <w:r w:rsidRPr="0062749D">
        <w:rPr>
          <w:lang w:val="en-AU"/>
        </w:rPr>
        <w:t>The quorum for a meeting of the General Assembly or a postal or electronic vote is one third of all National members, one of whom must be the President or Vice President.</w:t>
      </w:r>
    </w:p>
    <w:p w14:paraId="43BC67DB" w14:textId="15301987" w:rsidR="00B5315B" w:rsidRPr="0064737E" w:rsidRDefault="00B5315B" w:rsidP="00753C9B">
      <w:pPr>
        <w:pStyle w:val="ArticleHeading2"/>
        <w:numPr>
          <w:ilvl w:val="0"/>
          <w:numId w:val="81"/>
        </w:numPr>
        <w:tabs>
          <w:tab w:val="clear" w:pos="851"/>
        </w:tabs>
        <w:ind w:left="851" w:hanging="851"/>
      </w:pPr>
      <w:bookmarkStart w:id="15" w:name="_Toc8915422"/>
      <w:r w:rsidRPr="0064737E">
        <w:t>Functions of the General Assembly</w:t>
      </w:r>
      <w:bookmarkEnd w:id="15"/>
    </w:p>
    <w:p w14:paraId="623FD229" w14:textId="77777777" w:rsidR="00986E4C" w:rsidRPr="0064737E" w:rsidRDefault="00986E4C" w:rsidP="00986E4C">
      <w:pPr>
        <w:pStyle w:val="Heading2separationline"/>
      </w:pPr>
    </w:p>
    <w:p w14:paraId="2DE90E88" w14:textId="77777777" w:rsidR="00B5315B" w:rsidRPr="0064737E" w:rsidRDefault="00B5315B" w:rsidP="00986E4C">
      <w:pPr>
        <w:pStyle w:val="Corpsdetexte"/>
      </w:pPr>
      <w:r w:rsidRPr="0064737E">
        <w:t>The General Assembly, among other things:</w:t>
      </w:r>
    </w:p>
    <w:p w14:paraId="60DF464E" w14:textId="7E8CB8C5" w:rsidR="00B5315B" w:rsidRPr="0064737E" w:rsidRDefault="00986E4C" w:rsidP="00986E4C">
      <w:pPr>
        <w:pStyle w:val="Bullet1"/>
        <w:rPr>
          <w:lang w:val="en-GB"/>
        </w:rPr>
      </w:pPr>
      <w:r w:rsidRPr="0064737E">
        <w:rPr>
          <w:lang w:val="en-GB"/>
        </w:rPr>
        <w:t>d</w:t>
      </w:r>
      <w:r w:rsidR="00B5315B" w:rsidRPr="0064737E">
        <w:rPr>
          <w:lang w:val="en-GB"/>
        </w:rPr>
        <w:t>ecides the overall policy of IALA</w:t>
      </w:r>
      <w:r w:rsidRPr="0064737E">
        <w:rPr>
          <w:lang w:val="en-GB"/>
        </w:rPr>
        <w:t>;</w:t>
      </w:r>
    </w:p>
    <w:p w14:paraId="70990270" w14:textId="2C94AF8A" w:rsidR="00B5315B" w:rsidRPr="0064737E" w:rsidRDefault="00986E4C" w:rsidP="00986E4C">
      <w:pPr>
        <w:pStyle w:val="Bullet1"/>
        <w:rPr>
          <w:lang w:val="en-GB"/>
        </w:rPr>
      </w:pPr>
      <w:r w:rsidRPr="0064737E">
        <w:rPr>
          <w:lang w:val="en-GB"/>
        </w:rPr>
        <w:t>e</w:t>
      </w:r>
      <w:r w:rsidR="00B5315B" w:rsidRPr="0064737E">
        <w:rPr>
          <w:lang w:val="en-GB"/>
        </w:rPr>
        <w:t>lects the membe</w:t>
      </w:r>
      <w:r w:rsidR="00DE1127">
        <w:rPr>
          <w:lang w:val="en-GB"/>
        </w:rPr>
        <w:t xml:space="preserve">rs of the Council (see </w:t>
      </w:r>
      <w:r w:rsidR="00DE1127">
        <w:rPr>
          <w:lang w:val="en-GB"/>
        </w:rPr>
        <w:fldChar w:fldCharType="begin"/>
      </w:r>
      <w:r w:rsidR="00DE1127">
        <w:rPr>
          <w:lang w:val="en-GB"/>
        </w:rPr>
        <w:instrText xml:space="preserve"> REF _Ref457738121 \w \h </w:instrText>
      </w:r>
      <w:r w:rsidR="00DE1127">
        <w:rPr>
          <w:lang w:val="en-GB"/>
        </w:rPr>
      </w:r>
      <w:r w:rsidR="00DE1127">
        <w:rPr>
          <w:lang w:val="en-GB"/>
        </w:rPr>
        <w:fldChar w:fldCharType="separate"/>
      </w:r>
      <w:r w:rsidR="00FC13EC">
        <w:rPr>
          <w:lang w:val="en-GB"/>
        </w:rPr>
        <w:t>Article 8</w:t>
      </w:r>
      <w:r w:rsidR="00DE1127">
        <w:rPr>
          <w:lang w:val="en-GB"/>
        </w:rPr>
        <w:fldChar w:fldCharType="end"/>
      </w:r>
      <w:r w:rsidR="00B5315B" w:rsidRPr="0064737E">
        <w:rPr>
          <w:lang w:val="en-GB"/>
        </w:rPr>
        <w:t xml:space="preserve">). </w:t>
      </w:r>
      <w:r w:rsidR="00DE1127">
        <w:rPr>
          <w:lang w:val="en-GB"/>
        </w:rPr>
        <w:t xml:space="preserve"> </w:t>
      </w:r>
      <w:r w:rsidR="00B5315B" w:rsidRPr="0064737E">
        <w:rPr>
          <w:lang w:val="en-GB"/>
        </w:rPr>
        <w:t>Councillors are elected for the period between two General Assemblies. Councillors may be re-elected</w:t>
      </w:r>
      <w:r w:rsidRPr="0064737E">
        <w:rPr>
          <w:lang w:val="en-GB"/>
        </w:rPr>
        <w:t>;</w:t>
      </w:r>
    </w:p>
    <w:p w14:paraId="38FF764D" w14:textId="2FB373F6" w:rsidR="00B5315B" w:rsidRDefault="00986E4C" w:rsidP="00986E4C">
      <w:pPr>
        <w:pStyle w:val="Bullet1"/>
        <w:rPr>
          <w:lang w:val="en-GB"/>
        </w:rPr>
      </w:pPr>
      <w:r w:rsidRPr="0064737E">
        <w:rPr>
          <w:lang w:val="en-GB"/>
        </w:rPr>
        <w:t>d</w:t>
      </w:r>
      <w:r w:rsidR="00B5315B" w:rsidRPr="0064737E">
        <w:rPr>
          <w:lang w:val="en-GB"/>
        </w:rPr>
        <w:t>ecides u</w:t>
      </w:r>
      <w:r w:rsidR="00A747BA">
        <w:rPr>
          <w:lang w:val="en-GB"/>
        </w:rPr>
        <w:t>pon changes to the Constitution;</w:t>
      </w:r>
    </w:p>
    <w:p w14:paraId="34C2C95B" w14:textId="12747E49" w:rsidR="00A747BA" w:rsidRPr="0064737E" w:rsidRDefault="00A747BA" w:rsidP="00986E4C">
      <w:pPr>
        <w:pStyle w:val="Bullet1"/>
        <w:rPr>
          <w:lang w:val="en-GB"/>
        </w:rPr>
      </w:pPr>
      <w:r>
        <w:rPr>
          <w:lang w:val="en-GB"/>
        </w:rPr>
        <w:t>approves IALA standards.</w:t>
      </w:r>
    </w:p>
    <w:p w14:paraId="77FE0820" w14:textId="7919F841" w:rsidR="00B5315B" w:rsidRPr="0064737E" w:rsidRDefault="00B5315B" w:rsidP="00753C9B">
      <w:pPr>
        <w:pStyle w:val="ArticleHeading2"/>
        <w:numPr>
          <w:ilvl w:val="0"/>
          <w:numId w:val="81"/>
        </w:numPr>
        <w:tabs>
          <w:tab w:val="clear" w:pos="851"/>
        </w:tabs>
        <w:ind w:left="851" w:hanging="851"/>
      </w:pPr>
      <w:bookmarkStart w:id="16" w:name="_Toc8915423"/>
      <w:r w:rsidRPr="0064737E">
        <w:t>Rules on participation</w:t>
      </w:r>
      <w:bookmarkEnd w:id="16"/>
    </w:p>
    <w:p w14:paraId="2D08360C" w14:textId="77777777" w:rsidR="004E3FCE" w:rsidRPr="0064737E" w:rsidRDefault="004E3FCE" w:rsidP="004E3FCE">
      <w:pPr>
        <w:pStyle w:val="Heading2separationline"/>
      </w:pPr>
    </w:p>
    <w:p w14:paraId="4ED6E120" w14:textId="0A6013F0" w:rsidR="00B5315B" w:rsidRPr="0064737E" w:rsidRDefault="00B5315B" w:rsidP="00986E4C">
      <w:pPr>
        <w:pStyle w:val="Corpsdetexte"/>
      </w:pPr>
      <w:r w:rsidRPr="0064737E">
        <w:t>Members of all categories may attend General Assemblies.</w:t>
      </w:r>
    </w:p>
    <w:p w14:paraId="2487610B" w14:textId="3D80945C" w:rsidR="00B5315B" w:rsidRPr="0064737E" w:rsidRDefault="00B5315B" w:rsidP="00753C9B">
      <w:pPr>
        <w:pStyle w:val="ArticleHeading2"/>
        <w:numPr>
          <w:ilvl w:val="0"/>
          <w:numId w:val="81"/>
        </w:numPr>
        <w:tabs>
          <w:tab w:val="clear" w:pos="851"/>
        </w:tabs>
        <w:ind w:left="851" w:hanging="851"/>
      </w:pPr>
      <w:bookmarkStart w:id="17" w:name="_Toc8915424"/>
      <w:r w:rsidRPr="0064737E">
        <w:t>Rules on voting</w:t>
      </w:r>
      <w:bookmarkEnd w:id="17"/>
    </w:p>
    <w:p w14:paraId="2F0E3EBB" w14:textId="77777777" w:rsidR="004E3FCE" w:rsidRPr="0064737E" w:rsidRDefault="004E3FCE" w:rsidP="004E3FCE">
      <w:pPr>
        <w:pStyle w:val="Heading2separationline"/>
      </w:pPr>
    </w:p>
    <w:p w14:paraId="78A2A35B" w14:textId="026730F6" w:rsidR="00B5315B" w:rsidRPr="0064737E" w:rsidRDefault="00986E4C" w:rsidP="00986E4C">
      <w:pPr>
        <w:pStyle w:val="Bullet1"/>
        <w:rPr>
          <w:lang w:val="en-GB"/>
        </w:rPr>
      </w:pPr>
      <w:r w:rsidRPr="0064737E">
        <w:rPr>
          <w:lang w:val="en-GB"/>
        </w:rPr>
        <w:t>o</w:t>
      </w:r>
      <w:r w:rsidR="00B5315B" w:rsidRPr="0064737E">
        <w:rPr>
          <w:lang w:val="en-GB"/>
        </w:rPr>
        <w:t>nly National members have voting rights at a General Assembly</w:t>
      </w:r>
      <w:r w:rsidR="006750C6">
        <w:rPr>
          <w:lang w:val="en-GB"/>
        </w:rPr>
        <w:t>;</w:t>
      </w:r>
    </w:p>
    <w:p w14:paraId="1261DB63" w14:textId="2CF1D427" w:rsidR="00B5315B" w:rsidRPr="0064737E" w:rsidRDefault="00986E4C" w:rsidP="00986E4C">
      <w:pPr>
        <w:pStyle w:val="Bullet1"/>
        <w:rPr>
          <w:lang w:val="en-GB"/>
        </w:rPr>
      </w:pPr>
      <w:r w:rsidRPr="0064737E">
        <w:rPr>
          <w:lang w:val="en-GB"/>
        </w:rPr>
        <w:t>e</w:t>
      </w:r>
      <w:r w:rsidR="00B5315B" w:rsidRPr="0064737E">
        <w:rPr>
          <w:lang w:val="en-GB"/>
        </w:rPr>
        <w:t>ach National member has one vote</w:t>
      </w:r>
      <w:r w:rsidR="006750C6">
        <w:rPr>
          <w:lang w:val="en-GB"/>
        </w:rPr>
        <w:t>;</w:t>
      </w:r>
    </w:p>
    <w:p w14:paraId="4F2A2C39" w14:textId="4654FFE6" w:rsidR="00B5315B" w:rsidRPr="0064737E" w:rsidRDefault="00986E4C" w:rsidP="00986E4C">
      <w:pPr>
        <w:pStyle w:val="Bullet1"/>
        <w:rPr>
          <w:lang w:val="en-GB"/>
        </w:rPr>
      </w:pPr>
      <w:r w:rsidRPr="0064737E">
        <w:rPr>
          <w:lang w:val="en-GB"/>
        </w:rPr>
        <w:t>d</w:t>
      </w:r>
      <w:r w:rsidR="00B5315B" w:rsidRPr="0064737E">
        <w:rPr>
          <w:lang w:val="en-GB"/>
        </w:rPr>
        <w:t xml:space="preserve">ecisions of the General Assembly, other than those relating to the Constitution (see </w:t>
      </w:r>
      <w:r w:rsidR="00122265" w:rsidRPr="0064737E">
        <w:rPr>
          <w:highlight w:val="yellow"/>
          <w:lang w:val="en-GB"/>
        </w:rPr>
        <w:fldChar w:fldCharType="begin"/>
      </w:r>
      <w:r w:rsidR="00122265" w:rsidRPr="0064737E">
        <w:rPr>
          <w:lang w:val="en-GB"/>
        </w:rPr>
        <w:instrText xml:space="preserve"> REF _Ref457739606 \w \h </w:instrText>
      </w:r>
      <w:r w:rsidR="00122265" w:rsidRPr="0064737E">
        <w:rPr>
          <w:highlight w:val="yellow"/>
          <w:lang w:val="en-GB"/>
        </w:rPr>
      </w:r>
      <w:r w:rsidR="00122265" w:rsidRPr="0064737E">
        <w:rPr>
          <w:highlight w:val="yellow"/>
          <w:lang w:val="en-GB"/>
        </w:rPr>
        <w:fldChar w:fldCharType="separate"/>
      </w:r>
      <w:r w:rsidR="00FC13EC">
        <w:rPr>
          <w:lang w:val="en-GB"/>
        </w:rPr>
        <w:t>Article 12</w:t>
      </w:r>
      <w:r w:rsidR="00122265" w:rsidRPr="0064737E">
        <w:rPr>
          <w:highlight w:val="yellow"/>
          <w:lang w:val="en-GB"/>
        </w:rPr>
        <w:fldChar w:fldCharType="end"/>
      </w:r>
      <w:r w:rsidR="00B5315B" w:rsidRPr="0064737E">
        <w:rPr>
          <w:lang w:val="en-GB"/>
        </w:rPr>
        <w:t>) are taken on a simple majority of the votes cast. In the event of a tie vote, the President shall have a second, and deciding, vote.</w:t>
      </w:r>
    </w:p>
    <w:p w14:paraId="3BD95DBB" w14:textId="3B1AF5EB" w:rsidR="00B5315B" w:rsidRPr="0064737E" w:rsidRDefault="00986E4C" w:rsidP="00986E4C">
      <w:pPr>
        <w:pStyle w:val="Article"/>
      </w:pPr>
      <w:r w:rsidRPr="0064737E">
        <w:t xml:space="preserve"> </w:t>
      </w:r>
      <w:bookmarkStart w:id="18" w:name="_Ref457738121"/>
      <w:bookmarkStart w:id="19" w:name="_Toc8915425"/>
      <w:r w:rsidRPr="0064737E">
        <w:t xml:space="preserve">- </w:t>
      </w:r>
      <w:r w:rsidR="00B5315B" w:rsidRPr="0064737E">
        <w:t>Council</w:t>
      </w:r>
      <w:bookmarkEnd w:id="18"/>
      <w:bookmarkEnd w:id="19"/>
    </w:p>
    <w:p w14:paraId="480D32C0" w14:textId="2BCE4B86" w:rsidR="00CB5A9A" w:rsidRDefault="00B5315B" w:rsidP="00753C9B">
      <w:pPr>
        <w:pStyle w:val="ArticleHeading2"/>
        <w:numPr>
          <w:ilvl w:val="0"/>
          <w:numId w:val="82"/>
        </w:numPr>
        <w:tabs>
          <w:tab w:val="clear" w:pos="851"/>
        </w:tabs>
        <w:ind w:left="851" w:hanging="863"/>
      </w:pPr>
      <w:bookmarkStart w:id="20" w:name="_Toc8915426"/>
      <w:r w:rsidRPr="0064737E">
        <w:t>Election of the Council</w:t>
      </w:r>
      <w:bookmarkEnd w:id="20"/>
    </w:p>
    <w:p w14:paraId="3BA8761F" w14:textId="77777777" w:rsidR="00CB5A9A" w:rsidRPr="00CB34E6" w:rsidRDefault="00CB5A9A" w:rsidP="00911311">
      <w:pPr>
        <w:pStyle w:val="Heading2separationline"/>
      </w:pPr>
    </w:p>
    <w:p w14:paraId="088A90EC" w14:textId="77777777" w:rsidR="00B5315B" w:rsidRPr="0064737E" w:rsidRDefault="00B5315B" w:rsidP="00986E4C">
      <w:pPr>
        <w:pStyle w:val="Corpsdetexte"/>
      </w:pPr>
      <w:r w:rsidRPr="0064737E">
        <w:t>IALA is administered by a Council comprising up to twenty-one elected Councillors and three non-elected Councillors as follows:</w:t>
      </w:r>
    </w:p>
    <w:p w14:paraId="46E6640F" w14:textId="77777777" w:rsidR="00B5315B" w:rsidRPr="0064737E" w:rsidRDefault="00B5315B" w:rsidP="003A32CD">
      <w:pPr>
        <w:pStyle w:val="Corpsdetexte"/>
        <w:outlineLvl w:val="0"/>
        <w:rPr>
          <w:b/>
        </w:rPr>
      </w:pPr>
      <w:r w:rsidRPr="0064737E">
        <w:rPr>
          <w:b/>
        </w:rPr>
        <w:t>Elected Councillors:</w:t>
      </w:r>
    </w:p>
    <w:p w14:paraId="0F996161" w14:textId="7CE191B5" w:rsidR="00B5315B" w:rsidRPr="0064737E" w:rsidRDefault="00B5315B" w:rsidP="00986E4C">
      <w:pPr>
        <w:pStyle w:val="Bullet1"/>
        <w:rPr>
          <w:lang w:val="en-GB"/>
        </w:rPr>
      </w:pPr>
      <w:r w:rsidRPr="0064737E">
        <w:rPr>
          <w:lang w:val="en-GB"/>
        </w:rPr>
        <w:t>the Heads of National member authorities or their representatives elected by ballot of all National members attending a General Assembly; only one National member from any country may be elected to the Council;</w:t>
      </w:r>
    </w:p>
    <w:p w14:paraId="0A39761F" w14:textId="25138ACA" w:rsidR="00B5315B" w:rsidRPr="0064737E" w:rsidRDefault="00B5315B" w:rsidP="00986E4C">
      <w:pPr>
        <w:pStyle w:val="Bullet1"/>
        <w:rPr>
          <w:lang w:val="en-GB"/>
        </w:rPr>
      </w:pPr>
      <w:r w:rsidRPr="0064737E">
        <w:rPr>
          <w:lang w:val="en-GB"/>
        </w:rPr>
        <w:t>elected Councillors shall, as far as possible, be drawn from different parts of the world with a view to achieving as widespread a representation as possible</w:t>
      </w:r>
      <w:r w:rsidR="006750C6">
        <w:rPr>
          <w:lang w:val="en-GB"/>
        </w:rPr>
        <w:t>.</w:t>
      </w:r>
    </w:p>
    <w:p w14:paraId="5975395C" w14:textId="511B2292" w:rsidR="00B5315B" w:rsidRPr="0064737E" w:rsidRDefault="00B5315B" w:rsidP="003A32CD">
      <w:pPr>
        <w:pStyle w:val="Corpsdetexte"/>
        <w:outlineLvl w:val="0"/>
        <w:rPr>
          <w:b/>
        </w:rPr>
      </w:pPr>
      <w:r w:rsidRPr="0064737E">
        <w:rPr>
          <w:b/>
        </w:rPr>
        <w:t>Non-elected Councillors</w:t>
      </w:r>
      <w:r w:rsidR="00986E4C" w:rsidRPr="0064737E">
        <w:rPr>
          <w:b/>
        </w:rPr>
        <w:t>:</w:t>
      </w:r>
    </w:p>
    <w:p w14:paraId="01265DCF" w14:textId="2FEE771E" w:rsidR="00B5315B" w:rsidRPr="0064737E" w:rsidRDefault="00B5315B" w:rsidP="00986E4C">
      <w:pPr>
        <w:pStyle w:val="Bullet1"/>
        <w:rPr>
          <w:lang w:val="en-GB"/>
        </w:rPr>
      </w:pPr>
      <w:r w:rsidRPr="0064737E">
        <w:rPr>
          <w:lang w:val="en-GB"/>
        </w:rPr>
        <w:t>the Head, from time to time, of the National Authority of the IALA Host nation or his/her representative;</w:t>
      </w:r>
    </w:p>
    <w:p w14:paraId="37E98A71" w14:textId="6A5C7DB5" w:rsidR="00B5315B" w:rsidRPr="0064737E" w:rsidRDefault="00B5315B" w:rsidP="00986E4C">
      <w:pPr>
        <w:pStyle w:val="Bullet1"/>
        <w:rPr>
          <w:lang w:val="en-GB"/>
        </w:rPr>
      </w:pPr>
      <w:r w:rsidRPr="0064737E">
        <w:rPr>
          <w:lang w:val="en-GB"/>
        </w:rPr>
        <w:t>the Head, from time to time, of the National Authority of the country wherein the next IALA Conference will be held or his/her representative;</w:t>
      </w:r>
    </w:p>
    <w:p w14:paraId="1570EC64" w14:textId="794F715A" w:rsidR="00B5315B" w:rsidRPr="0064737E" w:rsidRDefault="00B5315B" w:rsidP="00986E4C">
      <w:pPr>
        <w:pStyle w:val="Bullet1"/>
        <w:rPr>
          <w:lang w:val="en-GB"/>
        </w:rPr>
      </w:pPr>
      <w:r w:rsidRPr="0064737E">
        <w:rPr>
          <w:lang w:val="en-GB"/>
        </w:rPr>
        <w:t>the Head, from time to time, of the National Authority of the country wherein the last Conference was held or his/her representative.</w:t>
      </w:r>
    </w:p>
    <w:p w14:paraId="5C3B5FEA" w14:textId="77BC7969" w:rsidR="00B5315B" w:rsidRPr="0064737E" w:rsidRDefault="00B5315B" w:rsidP="00986E4C">
      <w:pPr>
        <w:pStyle w:val="Corpsdetexte"/>
      </w:pPr>
      <w:r w:rsidRPr="0064737E">
        <w:t>The post of Councillor is honorary.</w:t>
      </w:r>
    </w:p>
    <w:p w14:paraId="6CDB7F61" w14:textId="620CA3E2" w:rsidR="00B5315B" w:rsidRPr="0064737E" w:rsidRDefault="00B5315B" w:rsidP="00753C9B">
      <w:pPr>
        <w:pStyle w:val="ArticleHeading2"/>
        <w:numPr>
          <w:ilvl w:val="0"/>
          <w:numId w:val="82"/>
        </w:numPr>
        <w:tabs>
          <w:tab w:val="clear" w:pos="851"/>
        </w:tabs>
        <w:ind w:left="851" w:hanging="863"/>
      </w:pPr>
      <w:bookmarkStart w:id="21" w:name="_Toc8915427"/>
      <w:r w:rsidRPr="0064737E">
        <w:lastRenderedPageBreak/>
        <w:t>Duties of the Council</w:t>
      </w:r>
      <w:bookmarkEnd w:id="21"/>
    </w:p>
    <w:p w14:paraId="3926D3F2" w14:textId="77777777" w:rsidR="00986E4C" w:rsidRPr="0064737E" w:rsidRDefault="00986E4C" w:rsidP="00986E4C">
      <w:pPr>
        <w:pStyle w:val="Heading2separationline"/>
      </w:pPr>
    </w:p>
    <w:p w14:paraId="3BB2913E" w14:textId="4D08A9EB" w:rsidR="00B5315B" w:rsidRPr="0064737E" w:rsidRDefault="00B5315B" w:rsidP="00986E4C">
      <w:pPr>
        <w:pStyle w:val="Corpsdetexte"/>
      </w:pPr>
      <w:r w:rsidRPr="0064737E">
        <w:t xml:space="preserve">The Council will meet regularly and at least once a year. </w:t>
      </w:r>
      <w:r w:rsidR="00DE1127">
        <w:t xml:space="preserve"> </w:t>
      </w:r>
      <w:r w:rsidRPr="0064737E">
        <w:t>Such meetings will be convened by the President or the Vice President, or the Secretary-General, or at the request of two Councillors.</w:t>
      </w:r>
    </w:p>
    <w:p w14:paraId="1DE4384A" w14:textId="71229A04" w:rsidR="00B5315B" w:rsidRPr="0064737E" w:rsidRDefault="00B5315B" w:rsidP="00753C9B">
      <w:pPr>
        <w:pStyle w:val="ArticleHeading3"/>
        <w:numPr>
          <w:ilvl w:val="0"/>
          <w:numId w:val="83"/>
        </w:numPr>
        <w:tabs>
          <w:tab w:val="clear" w:pos="851"/>
        </w:tabs>
        <w:ind w:left="851" w:hanging="851"/>
      </w:pPr>
      <w:r w:rsidRPr="0064737E">
        <w:t>The Council upon election or, when necessary, will:</w:t>
      </w:r>
    </w:p>
    <w:p w14:paraId="57502834" w14:textId="7317DA0D" w:rsidR="00B5315B" w:rsidRPr="0064737E" w:rsidRDefault="00B5315B" w:rsidP="00C425F1">
      <w:pPr>
        <w:pStyle w:val="Bullet1"/>
        <w:rPr>
          <w:lang w:val="en-GB"/>
        </w:rPr>
      </w:pPr>
      <w:r w:rsidRPr="0064737E">
        <w:rPr>
          <w:lang w:val="en-GB"/>
        </w:rPr>
        <w:t xml:space="preserve">from among its members elect a President and a Vice President on a personal basis. </w:t>
      </w:r>
      <w:r w:rsidR="00BC740F">
        <w:rPr>
          <w:lang w:val="en-GB"/>
        </w:rPr>
        <w:t xml:space="preserve"> </w:t>
      </w:r>
      <w:r w:rsidRPr="0064737E">
        <w:rPr>
          <w:lang w:val="en-GB"/>
        </w:rPr>
        <w:t>The President and the Vice President shall not hold their office for longer t</w:t>
      </w:r>
      <w:r w:rsidR="004C3E35">
        <w:rPr>
          <w:lang w:val="en-GB"/>
        </w:rPr>
        <w:t>han the term of Council</w:t>
      </w:r>
      <w:r w:rsidRPr="0064737E">
        <w:rPr>
          <w:lang w:val="en-GB"/>
        </w:rPr>
        <w:t>;</w:t>
      </w:r>
    </w:p>
    <w:p w14:paraId="39232B02" w14:textId="50870D8F" w:rsidR="00B5315B" w:rsidRPr="0064737E" w:rsidRDefault="00B5315B" w:rsidP="00C425F1">
      <w:pPr>
        <w:pStyle w:val="Bullet1"/>
        <w:rPr>
          <w:lang w:val="en-GB"/>
        </w:rPr>
      </w:pPr>
      <w:r w:rsidRPr="0064737E">
        <w:rPr>
          <w:lang w:val="en-GB"/>
        </w:rPr>
        <w:t>from among its members elect a Finance and Audit Committee, comprising at least three persons, to assist the Council as necessary and elect a Committee member</w:t>
      </w:r>
      <w:r w:rsidR="00DE1127">
        <w:rPr>
          <w:lang w:val="en-GB"/>
        </w:rPr>
        <w:t xml:space="preserve"> as Treasurer and Chairman;</w:t>
      </w:r>
    </w:p>
    <w:p w14:paraId="48AA3736" w14:textId="044327C7" w:rsidR="00B5315B" w:rsidRPr="0064737E" w:rsidRDefault="00B5315B" w:rsidP="00B5315B">
      <w:pPr>
        <w:pStyle w:val="Bullet1"/>
        <w:rPr>
          <w:lang w:val="en-GB"/>
        </w:rPr>
      </w:pPr>
      <w:r w:rsidRPr="0064737E">
        <w:rPr>
          <w:lang w:val="en-GB"/>
        </w:rPr>
        <w:t xml:space="preserve">appoint Chair and Vice-Chair of each Committee </w:t>
      </w:r>
      <w:r w:rsidR="004C3E35">
        <w:rPr>
          <w:lang w:val="en-GB"/>
        </w:rPr>
        <w:t>for the term between regular General Assemblies</w:t>
      </w:r>
      <w:r w:rsidRPr="0064737E">
        <w:rPr>
          <w:lang w:val="en-GB"/>
        </w:rPr>
        <w:t>.</w:t>
      </w:r>
    </w:p>
    <w:p w14:paraId="4514FE97" w14:textId="3160663F" w:rsidR="00B5315B" w:rsidRPr="0064737E" w:rsidRDefault="00B5315B" w:rsidP="00753C9B">
      <w:pPr>
        <w:pStyle w:val="ArticleHeading3"/>
        <w:numPr>
          <w:ilvl w:val="0"/>
          <w:numId w:val="83"/>
        </w:numPr>
        <w:tabs>
          <w:tab w:val="clear" w:pos="851"/>
        </w:tabs>
        <w:ind w:left="851" w:hanging="851"/>
      </w:pPr>
      <w:bookmarkStart w:id="22" w:name="_Ref457819410"/>
      <w:r w:rsidRPr="0064737E">
        <w:t>Appointment of the Secretary-General</w:t>
      </w:r>
      <w:bookmarkEnd w:id="22"/>
    </w:p>
    <w:p w14:paraId="5177B6E1" w14:textId="038CCD70" w:rsidR="00B5315B" w:rsidRPr="0064737E" w:rsidRDefault="00B5315B" w:rsidP="00C425F1">
      <w:pPr>
        <w:pStyle w:val="Corpsdetexte"/>
      </w:pPr>
      <w:r w:rsidRPr="0064737E">
        <w:t xml:space="preserve">The Council </w:t>
      </w:r>
      <w:r w:rsidR="005E7550">
        <w:t>shall</w:t>
      </w:r>
      <w:r w:rsidRPr="0064737E">
        <w:t xml:space="preserve"> appoint a Secretary-General to act as legal representative and Chief Executive of IALA. </w:t>
      </w:r>
      <w:r w:rsidR="00C425F1" w:rsidRPr="0064737E">
        <w:t xml:space="preserve"> </w:t>
      </w:r>
      <w:r w:rsidRPr="0064737E">
        <w:t xml:space="preserve">The Secretary-General’s powers and responsibilities and his terms and conditions of employment will be decided by the Council. </w:t>
      </w:r>
      <w:r w:rsidR="00C425F1" w:rsidRPr="0064737E">
        <w:t xml:space="preserve"> </w:t>
      </w:r>
      <w:r w:rsidRPr="0064737E">
        <w:t>The Secretary-General will be assisted in his tasks by a Permanent Secretariat.</w:t>
      </w:r>
    </w:p>
    <w:p w14:paraId="76B804A9" w14:textId="5A3F51C2" w:rsidR="00B5315B" w:rsidRPr="0064737E" w:rsidRDefault="00B5315B" w:rsidP="00753C9B">
      <w:pPr>
        <w:pStyle w:val="ArticleHeading3"/>
        <w:numPr>
          <w:ilvl w:val="0"/>
          <w:numId w:val="83"/>
        </w:numPr>
        <w:tabs>
          <w:tab w:val="clear" w:pos="851"/>
        </w:tabs>
        <w:ind w:left="851" w:hanging="851"/>
      </w:pPr>
      <w:bookmarkStart w:id="23" w:name="_Ref457818933"/>
      <w:r w:rsidRPr="0064737E">
        <w:t>Functions of the Council:</w:t>
      </w:r>
      <w:bookmarkEnd w:id="23"/>
    </w:p>
    <w:p w14:paraId="0C97C86D" w14:textId="77777777" w:rsidR="00B5315B" w:rsidRPr="0064737E" w:rsidRDefault="00B5315B" w:rsidP="00C425F1">
      <w:pPr>
        <w:pStyle w:val="Corpsdetexte"/>
      </w:pPr>
      <w:r w:rsidRPr="0064737E">
        <w:t>The Council, among other things:</w:t>
      </w:r>
    </w:p>
    <w:p w14:paraId="35F0A8FB" w14:textId="349C34DE" w:rsidR="00B5315B" w:rsidRPr="0064737E" w:rsidRDefault="00B5315B" w:rsidP="00C425F1">
      <w:pPr>
        <w:pStyle w:val="Bullet1"/>
        <w:rPr>
          <w:lang w:val="en-GB"/>
        </w:rPr>
      </w:pPr>
      <w:r w:rsidRPr="0064737E">
        <w:rPr>
          <w:lang w:val="en-GB"/>
        </w:rPr>
        <w:t>implements the overall policy of IALA as defined by its aims or by the General Assembly;</w:t>
      </w:r>
    </w:p>
    <w:p w14:paraId="6C8F858A" w14:textId="67A4F84C" w:rsidR="00B5315B" w:rsidRPr="0064737E" w:rsidRDefault="00B5315B" w:rsidP="00C425F1">
      <w:pPr>
        <w:pStyle w:val="Bullet1"/>
        <w:rPr>
          <w:lang w:val="en-GB"/>
        </w:rPr>
      </w:pPr>
      <w:r w:rsidRPr="0064737E">
        <w:rPr>
          <w:lang w:val="en-GB"/>
        </w:rPr>
        <w:t>decides membership matters;</w:t>
      </w:r>
    </w:p>
    <w:p w14:paraId="5902EF99" w14:textId="73248FF7" w:rsidR="00B5315B" w:rsidRPr="0064737E" w:rsidRDefault="00B5315B" w:rsidP="00C425F1">
      <w:pPr>
        <w:pStyle w:val="Bullet1"/>
        <w:rPr>
          <w:lang w:val="en-GB"/>
        </w:rPr>
      </w:pPr>
      <w:r w:rsidRPr="0064737E">
        <w:rPr>
          <w:lang w:val="en-GB"/>
        </w:rPr>
        <w:t>establishes committees relevant and/or facilitates other such bodies as may be appropri</w:t>
      </w:r>
      <w:r w:rsidR="001A473C">
        <w:rPr>
          <w:lang w:val="en-GB"/>
        </w:rPr>
        <w:t>ate and their term</w:t>
      </w:r>
      <w:r w:rsidR="006750C6">
        <w:rPr>
          <w:lang w:val="en-GB"/>
        </w:rPr>
        <w:t>s</w:t>
      </w:r>
      <w:r w:rsidR="001A473C">
        <w:rPr>
          <w:lang w:val="en-GB"/>
        </w:rPr>
        <w:t xml:space="preserve"> of reference;</w:t>
      </w:r>
    </w:p>
    <w:p w14:paraId="60AEB325" w14:textId="1C934F89" w:rsidR="00B5315B" w:rsidRPr="0064737E" w:rsidRDefault="001A473C" w:rsidP="001A473C">
      <w:pPr>
        <w:pStyle w:val="Bullet1"/>
        <w:rPr>
          <w:lang w:val="en-GB"/>
        </w:rPr>
      </w:pPr>
      <w:r w:rsidRPr="001A473C">
        <w:rPr>
          <w:lang w:val="en-GB"/>
        </w:rPr>
        <w:t>determines General Regulations and Financial Regulations;</w:t>
      </w:r>
    </w:p>
    <w:p w14:paraId="291B883B" w14:textId="6ED45476" w:rsidR="00B5315B" w:rsidRPr="0064737E" w:rsidRDefault="00B5315B" w:rsidP="00C425F1">
      <w:pPr>
        <w:pStyle w:val="Bullet1"/>
        <w:rPr>
          <w:lang w:val="en-GB"/>
        </w:rPr>
      </w:pPr>
      <w:r w:rsidRPr="0064737E">
        <w:rPr>
          <w:lang w:val="en-GB"/>
        </w:rPr>
        <w:t>approves recommendations, guidelines, manuals and other appropriate papers;</w:t>
      </w:r>
    </w:p>
    <w:p w14:paraId="20460798" w14:textId="09F1B584" w:rsidR="00B5315B" w:rsidRPr="0064737E" w:rsidRDefault="00B5315B" w:rsidP="00C425F1">
      <w:pPr>
        <w:pStyle w:val="Bullet1"/>
        <w:rPr>
          <w:lang w:val="en-GB"/>
        </w:rPr>
      </w:pPr>
      <w:r w:rsidRPr="0064737E">
        <w:rPr>
          <w:lang w:val="en-GB"/>
        </w:rPr>
        <w:t>appro</w:t>
      </w:r>
      <w:r w:rsidR="001A473C">
        <w:rPr>
          <w:lang w:val="en-GB"/>
        </w:rPr>
        <w:t>ves submissions to other organiz</w:t>
      </w:r>
      <w:r w:rsidRPr="0064737E">
        <w:rPr>
          <w:lang w:val="en-GB"/>
        </w:rPr>
        <w:t>ations;</w:t>
      </w:r>
    </w:p>
    <w:p w14:paraId="399E02A0" w14:textId="04BF1759" w:rsidR="00B5315B" w:rsidRPr="0064737E" w:rsidRDefault="00B5315B" w:rsidP="00C425F1">
      <w:pPr>
        <w:pStyle w:val="Bullet1"/>
        <w:rPr>
          <w:lang w:val="en-GB"/>
        </w:rPr>
      </w:pPr>
      <w:r w:rsidRPr="0064737E">
        <w:rPr>
          <w:lang w:val="en-GB"/>
        </w:rPr>
        <w:t>decides the venue and the year of</w:t>
      </w:r>
      <w:r w:rsidR="004817DC">
        <w:rPr>
          <w:lang w:val="en-GB"/>
        </w:rPr>
        <w:t xml:space="preserve"> the next IALA Conferences and S</w:t>
      </w:r>
      <w:r w:rsidRPr="0064737E">
        <w:rPr>
          <w:lang w:val="en-GB"/>
        </w:rPr>
        <w:t>ymposia;</w:t>
      </w:r>
    </w:p>
    <w:p w14:paraId="7DD774A3" w14:textId="60E3A151" w:rsidR="00B5315B" w:rsidRPr="0064737E" w:rsidRDefault="00B5315B" w:rsidP="00C425F1">
      <w:pPr>
        <w:pStyle w:val="Bullet1"/>
        <w:rPr>
          <w:lang w:val="en-GB"/>
        </w:rPr>
      </w:pPr>
      <w:r w:rsidRPr="0064737E">
        <w:rPr>
          <w:lang w:val="en-GB"/>
        </w:rPr>
        <w:t>establishes rules for participation in IALA Conferences and Symposia;</w:t>
      </w:r>
    </w:p>
    <w:p w14:paraId="4DA27A1D" w14:textId="17B08129" w:rsidR="00B5315B" w:rsidRPr="0064737E" w:rsidRDefault="00B5315B" w:rsidP="00C425F1">
      <w:pPr>
        <w:pStyle w:val="Bullet1"/>
        <w:rPr>
          <w:lang w:val="en-GB"/>
        </w:rPr>
      </w:pPr>
      <w:r w:rsidRPr="0064737E">
        <w:rPr>
          <w:lang w:val="en-GB"/>
        </w:rPr>
        <w:t>convenes General Assemblies;</w:t>
      </w:r>
    </w:p>
    <w:p w14:paraId="6D338FC3" w14:textId="6957C87A" w:rsidR="00B5315B" w:rsidRPr="0064737E" w:rsidRDefault="00B5315B" w:rsidP="00C425F1">
      <w:pPr>
        <w:pStyle w:val="Bullet1"/>
        <w:rPr>
          <w:lang w:val="en-GB"/>
        </w:rPr>
      </w:pPr>
      <w:r w:rsidRPr="0064737E">
        <w:rPr>
          <w:lang w:val="en-GB"/>
        </w:rPr>
        <w:t>approves the annual budget and accounts;</w:t>
      </w:r>
    </w:p>
    <w:p w14:paraId="6E1F14E3" w14:textId="67B2CE34" w:rsidR="00B5315B" w:rsidRPr="0064737E" w:rsidRDefault="00B5315B" w:rsidP="00C425F1">
      <w:pPr>
        <w:pStyle w:val="Bullet1"/>
        <w:rPr>
          <w:lang w:val="en-GB"/>
        </w:rPr>
      </w:pPr>
      <w:r w:rsidRPr="0064737E">
        <w:rPr>
          <w:lang w:val="en-GB"/>
        </w:rPr>
        <w:t>determines the rate of contributions;</w:t>
      </w:r>
    </w:p>
    <w:p w14:paraId="39713BC8" w14:textId="519D9195" w:rsidR="00B5315B" w:rsidRPr="0064737E" w:rsidRDefault="00B5315B" w:rsidP="00C425F1">
      <w:pPr>
        <w:pStyle w:val="Bullet1"/>
        <w:rPr>
          <w:lang w:val="en-GB"/>
        </w:rPr>
      </w:pPr>
      <w:r w:rsidRPr="0064737E">
        <w:rPr>
          <w:lang w:val="en-GB"/>
        </w:rPr>
        <w:t>decides upon the location of the Headquarters and registered office of IALA;</w:t>
      </w:r>
    </w:p>
    <w:p w14:paraId="480F301D" w14:textId="24E6E22A" w:rsidR="00B5315B" w:rsidRPr="0064737E" w:rsidRDefault="00B5315B" w:rsidP="00C425F1">
      <w:pPr>
        <w:pStyle w:val="Bullet1"/>
        <w:rPr>
          <w:lang w:val="en-GB"/>
        </w:rPr>
      </w:pPr>
      <w:r w:rsidRPr="0064737E">
        <w:rPr>
          <w:lang w:val="en-GB"/>
        </w:rPr>
        <w:t xml:space="preserve">may authorise the purchase, sale, renting or letting of property and the granting and obtaining of loans </w:t>
      </w:r>
      <w:proofErr w:type="gramStart"/>
      <w:r w:rsidRPr="0064737E">
        <w:rPr>
          <w:lang w:val="en-GB"/>
        </w:rPr>
        <w:t>whether or not</w:t>
      </w:r>
      <w:proofErr w:type="gramEnd"/>
      <w:r w:rsidRPr="0064737E">
        <w:rPr>
          <w:lang w:val="en-GB"/>
        </w:rPr>
        <w:t xml:space="preserve"> secured by mortgage, required for the running of the association;</w:t>
      </w:r>
    </w:p>
    <w:p w14:paraId="09B594D1" w14:textId="487F215A" w:rsidR="00B5315B" w:rsidRPr="0064737E" w:rsidRDefault="00B5315B" w:rsidP="00C425F1">
      <w:pPr>
        <w:pStyle w:val="Bullet1"/>
        <w:rPr>
          <w:lang w:val="en-GB"/>
        </w:rPr>
      </w:pPr>
      <w:r w:rsidRPr="0064737E">
        <w:rPr>
          <w:lang w:val="en-GB"/>
        </w:rPr>
        <w:t>may grant any power of attorney as required.</w:t>
      </w:r>
    </w:p>
    <w:p w14:paraId="1C290C0B" w14:textId="64838E23" w:rsidR="00B5315B" w:rsidRPr="0064737E" w:rsidRDefault="00B5315B" w:rsidP="00753C9B">
      <w:pPr>
        <w:pStyle w:val="ArticleHeading2"/>
        <w:numPr>
          <w:ilvl w:val="0"/>
          <w:numId w:val="82"/>
        </w:numPr>
        <w:tabs>
          <w:tab w:val="clear" w:pos="851"/>
        </w:tabs>
        <w:ind w:left="851" w:hanging="863"/>
      </w:pPr>
      <w:bookmarkStart w:id="24" w:name="_Toc8915428"/>
      <w:r w:rsidRPr="0064737E">
        <w:t>Council meetings</w:t>
      </w:r>
      <w:bookmarkEnd w:id="24"/>
    </w:p>
    <w:p w14:paraId="48FB6513" w14:textId="77777777" w:rsidR="00C425F1" w:rsidRPr="0064737E" w:rsidRDefault="00C425F1" w:rsidP="00C425F1">
      <w:pPr>
        <w:pStyle w:val="Heading2separationline"/>
      </w:pPr>
    </w:p>
    <w:p w14:paraId="6DBFB2C6" w14:textId="546FD72A" w:rsidR="00B5315B" w:rsidRPr="0064737E" w:rsidRDefault="00B5315B" w:rsidP="00C425F1">
      <w:pPr>
        <w:pStyle w:val="Corpsdetexte"/>
      </w:pPr>
      <w:r w:rsidRPr="0064737E">
        <w:t xml:space="preserve">A Council meeting </w:t>
      </w:r>
      <w:r w:rsidR="004817DC" w:rsidRPr="004817DC">
        <w:t xml:space="preserve">shall ordinarily </w:t>
      </w:r>
      <w:r w:rsidR="004817DC">
        <w:t xml:space="preserve">only </w:t>
      </w:r>
      <w:r w:rsidRPr="0064737E">
        <w:t>be held when at least the President or the Vice President and one member of the Finance and Audit Committee are present.</w:t>
      </w:r>
    </w:p>
    <w:p w14:paraId="2D864146" w14:textId="77777777" w:rsidR="00493048" w:rsidRDefault="00493048">
      <w:pPr>
        <w:spacing w:after="200" w:line="276" w:lineRule="auto"/>
        <w:rPr>
          <w:rFonts w:asciiTheme="majorHAnsi" w:eastAsiaTheme="majorEastAsia" w:hAnsiTheme="majorHAnsi" w:cstheme="majorBidi"/>
          <w:b/>
          <w:bCs/>
          <w:caps/>
          <w:color w:val="407EC9"/>
          <w:sz w:val="24"/>
          <w:szCs w:val="24"/>
          <w:lang w:val="en-GB"/>
        </w:rPr>
      </w:pPr>
      <w:bookmarkStart w:id="25" w:name="_Ref457819160"/>
      <w:r>
        <w:br w:type="page"/>
      </w:r>
    </w:p>
    <w:p w14:paraId="08B7C77C" w14:textId="27AB1BBB" w:rsidR="00B5315B" w:rsidRPr="0064737E" w:rsidRDefault="00B5315B" w:rsidP="00753C9B">
      <w:pPr>
        <w:pStyle w:val="ArticleHeading2"/>
        <w:numPr>
          <w:ilvl w:val="0"/>
          <w:numId w:val="82"/>
        </w:numPr>
        <w:tabs>
          <w:tab w:val="clear" w:pos="851"/>
        </w:tabs>
        <w:ind w:left="851" w:hanging="863"/>
      </w:pPr>
      <w:bookmarkStart w:id="26" w:name="_Toc8915429"/>
      <w:r w:rsidRPr="0064737E">
        <w:lastRenderedPageBreak/>
        <w:t>Voting procedures</w:t>
      </w:r>
      <w:bookmarkEnd w:id="25"/>
      <w:bookmarkEnd w:id="26"/>
    </w:p>
    <w:p w14:paraId="76C0C474" w14:textId="77777777" w:rsidR="00C425F1" w:rsidRPr="0064737E" w:rsidRDefault="00C425F1" w:rsidP="00C425F1">
      <w:pPr>
        <w:pStyle w:val="Heading2separationline"/>
      </w:pPr>
    </w:p>
    <w:p w14:paraId="0D6C8FDB" w14:textId="3EE36091" w:rsidR="00B5315B" w:rsidRPr="0064737E" w:rsidRDefault="00B5315B" w:rsidP="00C425F1">
      <w:pPr>
        <w:pStyle w:val="Corpsdetexte"/>
      </w:pPr>
      <w:r w:rsidRPr="0064737E">
        <w:t xml:space="preserve">A Council decision can be made by a simple majority of those present at the meeting, subject to a minimum of seven votes being recorded in its favour. </w:t>
      </w:r>
      <w:r w:rsidR="00C425F1" w:rsidRPr="0064737E">
        <w:t xml:space="preserve"> </w:t>
      </w:r>
      <w:r w:rsidRPr="0064737E">
        <w:t>No Councillor may have more than one vote.</w:t>
      </w:r>
      <w:r w:rsidR="00C425F1" w:rsidRPr="0064737E">
        <w:t xml:space="preserve"> </w:t>
      </w:r>
      <w:r w:rsidRPr="0064737E">
        <w:t xml:space="preserve"> In case of a tie vote, the President will have a second, and deciding, vote.</w:t>
      </w:r>
    </w:p>
    <w:p w14:paraId="18D773B1" w14:textId="77777777" w:rsidR="00B5315B" w:rsidRPr="0064737E" w:rsidRDefault="00B5315B" w:rsidP="00C425F1">
      <w:pPr>
        <w:pStyle w:val="Corpsdetexte"/>
      </w:pPr>
      <w:r w:rsidRPr="0064737E">
        <w:t>The President or the Vice President may decide to carry out a postal or electronic vote among the Councillors.</w:t>
      </w:r>
    </w:p>
    <w:p w14:paraId="76B821A4" w14:textId="50900943" w:rsidR="00B5315B" w:rsidRPr="0064737E" w:rsidRDefault="00C425F1" w:rsidP="00C425F1">
      <w:pPr>
        <w:pStyle w:val="Article"/>
      </w:pPr>
      <w:r w:rsidRPr="0064737E">
        <w:t xml:space="preserve"> </w:t>
      </w:r>
      <w:bookmarkStart w:id="27" w:name="_Toc8915430"/>
      <w:r w:rsidRPr="0064737E">
        <w:t xml:space="preserve">- </w:t>
      </w:r>
      <w:r w:rsidR="00B5315B" w:rsidRPr="0064737E">
        <w:t>Committees</w:t>
      </w:r>
      <w:bookmarkEnd w:id="27"/>
    </w:p>
    <w:p w14:paraId="505E882A" w14:textId="39DFF04C" w:rsidR="00B5315B" w:rsidRPr="0064737E" w:rsidRDefault="00B5315B" w:rsidP="00C425F1">
      <w:pPr>
        <w:pStyle w:val="Corpsdetexte"/>
      </w:pPr>
      <w:r w:rsidRPr="0064737E">
        <w:t xml:space="preserve">Committees are established by the Council to study matters relevant to the aim of IALA with the objective of preparing standards, recommendations, guidelines and manuals for IALA members </w:t>
      </w:r>
      <w:r w:rsidR="004817DC">
        <w:t>and submissions to other organiz</w:t>
      </w:r>
      <w:r w:rsidRPr="0064737E">
        <w:t xml:space="preserve">ations. </w:t>
      </w:r>
    </w:p>
    <w:p w14:paraId="27E9C9D0" w14:textId="47311418" w:rsidR="00B5315B" w:rsidRPr="0064737E" w:rsidRDefault="00B5315B" w:rsidP="00C425F1">
      <w:pPr>
        <w:pStyle w:val="Corpsdetexte"/>
      </w:pPr>
      <w:r w:rsidRPr="0064737E">
        <w:t xml:space="preserve">Committees will work under the rules stated in the </w:t>
      </w:r>
      <w:r w:rsidR="004817DC">
        <w:t>General Regulations</w:t>
      </w:r>
      <w:r w:rsidRPr="0064737E">
        <w:t>.</w:t>
      </w:r>
    </w:p>
    <w:p w14:paraId="37B77F0A" w14:textId="19FBFCD2" w:rsidR="00B5315B" w:rsidRPr="0064737E" w:rsidRDefault="00C425F1" w:rsidP="00C425F1">
      <w:pPr>
        <w:pStyle w:val="Article"/>
      </w:pPr>
      <w:r w:rsidRPr="0064737E">
        <w:t xml:space="preserve"> </w:t>
      </w:r>
      <w:bookmarkStart w:id="28" w:name="_Toc8915431"/>
      <w:r w:rsidRPr="0064737E">
        <w:t xml:space="preserve">- </w:t>
      </w:r>
      <w:r w:rsidR="00B5315B" w:rsidRPr="0064737E">
        <w:t>Conferences and Exhibitions</w:t>
      </w:r>
      <w:bookmarkEnd w:id="28"/>
    </w:p>
    <w:p w14:paraId="0AC84F77" w14:textId="77777777" w:rsidR="00B5315B" w:rsidRPr="0064737E" w:rsidRDefault="00B5315B" w:rsidP="00C425F1">
      <w:pPr>
        <w:pStyle w:val="Corpsdetexte"/>
      </w:pPr>
      <w:r w:rsidRPr="0064737E">
        <w:t>All categories of IALA members are entitled to be represented at an IALA Conference.</w:t>
      </w:r>
    </w:p>
    <w:p w14:paraId="419D5136" w14:textId="77777777" w:rsidR="00B5315B" w:rsidRPr="0064737E" w:rsidRDefault="00B5315B" w:rsidP="00C425F1">
      <w:pPr>
        <w:pStyle w:val="Corpsdetexte"/>
      </w:pPr>
      <w:r w:rsidRPr="0064737E">
        <w:t>Non-members may only participate in an IALA Conference with the approval of the Council.</w:t>
      </w:r>
    </w:p>
    <w:p w14:paraId="4B415B4F" w14:textId="1D9ED00D" w:rsidR="00B5315B" w:rsidRPr="0064737E" w:rsidRDefault="00B5315B" w:rsidP="00C425F1">
      <w:pPr>
        <w:pStyle w:val="Corpsdetexte"/>
      </w:pPr>
      <w:r w:rsidRPr="0064737E">
        <w:t xml:space="preserve">An exhibition of </w:t>
      </w:r>
      <w:r w:rsidR="00212DE4">
        <w:t>Marine A</w:t>
      </w:r>
      <w:r w:rsidRPr="0064737E">
        <w:t xml:space="preserve">ids to </w:t>
      </w:r>
      <w:r w:rsidR="00212DE4">
        <w:t>N</w:t>
      </w:r>
      <w:r w:rsidRPr="0064737E">
        <w:t xml:space="preserve">avigation equipment will be organised during the Conference period. </w:t>
      </w:r>
      <w:r w:rsidR="00C425F1" w:rsidRPr="0064737E">
        <w:t xml:space="preserve"> </w:t>
      </w:r>
      <w:r w:rsidRPr="0064737E">
        <w:t>Only IALA Industrial members who have paid the equivalent of the contributions for the two years immediately prior to the year of the Conference plus the year of the conference will have the right to exhibit their equipment.</w:t>
      </w:r>
    </w:p>
    <w:p w14:paraId="487029B8" w14:textId="43C2C277" w:rsidR="00B5315B" w:rsidRPr="0064737E" w:rsidRDefault="00C425F1" w:rsidP="00C425F1">
      <w:pPr>
        <w:pStyle w:val="Article"/>
      </w:pPr>
      <w:r w:rsidRPr="0064737E">
        <w:t xml:space="preserve"> </w:t>
      </w:r>
      <w:bookmarkStart w:id="29" w:name="_Toc8915432"/>
      <w:r w:rsidRPr="0064737E">
        <w:t xml:space="preserve">- </w:t>
      </w:r>
      <w:r w:rsidR="00B5315B" w:rsidRPr="0064737E">
        <w:t>Funding</w:t>
      </w:r>
      <w:bookmarkEnd w:id="29"/>
    </w:p>
    <w:p w14:paraId="3F55CB2F" w14:textId="77777777" w:rsidR="00B5315B" w:rsidRPr="0064737E" w:rsidRDefault="00B5315B" w:rsidP="00C425F1">
      <w:pPr>
        <w:pStyle w:val="Corpsdetexte"/>
      </w:pPr>
      <w:r w:rsidRPr="0064737E">
        <w:t>IALA shall be funded from contributions, grants and gifts as generally permitted by law.</w:t>
      </w:r>
    </w:p>
    <w:p w14:paraId="11277D92" w14:textId="187E2384" w:rsidR="00B5315B" w:rsidRPr="0064737E" w:rsidRDefault="00C425F1" w:rsidP="00C425F1">
      <w:pPr>
        <w:pStyle w:val="Article"/>
      </w:pPr>
      <w:r w:rsidRPr="0064737E">
        <w:t xml:space="preserve"> </w:t>
      </w:r>
      <w:bookmarkStart w:id="30" w:name="_Ref457739606"/>
      <w:bookmarkStart w:id="31" w:name="_Toc8915433"/>
      <w:r w:rsidRPr="0064737E">
        <w:t xml:space="preserve">- </w:t>
      </w:r>
      <w:r w:rsidR="00B5315B" w:rsidRPr="0064737E">
        <w:t>Changes to the Constitution</w:t>
      </w:r>
      <w:bookmarkEnd w:id="30"/>
      <w:bookmarkEnd w:id="31"/>
    </w:p>
    <w:p w14:paraId="7B9C1AFE" w14:textId="27982401" w:rsidR="00B5315B" w:rsidRPr="0064737E" w:rsidRDefault="00B5315B" w:rsidP="00122265">
      <w:pPr>
        <w:pStyle w:val="Corpsdetexte"/>
      </w:pPr>
      <w:r w:rsidRPr="0064737E">
        <w:t xml:space="preserve">Alterations to the Constitution can normally only be made by a two-thirds majority of National members attending a General Assembly. </w:t>
      </w:r>
      <w:r w:rsidR="00C425F1" w:rsidRPr="0064737E">
        <w:t xml:space="preserve"> </w:t>
      </w:r>
      <w:r w:rsidRPr="0064737E">
        <w:t xml:space="preserve">The Council can decide as an emergency measure to carry out a postal or electronic vote. </w:t>
      </w:r>
      <w:r w:rsidR="00C425F1" w:rsidRPr="0064737E">
        <w:t xml:space="preserve"> </w:t>
      </w:r>
      <w:r w:rsidRPr="0064737E">
        <w:t>Alterations to the Constitution by this method require a two-thirds majority of National members taking part in the vote.</w:t>
      </w:r>
    </w:p>
    <w:p w14:paraId="3A2503B0" w14:textId="72226042" w:rsidR="00B5315B" w:rsidRPr="0064737E" w:rsidRDefault="00C425F1" w:rsidP="00C425F1">
      <w:pPr>
        <w:pStyle w:val="Article"/>
      </w:pPr>
      <w:r w:rsidRPr="0064737E">
        <w:t xml:space="preserve"> </w:t>
      </w:r>
      <w:bookmarkStart w:id="32" w:name="_Ref457751018"/>
      <w:bookmarkStart w:id="33" w:name="_Toc8915434"/>
      <w:r w:rsidRPr="0064737E">
        <w:t xml:space="preserve">- </w:t>
      </w:r>
      <w:r w:rsidR="00B5315B" w:rsidRPr="0064737E">
        <w:t>Duration and Termination</w:t>
      </w:r>
      <w:bookmarkEnd w:id="32"/>
      <w:bookmarkEnd w:id="33"/>
    </w:p>
    <w:p w14:paraId="02858FB3" w14:textId="77777777" w:rsidR="00B5315B" w:rsidRPr="0064737E" w:rsidRDefault="00B5315B" w:rsidP="00C425F1">
      <w:pPr>
        <w:pStyle w:val="Corpsdetexte"/>
      </w:pPr>
      <w:r w:rsidRPr="0064737E">
        <w:t>The duration of IALA is unlimited.</w:t>
      </w:r>
    </w:p>
    <w:p w14:paraId="1F5C9E2F" w14:textId="7ED4E987" w:rsidR="00B5315B" w:rsidRPr="0064737E" w:rsidRDefault="00B5315B" w:rsidP="00C425F1">
      <w:pPr>
        <w:pStyle w:val="Corpsdetexte"/>
      </w:pPr>
      <w:r w:rsidRPr="0064737E">
        <w:t xml:space="preserve">Except as noted below, the termination of IALA can be decided upon under the same conditions as required for the alterations to the Constitution. On termination, the Council is responsible for the winding up of IALA and distribution of assets to charitable or technical organisations connected with </w:t>
      </w:r>
      <w:r w:rsidR="00EF435C">
        <w:t>M</w:t>
      </w:r>
      <w:r w:rsidRPr="0064737E">
        <w:t xml:space="preserve">arine </w:t>
      </w:r>
      <w:r w:rsidR="00EF435C">
        <w:t>A</w:t>
      </w:r>
      <w:r w:rsidRPr="0064737E">
        <w:t xml:space="preserve">ids to </w:t>
      </w:r>
      <w:r w:rsidR="00EF435C">
        <w:t>N</w:t>
      </w:r>
      <w:r w:rsidRPr="0064737E">
        <w:t>avigation.</w:t>
      </w:r>
    </w:p>
    <w:p w14:paraId="430AF972" w14:textId="35F8F108" w:rsidR="00B5315B" w:rsidRPr="0064737E" w:rsidRDefault="00B5315B" w:rsidP="00C425F1">
      <w:pPr>
        <w:pStyle w:val="Corpsdetexte"/>
      </w:pPr>
      <w:r w:rsidRPr="0064737E">
        <w:t xml:space="preserve">In the event of IALA being constituted as an international organization based on an international agreement </w:t>
      </w:r>
      <w:r w:rsidR="00EF435C">
        <w:t xml:space="preserve">the </w:t>
      </w:r>
      <w:r w:rsidRPr="0064737E">
        <w:t xml:space="preserve">Council must arrange for the winding up of IALA and the formal transfer of ownership of all assets free of charge and without reservation into the possession of the organization constituted according to the international agreement. </w:t>
      </w:r>
      <w:r w:rsidR="00DE1127">
        <w:t xml:space="preserve"> </w:t>
      </w:r>
      <w:r w:rsidRPr="0064737E">
        <w:t>This Constitution will terminate without further action when the formalities for termination required by French law commenced by the Council are complete.</w:t>
      </w:r>
    </w:p>
    <w:p w14:paraId="1CD0FA60" w14:textId="77777777" w:rsidR="00C425F1" w:rsidRPr="0064737E" w:rsidRDefault="00C425F1" w:rsidP="00C425F1">
      <w:pPr>
        <w:pStyle w:val="Corpsdetexte"/>
      </w:pPr>
    </w:p>
    <w:p w14:paraId="38F7AB36" w14:textId="77777777" w:rsidR="00C425F1" w:rsidRPr="0064737E" w:rsidRDefault="00C425F1" w:rsidP="00C425F1">
      <w:pPr>
        <w:pStyle w:val="Corpsdetexte"/>
        <w:sectPr w:rsidR="00C425F1" w:rsidRPr="0064737E" w:rsidSect="00012552">
          <w:headerReference w:type="even" r:id="rId18"/>
          <w:headerReference w:type="default" r:id="rId19"/>
          <w:footerReference w:type="default" r:id="rId20"/>
          <w:headerReference w:type="first" r:id="rId21"/>
          <w:pgSz w:w="11907" w:h="16840" w:code="9"/>
          <w:pgMar w:top="1134" w:right="1134" w:bottom="1134" w:left="1134" w:header="720" w:footer="720" w:gutter="0"/>
          <w:cols w:space="720"/>
          <w:docGrid w:linePitch="360"/>
        </w:sectPr>
      </w:pPr>
    </w:p>
    <w:p w14:paraId="20517198" w14:textId="77777777" w:rsidR="00C425F1" w:rsidRPr="0064737E" w:rsidRDefault="00C425F1" w:rsidP="00C425F1">
      <w:pPr>
        <w:ind w:right="521"/>
        <w:jc w:val="center"/>
        <w:rPr>
          <w:rFonts w:ascii="Calibri" w:hAnsi="Calibri"/>
          <w:b/>
          <w:sz w:val="24"/>
          <w:szCs w:val="24"/>
          <w:lang w:val="en-GB"/>
        </w:rPr>
      </w:pPr>
    </w:p>
    <w:p w14:paraId="6F7F952E" w14:textId="77777777" w:rsidR="00C425F1" w:rsidRPr="0064737E" w:rsidRDefault="00C425F1" w:rsidP="00C425F1">
      <w:pPr>
        <w:ind w:right="521"/>
        <w:jc w:val="center"/>
        <w:rPr>
          <w:rFonts w:ascii="Calibri" w:hAnsi="Calibri"/>
          <w:b/>
          <w:sz w:val="24"/>
          <w:szCs w:val="24"/>
          <w:lang w:val="en-GB"/>
        </w:rPr>
      </w:pPr>
    </w:p>
    <w:p w14:paraId="0C8AF210" w14:textId="77777777" w:rsidR="00C425F1" w:rsidRPr="0064737E" w:rsidRDefault="00C425F1" w:rsidP="00C425F1">
      <w:pPr>
        <w:ind w:right="521"/>
        <w:jc w:val="center"/>
        <w:rPr>
          <w:rFonts w:ascii="Calibri" w:hAnsi="Calibri"/>
          <w:b/>
          <w:sz w:val="24"/>
          <w:szCs w:val="24"/>
          <w:lang w:val="en-GB"/>
        </w:rPr>
      </w:pPr>
    </w:p>
    <w:p w14:paraId="4974F61A" w14:textId="77777777" w:rsidR="00C425F1" w:rsidRPr="0064737E" w:rsidRDefault="00C425F1" w:rsidP="00C425F1">
      <w:pPr>
        <w:ind w:right="521"/>
        <w:jc w:val="center"/>
        <w:rPr>
          <w:rFonts w:ascii="Calibri" w:hAnsi="Calibri"/>
          <w:b/>
          <w:sz w:val="24"/>
          <w:szCs w:val="24"/>
          <w:lang w:val="en-GB"/>
        </w:rPr>
      </w:pPr>
    </w:p>
    <w:p w14:paraId="27121651" w14:textId="77777777" w:rsidR="00C425F1" w:rsidRPr="0064737E" w:rsidRDefault="00C425F1" w:rsidP="00C425F1">
      <w:pPr>
        <w:ind w:right="521"/>
        <w:jc w:val="center"/>
        <w:rPr>
          <w:rFonts w:ascii="Calibri" w:hAnsi="Calibri"/>
          <w:b/>
          <w:sz w:val="24"/>
          <w:szCs w:val="24"/>
          <w:lang w:val="en-GB"/>
        </w:rPr>
      </w:pPr>
    </w:p>
    <w:p w14:paraId="7BEEF737" w14:textId="77777777" w:rsidR="00C425F1" w:rsidRPr="0064737E" w:rsidRDefault="00C425F1" w:rsidP="00C425F1">
      <w:pPr>
        <w:ind w:right="521"/>
        <w:jc w:val="center"/>
        <w:rPr>
          <w:rFonts w:ascii="Calibri" w:hAnsi="Calibri"/>
          <w:b/>
          <w:sz w:val="24"/>
          <w:szCs w:val="24"/>
          <w:lang w:val="en-GB"/>
        </w:rPr>
      </w:pPr>
    </w:p>
    <w:p w14:paraId="198EF85C" w14:textId="77777777" w:rsidR="00C425F1" w:rsidRPr="0064737E" w:rsidRDefault="00C425F1" w:rsidP="00C425F1">
      <w:pPr>
        <w:ind w:right="521"/>
        <w:jc w:val="center"/>
        <w:rPr>
          <w:rFonts w:ascii="Calibri" w:hAnsi="Calibri"/>
          <w:b/>
          <w:sz w:val="24"/>
          <w:szCs w:val="24"/>
          <w:lang w:val="en-GB"/>
        </w:rPr>
      </w:pPr>
    </w:p>
    <w:p w14:paraId="1CDAB32C" w14:textId="77777777" w:rsidR="00C425F1" w:rsidRPr="0064737E" w:rsidRDefault="00C425F1" w:rsidP="00C425F1">
      <w:pPr>
        <w:ind w:right="521"/>
        <w:jc w:val="center"/>
        <w:rPr>
          <w:rFonts w:ascii="Calibri" w:hAnsi="Calibri"/>
          <w:b/>
          <w:sz w:val="24"/>
          <w:szCs w:val="24"/>
          <w:lang w:val="en-GB"/>
        </w:rPr>
      </w:pPr>
    </w:p>
    <w:p w14:paraId="0D1858FB" w14:textId="77777777" w:rsidR="00C425F1" w:rsidRPr="0064737E" w:rsidRDefault="00C425F1" w:rsidP="00C425F1">
      <w:pPr>
        <w:ind w:right="521"/>
        <w:jc w:val="center"/>
        <w:rPr>
          <w:rFonts w:ascii="Calibri" w:hAnsi="Calibri"/>
          <w:b/>
          <w:sz w:val="24"/>
          <w:szCs w:val="24"/>
          <w:lang w:val="en-GB"/>
        </w:rPr>
      </w:pPr>
    </w:p>
    <w:p w14:paraId="7A1A5F49" w14:textId="77777777" w:rsidR="00C425F1" w:rsidRPr="0064737E" w:rsidRDefault="00C425F1" w:rsidP="00C425F1">
      <w:pPr>
        <w:ind w:right="521"/>
        <w:jc w:val="center"/>
        <w:rPr>
          <w:rFonts w:ascii="Calibri" w:hAnsi="Calibri"/>
          <w:b/>
          <w:sz w:val="24"/>
          <w:szCs w:val="24"/>
          <w:lang w:val="en-GB"/>
        </w:rPr>
      </w:pPr>
      <w:r w:rsidRPr="0064737E">
        <w:rPr>
          <w:rFonts w:ascii="Calibri" w:hAnsi="Calibri"/>
          <w:b/>
          <w:noProof/>
          <w:sz w:val="24"/>
          <w:szCs w:val="24"/>
          <w:lang w:val="da-DK" w:eastAsia="da-DK"/>
        </w:rPr>
        <w:drawing>
          <wp:inline distT="0" distB="0" distL="0" distR="0" wp14:anchorId="207FBFBB" wp14:editId="5FEB23FA">
            <wp:extent cx="1981200" cy="1401063"/>
            <wp:effectExtent l="0" t="0" r="0" b="8890"/>
            <wp:docPr id="2" name="Picture 2"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60C66602" w14:textId="77777777" w:rsidR="00C425F1" w:rsidRPr="0064737E" w:rsidRDefault="00C425F1" w:rsidP="00C425F1">
      <w:pPr>
        <w:ind w:right="521"/>
        <w:jc w:val="center"/>
        <w:rPr>
          <w:rFonts w:ascii="Calibri" w:hAnsi="Calibri"/>
          <w:b/>
          <w:sz w:val="24"/>
          <w:szCs w:val="24"/>
          <w:lang w:val="en-GB"/>
        </w:rPr>
      </w:pPr>
    </w:p>
    <w:p w14:paraId="3644498C" w14:textId="77777777" w:rsidR="00C425F1" w:rsidRPr="0064737E" w:rsidRDefault="00C425F1" w:rsidP="00C425F1">
      <w:pPr>
        <w:ind w:right="521"/>
        <w:jc w:val="center"/>
        <w:rPr>
          <w:rFonts w:ascii="Calibri" w:hAnsi="Calibri"/>
          <w:b/>
          <w:sz w:val="24"/>
          <w:szCs w:val="24"/>
          <w:lang w:val="en-GB"/>
        </w:rPr>
      </w:pPr>
    </w:p>
    <w:p w14:paraId="74C64C22" w14:textId="77777777" w:rsidR="00C425F1" w:rsidRPr="0064737E" w:rsidRDefault="00C425F1" w:rsidP="00C425F1">
      <w:pPr>
        <w:ind w:right="521"/>
        <w:jc w:val="center"/>
        <w:rPr>
          <w:rFonts w:ascii="Calibri" w:hAnsi="Calibri"/>
          <w:b/>
          <w:sz w:val="24"/>
          <w:szCs w:val="24"/>
          <w:lang w:val="en-GB"/>
        </w:rPr>
      </w:pPr>
    </w:p>
    <w:p w14:paraId="7663B11B" w14:textId="77777777" w:rsidR="00C425F1" w:rsidRPr="0064737E" w:rsidRDefault="00C425F1" w:rsidP="00C425F1">
      <w:pPr>
        <w:ind w:right="521"/>
        <w:jc w:val="center"/>
        <w:rPr>
          <w:rFonts w:ascii="Calibri" w:hAnsi="Calibri"/>
          <w:b/>
          <w:sz w:val="24"/>
          <w:szCs w:val="24"/>
          <w:lang w:val="en-GB"/>
        </w:rPr>
      </w:pPr>
    </w:p>
    <w:p w14:paraId="698E4348" w14:textId="77777777" w:rsidR="00C425F1" w:rsidRPr="0064737E" w:rsidRDefault="00C425F1" w:rsidP="00C425F1">
      <w:pPr>
        <w:ind w:right="521"/>
        <w:jc w:val="center"/>
        <w:rPr>
          <w:rFonts w:ascii="Calibri" w:hAnsi="Calibri"/>
          <w:b/>
          <w:sz w:val="24"/>
          <w:szCs w:val="24"/>
          <w:lang w:val="en-GB"/>
        </w:rPr>
      </w:pPr>
    </w:p>
    <w:p w14:paraId="11B7FF58" w14:textId="77777777" w:rsidR="00C425F1" w:rsidRPr="0064737E" w:rsidRDefault="00C425F1" w:rsidP="00C425F1">
      <w:pPr>
        <w:ind w:right="521"/>
        <w:jc w:val="center"/>
        <w:rPr>
          <w:rFonts w:ascii="Calibri" w:hAnsi="Calibri"/>
          <w:b/>
          <w:sz w:val="24"/>
          <w:szCs w:val="24"/>
          <w:lang w:val="en-GB"/>
        </w:rPr>
      </w:pPr>
    </w:p>
    <w:p w14:paraId="5ACB92CE" w14:textId="77777777" w:rsidR="00C425F1" w:rsidRPr="0064737E" w:rsidRDefault="00C425F1" w:rsidP="00C425F1">
      <w:pPr>
        <w:ind w:right="521"/>
        <w:jc w:val="center"/>
        <w:rPr>
          <w:rFonts w:ascii="Calibri" w:hAnsi="Calibri"/>
          <w:b/>
          <w:sz w:val="24"/>
          <w:szCs w:val="24"/>
          <w:lang w:val="en-GB"/>
        </w:rPr>
      </w:pPr>
    </w:p>
    <w:p w14:paraId="4ECBDFBF" w14:textId="36C4FC71" w:rsidR="00C425F1" w:rsidRPr="0064737E" w:rsidRDefault="00C425F1" w:rsidP="003A32CD">
      <w:pPr>
        <w:pStyle w:val="SectionTitle"/>
        <w:outlineLvl w:val="0"/>
        <w:rPr>
          <w:lang w:val="en-GB"/>
        </w:rPr>
      </w:pPr>
      <w:bookmarkStart w:id="34" w:name="_Toc8915435"/>
      <w:r w:rsidRPr="0064737E">
        <w:rPr>
          <w:lang w:val="en-GB"/>
        </w:rPr>
        <w:t>General Regulations</w:t>
      </w:r>
      <w:bookmarkEnd w:id="34"/>
    </w:p>
    <w:p w14:paraId="7E538656" w14:textId="77777777" w:rsidR="00C425F1" w:rsidRPr="0064737E" w:rsidRDefault="00C425F1" w:rsidP="00C425F1">
      <w:pPr>
        <w:ind w:right="521"/>
        <w:jc w:val="center"/>
        <w:rPr>
          <w:rFonts w:ascii="Calibri" w:hAnsi="Calibri"/>
          <w:b/>
          <w:sz w:val="24"/>
          <w:szCs w:val="24"/>
          <w:lang w:val="en-GB"/>
        </w:rPr>
      </w:pPr>
    </w:p>
    <w:p w14:paraId="65559D48" w14:textId="77777777" w:rsidR="00C425F1" w:rsidRPr="0064737E" w:rsidRDefault="00C425F1" w:rsidP="00C425F1">
      <w:pPr>
        <w:ind w:right="521"/>
        <w:jc w:val="center"/>
        <w:rPr>
          <w:rFonts w:ascii="Calibri" w:hAnsi="Calibri"/>
          <w:b/>
          <w:sz w:val="24"/>
          <w:szCs w:val="24"/>
          <w:lang w:val="en-GB"/>
        </w:rPr>
      </w:pPr>
    </w:p>
    <w:p w14:paraId="1821E894" w14:textId="6DAD6656" w:rsidR="007150C2" w:rsidRPr="0064737E" w:rsidRDefault="007150C2">
      <w:pPr>
        <w:spacing w:after="200" w:line="276" w:lineRule="auto"/>
        <w:rPr>
          <w:sz w:val="22"/>
          <w:lang w:val="en-GB"/>
        </w:rPr>
      </w:pPr>
      <w:r w:rsidRPr="0064737E">
        <w:rPr>
          <w:lang w:val="en-GB"/>
        </w:rPr>
        <w:br w:type="page"/>
      </w:r>
    </w:p>
    <w:p w14:paraId="081AC834" w14:textId="5CF8CB00" w:rsidR="007150C2" w:rsidRPr="0064737E" w:rsidRDefault="007150C2" w:rsidP="007F0024">
      <w:pPr>
        <w:pStyle w:val="Article"/>
        <w:numPr>
          <w:ilvl w:val="0"/>
          <w:numId w:val="16"/>
        </w:numPr>
        <w:ind w:left="0" w:firstLine="0"/>
      </w:pPr>
      <w:r w:rsidRPr="0064737E">
        <w:lastRenderedPageBreak/>
        <w:t xml:space="preserve"> </w:t>
      </w:r>
      <w:bookmarkStart w:id="35" w:name="_Toc8915436"/>
      <w:r w:rsidRPr="0064737E">
        <w:t>- Application</w:t>
      </w:r>
      <w:bookmarkEnd w:id="35"/>
    </w:p>
    <w:p w14:paraId="557446E4" w14:textId="42303775" w:rsidR="007150C2" w:rsidRPr="0064737E" w:rsidRDefault="007150C2" w:rsidP="00C72FF2">
      <w:pPr>
        <w:pStyle w:val="Corpsdetexte"/>
      </w:pPr>
      <w:r w:rsidRPr="0064737E">
        <w:t>These General Regulations will apply to the operations of IALA.</w:t>
      </w:r>
    </w:p>
    <w:p w14:paraId="68D0791C" w14:textId="4130EA2B" w:rsidR="007150C2" w:rsidRPr="0064737E" w:rsidRDefault="007150C2" w:rsidP="00C72FF2">
      <w:pPr>
        <w:pStyle w:val="Corpsdetexte"/>
      </w:pPr>
      <w:r w:rsidRPr="0064737E">
        <w:t>The General Regulations are subject to the provisions of the Constitution.  Where there is a conflict between the Constitution and any of the other documents, the Constitution</w:t>
      </w:r>
      <w:ins w:id="36" w:author="Schneider, Christina" w:date="2019-10-28T17:08:00Z">
        <w:r w:rsidR="002D5A0B">
          <w:t xml:space="preserve"> </w:t>
        </w:r>
        <w:proofErr w:type="spellStart"/>
        <w:r w:rsidR="002D5A0B">
          <w:t>shall</w:t>
        </w:r>
      </w:ins>
      <w:del w:id="37" w:author="Schneider, Christina" w:date="2019-10-28T17:08:00Z">
        <w:r w:rsidRPr="0064737E" w:rsidDel="002D5A0B">
          <w:delText xml:space="preserve"> </w:delText>
        </w:r>
      </w:del>
      <w:del w:id="38" w:author="Schneider, Christina" w:date="2019-10-16T12:57:00Z">
        <w:r w:rsidRPr="0064737E" w:rsidDel="004548D3">
          <w:delText xml:space="preserve">shall </w:delText>
        </w:r>
      </w:del>
      <w:r w:rsidRPr="0064737E">
        <w:t>prevail</w:t>
      </w:r>
      <w:proofErr w:type="spellEnd"/>
      <w:r w:rsidRPr="0064737E">
        <w:t>.  If there is a conflict between any of the basic documents, the conflict should be brought to the attention of the Council.</w:t>
      </w:r>
    </w:p>
    <w:p w14:paraId="5E690260" w14:textId="77E62E55" w:rsidR="007150C2" w:rsidRPr="0064737E" w:rsidRDefault="007150C2" w:rsidP="007F0024">
      <w:pPr>
        <w:pStyle w:val="Article"/>
        <w:ind w:left="0" w:firstLine="0"/>
      </w:pPr>
      <w:r w:rsidRPr="0064737E">
        <w:t xml:space="preserve"> </w:t>
      </w:r>
      <w:bookmarkStart w:id="39" w:name="_Toc8915437"/>
      <w:r w:rsidRPr="0064737E">
        <w:t>- Membership</w:t>
      </w:r>
      <w:bookmarkEnd w:id="39"/>
    </w:p>
    <w:p w14:paraId="2825EB03" w14:textId="1E88E962" w:rsidR="007150C2" w:rsidRPr="0064737E" w:rsidRDefault="007150C2" w:rsidP="00753C9B">
      <w:pPr>
        <w:pStyle w:val="ArticleHeading2"/>
        <w:numPr>
          <w:ilvl w:val="0"/>
          <w:numId w:val="84"/>
        </w:numPr>
        <w:tabs>
          <w:tab w:val="clear" w:pos="851"/>
        </w:tabs>
        <w:ind w:left="851" w:hanging="851"/>
      </w:pPr>
      <w:bookmarkStart w:id="40" w:name="_Toc8915438"/>
      <w:r w:rsidRPr="0064737E">
        <w:t>Membership Categories</w:t>
      </w:r>
      <w:bookmarkEnd w:id="40"/>
    </w:p>
    <w:p w14:paraId="17A9B8BC" w14:textId="77777777" w:rsidR="007150C2" w:rsidRPr="0064737E" w:rsidRDefault="007150C2" w:rsidP="007150C2">
      <w:pPr>
        <w:pStyle w:val="Heading2separationline"/>
      </w:pPr>
    </w:p>
    <w:p w14:paraId="3CCED1F8" w14:textId="12EC8B53" w:rsidR="007150C2" w:rsidRPr="0064737E" w:rsidRDefault="007150C2" w:rsidP="007150C2">
      <w:pPr>
        <w:pStyle w:val="Corpsdetexte"/>
      </w:pPr>
      <w:r w:rsidRPr="0064737E">
        <w:t>IALA comprises National members, Associate members, Industrial members and Honorary members as stipulated in the Constitution.</w:t>
      </w:r>
    </w:p>
    <w:p w14:paraId="43D0B147" w14:textId="09F908FB" w:rsidR="007150C2" w:rsidRPr="0064737E" w:rsidRDefault="007150C2" w:rsidP="00753C9B">
      <w:pPr>
        <w:pStyle w:val="ArticleHeading2"/>
        <w:numPr>
          <w:ilvl w:val="0"/>
          <w:numId w:val="84"/>
        </w:numPr>
        <w:tabs>
          <w:tab w:val="clear" w:pos="851"/>
        </w:tabs>
        <w:ind w:left="851" w:hanging="851"/>
      </w:pPr>
      <w:bookmarkStart w:id="41" w:name="_Toc8915439"/>
      <w:r w:rsidRPr="0064737E">
        <w:t>Application for Membership</w:t>
      </w:r>
      <w:bookmarkEnd w:id="41"/>
    </w:p>
    <w:p w14:paraId="6E152788" w14:textId="77777777" w:rsidR="007150C2" w:rsidRPr="0064737E" w:rsidRDefault="007150C2" w:rsidP="007150C2">
      <w:pPr>
        <w:pStyle w:val="Heading2separationline"/>
      </w:pPr>
    </w:p>
    <w:p w14:paraId="4D341802" w14:textId="1E1B669F" w:rsidR="007150C2" w:rsidRPr="0064737E" w:rsidRDefault="007150C2" w:rsidP="00300BD6">
      <w:pPr>
        <w:pStyle w:val="List1"/>
        <w:numPr>
          <w:ilvl w:val="0"/>
          <w:numId w:val="18"/>
        </w:numPr>
      </w:pPr>
      <w:r w:rsidRPr="0064737E">
        <w:t>Application for membership in categories other than Honorary must be made in writing to the Secretariat and should be accompanied by the following documentation:</w:t>
      </w:r>
    </w:p>
    <w:p w14:paraId="6289F0FF" w14:textId="78C891FE" w:rsidR="007150C2" w:rsidRPr="0064737E" w:rsidRDefault="007150C2" w:rsidP="00193286">
      <w:pPr>
        <w:pStyle w:val="Lista"/>
      </w:pPr>
      <w:r w:rsidRPr="0064737E">
        <w:t xml:space="preserve">the </w:t>
      </w:r>
      <w:r w:rsidR="00BC740F">
        <w:t>membership application form;</w:t>
      </w:r>
    </w:p>
    <w:p w14:paraId="60EF5288" w14:textId="5C302B94" w:rsidR="007150C2" w:rsidRPr="0064737E" w:rsidRDefault="007150C2" w:rsidP="00193286">
      <w:pPr>
        <w:pStyle w:val="Lista"/>
      </w:pPr>
      <w:r w:rsidRPr="0064737E">
        <w:t>additional information about the activity of the applicant to determine the appropriate membership category if requested by the Secretariat.</w:t>
      </w:r>
    </w:p>
    <w:p w14:paraId="583E1AD3" w14:textId="2014BB97" w:rsidR="007150C2" w:rsidRPr="0064737E" w:rsidRDefault="007150C2" w:rsidP="00193286">
      <w:pPr>
        <w:pStyle w:val="List1"/>
      </w:pPr>
      <w:r w:rsidRPr="0064737E">
        <w:t>The Secretariat will submit all applications for membership to the Council for acceptance.</w:t>
      </w:r>
    </w:p>
    <w:p w14:paraId="6197EE50" w14:textId="566D5E01" w:rsidR="007150C2" w:rsidRPr="0064737E" w:rsidRDefault="007150C2" w:rsidP="00193286">
      <w:pPr>
        <w:pStyle w:val="List1"/>
      </w:pPr>
      <w:r w:rsidRPr="0064737E">
        <w:t>In cases where there is a delay of more than three months before the next Council meeting the Secretariat may send a provisional acceptance to the applicant, subject to support from a national authority of the area where the applicant carries out its activities or has its principal place of business.</w:t>
      </w:r>
    </w:p>
    <w:p w14:paraId="1C9E4EDA" w14:textId="3CBC3783" w:rsidR="007150C2" w:rsidRPr="0064737E" w:rsidRDefault="007150C2" w:rsidP="00193286">
      <w:pPr>
        <w:pStyle w:val="List1"/>
      </w:pPr>
      <w:r w:rsidRPr="0064737E">
        <w:t>Accepted applications will take effect as follows:</w:t>
      </w:r>
    </w:p>
    <w:p w14:paraId="0043C83B" w14:textId="768DC177" w:rsidR="007150C2" w:rsidRPr="0064737E" w:rsidRDefault="007150C2" w:rsidP="00193286">
      <w:pPr>
        <w:pStyle w:val="Lista"/>
      </w:pPr>
      <w:r w:rsidRPr="0064737E">
        <w:t>for National members, on 1</w:t>
      </w:r>
      <w:r w:rsidRPr="0064737E">
        <w:rPr>
          <w:vertAlign w:val="superscript"/>
        </w:rPr>
        <w:t>st</w:t>
      </w:r>
      <w:r w:rsidR="00193286" w:rsidRPr="0064737E">
        <w:t xml:space="preserve"> </w:t>
      </w:r>
      <w:r w:rsidRPr="0064737E">
        <w:t>January of the year of application;</w:t>
      </w:r>
    </w:p>
    <w:p w14:paraId="43653A67" w14:textId="2F1B936F" w:rsidR="007150C2" w:rsidRPr="0064737E" w:rsidRDefault="007150C2" w:rsidP="00193286">
      <w:pPr>
        <w:pStyle w:val="Lista"/>
      </w:pPr>
      <w:r w:rsidRPr="0064737E">
        <w:t>for Industrial or Associate members, 1</w:t>
      </w:r>
      <w:r w:rsidRPr="0064737E">
        <w:rPr>
          <w:vertAlign w:val="superscript"/>
        </w:rPr>
        <w:t>st</w:t>
      </w:r>
      <w:r w:rsidR="00193286" w:rsidRPr="0064737E">
        <w:t xml:space="preserve"> </w:t>
      </w:r>
      <w:r w:rsidRPr="0064737E">
        <w:t>January if appli</w:t>
      </w:r>
      <w:r w:rsidR="00122265" w:rsidRPr="0064737E">
        <w:t>cation is accepted between 1</w:t>
      </w:r>
      <w:r w:rsidR="00122265" w:rsidRPr="0064737E">
        <w:rPr>
          <w:vertAlign w:val="superscript"/>
        </w:rPr>
        <w:t>st</w:t>
      </w:r>
      <w:r w:rsidR="00193286" w:rsidRPr="0064737E">
        <w:t xml:space="preserve"> </w:t>
      </w:r>
      <w:r w:rsidRPr="0064737E">
        <w:t>January and 30</w:t>
      </w:r>
      <w:r w:rsidRPr="0064737E">
        <w:rPr>
          <w:vertAlign w:val="superscript"/>
        </w:rPr>
        <w:t>th</w:t>
      </w:r>
      <w:r w:rsidR="00193286" w:rsidRPr="0064737E">
        <w:t xml:space="preserve"> </w:t>
      </w:r>
      <w:r w:rsidRPr="0064737E">
        <w:t>June; or 1</w:t>
      </w:r>
      <w:r w:rsidRPr="0064737E">
        <w:rPr>
          <w:vertAlign w:val="superscript"/>
        </w:rPr>
        <w:t>st</w:t>
      </w:r>
      <w:r w:rsidR="00193286" w:rsidRPr="0064737E">
        <w:t xml:space="preserve"> </w:t>
      </w:r>
      <w:r w:rsidRPr="0064737E">
        <w:t>July if application is accepted between 1</w:t>
      </w:r>
      <w:r w:rsidRPr="0064737E">
        <w:rPr>
          <w:vertAlign w:val="superscript"/>
        </w:rPr>
        <w:t>st</w:t>
      </w:r>
      <w:r w:rsidR="00193286" w:rsidRPr="0064737E">
        <w:t xml:space="preserve"> </w:t>
      </w:r>
      <w:r w:rsidRPr="0064737E">
        <w:t>July and 31</w:t>
      </w:r>
      <w:r w:rsidRPr="0064737E">
        <w:rPr>
          <w:vertAlign w:val="superscript"/>
        </w:rPr>
        <w:t>st</w:t>
      </w:r>
      <w:r w:rsidR="00193286" w:rsidRPr="0064737E">
        <w:t xml:space="preserve"> </w:t>
      </w:r>
      <w:r w:rsidRPr="0064737E">
        <w:t>December; and</w:t>
      </w:r>
    </w:p>
    <w:p w14:paraId="1D7E5963" w14:textId="67963DCD" w:rsidR="007150C2" w:rsidRPr="0064737E" w:rsidRDefault="007150C2" w:rsidP="00193286">
      <w:pPr>
        <w:pStyle w:val="Lista"/>
      </w:pPr>
      <w:r w:rsidRPr="0064737E">
        <w:t>for Honorary members, on the date of acceptance.</w:t>
      </w:r>
    </w:p>
    <w:p w14:paraId="1337F645" w14:textId="6C817175" w:rsidR="007150C2" w:rsidRPr="0064737E" w:rsidRDefault="007150C2" w:rsidP="00193286">
      <w:pPr>
        <w:pStyle w:val="List1"/>
      </w:pPr>
      <w:r w:rsidRPr="0064737E">
        <w:t xml:space="preserve">The Council may require aspects of an application for Industrial or Associate membership to be reviewed by a national authority in accordance with </w:t>
      </w:r>
      <w:r w:rsidR="00EF435C">
        <w:t>2.2.</w:t>
      </w:r>
      <w:r w:rsidR="00BC740F">
        <w:t>3</w:t>
      </w:r>
      <w:r w:rsidRPr="0064737E">
        <w:t xml:space="preserve"> above, but the decision on membership will remain with the Council.</w:t>
      </w:r>
    </w:p>
    <w:p w14:paraId="64EF7D98" w14:textId="5102BC45" w:rsidR="007150C2" w:rsidRPr="0064737E" w:rsidRDefault="007150C2" w:rsidP="00193286">
      <w:pPr>
        <w:pStyle w:val="List1"/>
      </w:pPr>
      <w:r w:rsidRPr="0064737E">
        <w:t>The Council, having received a written proposal from at least two Councillors, may confer Honorary membership upon an individual in recognition of that person’s contribution to the</w:t>
      </w:r>
      <w:r w:rsidR="00122265" w:rsidRPr="0064737E">
        <w:t xml:space="preserve"> work </w:t>
      </w:r>
      <w:r w:rsidR="00B42293">
        <w:t xml:space="preserve">of </w:t>
      </w:r>
      <w:r w:rsidR="00122265" w:rsidRPr="0064737E">
        <w:t>IALA.</w:t>
      </w:r>
    </w:p>
    <w:p w14:paraId="52B229D4" w14:textId="53547EBA" w:rsidR="007150C2" w:rsidRPr="0064737E" w:rsidRDefault="007150C2" w:rsidP="00753C9B">
      <w:pPr>
        <w:pStyle w:val="ArticleHeading2"/>
        <w:numPr>
          <w:ilvl w:val="0"/>
          <w:numId w:val="84"/>
        </w:numPr>
        <w:tabs>
          <w:tab w:val="clear" w:pos="851"/>
        </w:tabs>
        <w:ind w:left="851" w:hanging="851"/>
      </w:pPr>
      <w:bookmarkStart w:id="42" w:name="_Toc8915440"/>
      <w:r w:rsidRPr="0064737E">
        <w:t>Membership Rights and Benefits</w:t>
      </w:r>
      <w:bookmarkEnd w:id="42"/>
    </w:p>
    <w:p w14:paraId="0AF20809" w14:textId="77777777" w:rsidR="00122265" w:rsidRPr="0064737E" w:rsidRDefault="00122265" w:rsidP="00122265">
      <w:pPr>
        <w:pStyle w:val="Heading2separationline"/>
      </w:pPr>
    </w:p>
    <w:p w14:paraId="25DBE74B" w14:textId="39F5C803" w:rsidR="007150C2" w:rsidRPr="0064737E" w:rsidRDefault="007150C2" w:rsidP="00300BD6">
      <w:pPr>
        <w:pStyle w:val="List1"/>
        <w:numPr>
          <w:ilvl w:val="0"/>
          <w:numId w:val="19"/>
        </w:numPr>
      </w:pPr>
      <w:r w:rsidRPr="0064737E">
        <w:t>Membership rights an</w:t>
      </w:r>
      <w:r w:rsidR="00BC740F">
        <w:t xml:space="preserve">d benefits are listed in </w:t>
      </w:r>
      <w:r w:rsidR="00BC740F">
        <w:fldChar w:fldCharType="begin"/>
      </w:r>
      <w:r w:rsidR="00BC740F">
        <w:instrText xml:space="preserve"> REF _Ref457817371 \w \h </w:instrText>
      </w:r>
      <w:r w:rsidR="00BC740F">
        <w:fldChar w:fldCharType="separate"/>
      </w:r>
      <w:r w:rsidR="00FC13EC">
        <w:t>ANNEX A</w:t>
      </w:r>
      <w:r w:rsidR="00BC740F">
        <w:fldChar w:fldCharType="end"/>
      </w:r>
      <w:r w:rsidRPr="0064737E">
        <w:t>.</w:t>
      </w:r>
    </w:p>
    <w:p w14:paraId="0044FBDF" w14:textId="48C85BEA" w:rsidR="007150C2" w:rsidRPr="0064737E" w:rsidRDefault="007150C2" w:rsidP="00300BD6">
      <w:pPr>
        <w:pStyle w:val="List1"/>
        <w:numPr>
          <w:ilvl w:val="0"/>
          <w:numId w:val="19"/>
        </w:numPr>
      </w:pPr>
      <w:r w:rsidRPr="0064737E">
        <w:t>In addition to those rights and benefits, Industrial members are represented by the Industrial Members</w:t>
      </w:r>
      <w:r w:rsidR="00BC740F">
        <w:t>’</w:t>
      </w:r>
      <w:r w:rsidRPr="0064737E">
        <w:t xml:space="preserve"> Committee, in accordance with its </w:t>
      </w:r>
      <w:r w:rsidR="00133BA9">
        <w:t>C</w:t>
      </w:r>
      <w:r w:rsidRPr="0064737E">
        <w:t xml:space="preserve">onstitution and </w:t>
      </w:r>
      <w:proofErr w:type="gramStart"/>
      <w:r w:rsidR="00133BA9">
        <w:t>B</w:t>
      </w:r>
      <w:r w:rsidRPr="0064737E">
        <w:t>ye-</w:t>
      </w:r>
      <w:r w:rsidR="00133BA9">
        <w:t>L</w:t>
      </w:r>
      <w:r w:rsidRPr="0064737E">
        <w:t>aws</w:t>
      </w:r>
      <w:proofErr w:type="gramEnd"/>
      <w:r w:rsidR="0099446C">
        <w:t xml:space="preserve"> </w:t>
      </w:r>
      <w:r w:rsidRPr="0064737E">
        <w:t>as approved by the General Assembly of Industrial Members.</w:t>
      </w:r>
    </w:p>
    <w:p w14:paraId="118BC828" w14:textId="77777777" w:rsidR="00122265" w:rsidRPr="0064737E" w:rsidRDefault="00122265">
      <w:pPr>
        <w:spacing w:after="200" w:line="276" w:lineRule="auto"/>
        <w:rPr>
          <w:rFonts w:asciiTheme="majorHAnsi" w:eastAsiaTheme="majorEastAsia" w:hAnsiTheme="majorHAnsi" w:cstheme="majorBidi"/>
          <w:b/>
          <w:bCs/>
          <w:caps/>
          <w:color w:val="407EC9"/>
          <w:sz w:val="24"/>
          <w:szCs w:val="24"/>
          <w:lang w:val="en-GB"/>
        </w:rPr>
      </w:pPr>
      <w:r w:rsidRPr="0064737E">
        <w:rPr>
          <w:lang w:val="en-GB"/>
        </w:rPr>
        <w:br w:type="page"/>
      </w:r>
    </w:p>
    <w:p w14:paraId="717F4265" w14:textId="6D7D2D69" w:rsidR="007150C2" w:rsidRPr="0064737E" w:rsidRDefault="007150C2" w:rsidP="00753C9B">
      <w:pPr>
        <w:pStyle w:val="ArticleHeading2"/>
        <w:numPr>
          <w:ilvl w:val="0"/>
          <w:numId w:val="84"/>
        </w:numPr>
        <w:tabs>
          <w:tab w:val="clear" w:pos="851"/>
        </w:tabs>
        <w:ind w:left="851" w:hanging="851"/>
      </w:pPr>
      <w:bookmarkStart w:id="43" w:name="_Toc8915441"/>
      <w:r w:rsidRPr="0064737E">
        <w:lastRenderedPageBreak/>
        <w:t>Member Contributions</w:t>
      </w:r>
      <w:bookmarkEnd w:id="43"/>
    </w:p>
    <w:p w14:paraId="6D8DB8C4" w14:textId="77777777" w:rsidR="00122265" w:rsidRPr="0064737E" w:rsidRDefault="00122265" w:rsidP="00122265">
      <w:pPr>
        <w:pStyle w:val="Heading2separationline"/>
      </w:pPr>
    </w:p>
    <w:p w14:paraId="6F8B8395" w14:textId="49DC2336" w:rsidR="007150C2" w:rsidRPr="0064737E" w:rsidDel="00BD42C9" w:rsidRDefault="007150C2" w:rsidP="00193286">
      <w:pPr>
        <w:pStyle w:val="List1"/>
        <w:numPr>
          <w:ilvl w:val="0"/>
          <w:numId w:val="20"/>
        </w:numPr>
        <w:rPr>
          <w:del w:id="44" w:author="Schneider, Christina" w:date="2019-10-16T14:54:00Z"/>
        </w:rPr>
      </w:pPr>
      <w:r w:rsidRPr="0064737E">
        <w:t>All m</w:t>
      </w:r>
      <w:r w:rsidR="00636E01" w:rsidRPr="0064737E">
        <w:t xml:space="preserve">embers shall pay contributions </w:t>
      </w:r>
      <w:r w:rsidRPr="0064737E">
        <w:t>on an annual basis</w:t>
      </w:r>
      <w:ins w:id="45" w:author="Schneider, Christina" w:date="2019-10-16T14:55:00Z">
        <w:r w:rsidR="00BD42C9">
          <w:t xml:space="preserve"> in the amount determined by the Council on recommendation from the Finance and Audit Committee</w:t>
        </w:r>
      </w:ins>
      <w:ins w:id="46" w:author="Schneider, Christina" w:date="2019-10-28T15:34:00Z">
        <w:r w:rsidR="002275C5">
          <w:t>.</w:t>
        </w:r>
      </w:ins>
      <w:ins w:id="47" w:author="Schneider, Christina" w:date="2019-10-16T14:51:00Z">
        <w:r w:rsidR="00BD42C9">
          <w:t xml:space="preserve"> </w:t>
        </w:r>
      </w:ins>
      <w:del w:id="48" w:author="Schneider, Christina" w:date="2019-10-16T14:54:00Z">
        <w:r w:rsidRPr="0064737E" w:rsidDel="00BD42C9">
          <w:delText xml:space="preserve"> </w:delText>
        </w:r>
      </w:del>
      <w:del w:id="49" w:author="Schneider, Christina" w:date="2019-10-16T14:49:00Z">
        <w:r w:rsidRPr="0064737E" w:rsidDel="00BD42C9">
          <w:delText>in</w:delText>
        </w:r>
      </w:del>
      <w:del w:id="50" w:author="Schneider, Christina" w:date="2019-10-16T14:54:00Z">
        <w:r w:rsidRPr="0064737E" w:rsidDel="00BD42C9">
          <w:delText xml:space="preserve"> </w:delText>
        </w:r>
      </w:del>
      <w:del w:id="51" w:author="Schneider, Christina" w:date="2019-10-16T14:50:00Z">
        <w:r w:rsidRPr="0064737E" w:rsidDel="00BD42C9">
          <w:delText xml:space="preserve">the amount </w:delText>
        </w:r>
      </w:del>
      <w:del w:id="52" w:author="Schneider, Christina" w:date="2019-10-16T14:54:00Z">
        <w:r w:rsidRPr="0064737E" w:rsidDel="00BD42C9">
          <w:delText>determined by the Council on recommendation from the Finance and Audit Committee.</w:delText>
        </w:r>
      </w:del>
    </w:p>
    <w:p w14:paraId="01970D11" w14:textId="794BF11A" w:rsidR="00034C6B" w:rsidRDefault="00034C6B">
      <w:pPr>
        <w:pStyle w:val="List1"/>
        <w:numPr>
          <w:ilvl w:val="0"/>
          <w:numId w:val="99"/>
        </w:numPr>
        <w:rPr>
          <w:ins w:id="53" w:author="Schneider, Christina" w:date="2019-10-16T14:57:00Z"/>
        </w:rPr>
        <w:pPrChange w:id="54" w:author="Schneider, Christina" w:date="2019-10-16T14:58:00Z">
          <w:pPr>
            <w:pStyle w:val="List1"/>
          </w:pPr>
        </w:pPrChange>
      </w:pPr>
      <w:ins w:id="55" w:author="Schneider, Christina" w:date="2019-10-16T14:59:00Z">
        <w:r>
          <w:t xml:space="preserve">Contributions may be determined as different amounts for each membership category but shall be </w:t>
        </w:r>
        <w:commentRangeStart w:id="56"/>
        <w:r>
          <w:t>the</w:t>
        </w:r>
      </w:ins>
      <w:commentRangeEnd w:id="56"/>
      <w:ins w:id="57" w:author="Schneider, Christina" w:date="2019-10-16T15:00:00Z">
        <w:r>
          <w:rPr>
            <w:rStyle w:val="Marquedecommentaire"/>
            <w:rFonts w:eastAsiaTheme="minorHAnsi" w:cstheme="minorBidi"/>
            <w:lang w:val="en-US" w:eastAsia="en-US"/>
          </w:rPr>
          <w:commentReference w:id="56"/>
        </w:r>
      </w:ins>
      <w:ins w:id="58" w:author="Schneider, Christina" w:date="2019-10-16T14:59:00Z">
        <w:r>
          <w:t xml:space="preserve"> same for each Member within each membership category.</w:t>
        </w:r>
      </w:ins>
    </w:p>
    <w:p w14:paraId="5643F033" w14:textId="5CB28C43" w:rsidR="007150C2" w:rsidRPr="0064737E" w:rsidRDefault="007150C2" w:rsidP="00193286">
      <w:pPr>
        <w:pStyle w:val="List1"/>
      </w:pPr>
      <w:r w:rsidRPr="0064737E">
        <w:t>Contributions</w:t>
      </w:r>
      <w:ins w:id="59" w:author="Schneider, Christina" w:date="2019-10-16T15:00:00Z">
        <w:r w:rsidR="00034C6B">
          <w:t xml:space="preserve"> for </w:t>
        </w:r>
      </w:ins>
      <w:ins w:id="60" w:author="Schneider, Christina" w:date="2019-10-16T15:01:00Z">
        <w:r w:rsidR="00034C6B">
          <w:t>membership</w:t>
        </w:r>
      </w:ins>
      <w:ins w:id="61" w:author="Schneider, Christina" w:date="2019-10-16T15:00:00Z">
        <w:r w:rsidR="00034C6B">
          <w:t xml:space="preserve"> </w:t>
        </w:r>
      </w:ins>
      <w:ins w:id="62" w:author="Schneider, Christina" w:date="2019-10-16T15:01:00Z">
        <w:r w:rsidR="00034C6B">
          <w:t>categories</w:t>
        </w:r>
      </w:ins>
      <w:r w:rsidRPr="0064737E">
        <w:t xml:space="preserve"> are levied in accordance with the Financial Regulations.</w:t>
      </w:r>
    </w:p>
    <w:p w14:paraId="5ECA9970" w14:textId="3F4E4E5E" w:rsidR="007150C2" w:rsidRPr="0064737E" w:rsidRDefault="007150C2" w:rsidP="00911311">
      <w:pPr>
        <w:pStyle w:val="List1"/>
        <w:tabs>
          <w:tab w:val="clear" w:pos="0"/>
        </w:tabs>
      </w:pPr>
      <w:r w:rsidRPr="0064737E">
        <w:t>Failure to comply with the deadline for payment of contributions may result in</w:t>
      </w:r>
      <w:r w:rsidR="00897C7D">
        <w:t xml:space="preserve"> </w:t>
      </w:r>
      <w:r w:rsidRPr="0064737E">
        <w:t xml:space="preserve">suspension of membership rights </w:t>
      </w:r>
      <w:r w:rsidR="00EF435C">
        <w:t xml:space="preserve">or termination of membership </w:t>
      </w:r>
      <w:r w:rsidRPr="0064737E">
        <w:t>in accordance with Article 5</w:t>
      </w:r>
      <w:r w:rsidR="00EF435C">
        <w:t>.3</w:t>
      </w:r>
      <w:r w:rsidRPr="0064737E">
        <w:t xml:space="preserve"> of the Constitution and </w:t>
      </w:r>
      <w:r w:rsidR="00EF435C">
        <w:t xml:space="preserve">Article 10 of </w:t>
      </w:r>
      <w:r w:rsidRPr="0064737E">
        <w:t>the Financial Regulations.</w:t>
      </w:r>
    </w:p>
    <w:p w14:paraId="1D6D5128" w14:textId="273D17AD" w:rsidR="007150C2" w:rsidRPr="0064737E" w:rsidRDefault="007150C2" w:rsidP="00753C9B">
      <w:pPr>
        <w:pStyle w:val="ArticleHeading2"/>
        <w:numPr>
          <w:ilvl w:val="0"/>
          <w:numId w:val="84"/>
        </w:numPr>
        <w:tabs>
          <w:tab w:val="clear" w:pos="851"/>
        </w:tabs>
        <w:ind w:left="851" w:hanging="851"/>
      </w:pPr>
      <w:bookmarkStart w:id="63" w:name="_Toc8915442"/>
      <w:r w:rsidRPr="0064737E">
        <w:t>Suspension and Reinstatement of Membership</w:t>
      </w:r>
      <w:bookmarkEnd w:id="63"/>
    </w:p>
    <w:p w14:paraId="2E6C4438" w14:textId="77777777" w:rsidR="00636E01" w:rsidRPr="0064737E" w:rsidRDefault="00636E01" w:rsidP="00636E01">
      <w:pPr>
        <w:pStyle w:val="Heading2separationline"/>
      </w:pPr>
    </w:p>
    <w:p w14:paraId="755E4779" w14:textId="5516BFDD" w:rsidR="007150C2" w:rsidRPr="0064737E" w:rsidRDefault="007150C2" w:rsidP="00300BD6">
      <w:pPr>
        <w:pStyle w:val="List1"/>
        <w:numPr>
          <w:ilvl w:val="0"/>
          <w:numId w:val="21"/>
        </w:numPr>
      </w:pPr>
      <w:r w:rsidRPr="0064737E">
        <w:t xml:space="preserve">The Secretary-General may recommend that the Council suspend, and the Council may suspend, a membership for non-payment of contributions according to the escalation procedure established in </w:t>
      </w:r>
      <w:ins w:id="64" w:author="Schneider, Christina" w:date="2019-10-16T16:37:00Z">
        <w:r w:rsidR="0091503B">
          <w:t>Art.</w:t>
        </w:r>
      </w:ins>
      <w:ins w:id="65" w:author="Schneider, Christina" w:date="2019-10-16T15:05:00Z">
        <w:r w:rsidR="00034C6B">
          <w:t xml:space="preserve"> 10 of </w:t>
        </w:r>
      </w:ins>
      <w:r w:rsidRPr="0064737E">
        <w:t>the Financial Regulations.</w:t>
      </w:r>
    </w:p>
    <w:p w14:paraId="3CE8EE95" w14:textId="1BE67133" w:rsidR="007150C2" w:rsidRPr="0064737E" w:rsidRDefault="007150C2" w:rsidP="00193286">
      <w:pPr>
        <w:pStyle w:val="List1"/>
      </w:pPr>
      <w:r w:rsidRPr="0064737E">
        <w:t>The Secretary-General may recommend that the Council suspend, and the Council may suspend a membership for any justifiable cause in the best interest of IALA.</w:t>
      </w:r>
    </w:p>
    <w:p w14:paraId="4F15AD42" w14:textId="44FBDFBE" w:rsidR="007150C2" w:rsidRPr="0064737E" w:rsidRDefault="007150C2" w:rsidP="00193286">
      <w:pPr>
        <w:pStyle w:val="List1"/>
      </w:pPr>
      <w:r w:rsidRPr="0064737E">
        <w:t xml:space="preserve">The Secretary-General may reinstate a </w:t>
      </w:r>
      <w:r w:rsidR="00981FB7">
        <w:t>m</w:t>
      </w:r>
      <w:r w:rsidRPr="0064737E">
        <w:t xml:space="preserve">embership suspended under </w:t>
      </w:r>
      <w:r w:rsidR="00897C7D">
        <w:t>2.4.</w:t>
      </w:r>
      <w:ins w:id="66" w:author="Schneider, Christina" w:date="2019-10-16T15:06:00Z">
        <w:r w:rsidR="00034C6B">
          <w:t>4</w:t>
        </w:r>
      </w:ins>
      <w:r w:rsidRPr="0064737E">
        <w:t xml:space="preserve"> above when the member has paid advised arrears of contribution. </w:t>
      </w:r>
      <w:r w:rsidR="00636E01" w:rsidRPr="0064737E">
        <w:t xml:space="preserve"> </w:t>
      </w:r>
      <w:r w:rsidRPr="0064737E">
        <w:t>The Secretary-General must advise the Council of such action at the next Council meeting.</w:t>
      </w:r>
    </w:p>
    <w:p w14:paraId="0DA4A2BC" w14:textId="4FB15F77" w:rsidR="007150C2" w:rsidRPr="0064737E" w:rsidRDefault="007150C2" w:rsidP="00193286">
      <w:pPr>
        <w:pStyle w:val="List1"/>
      </w:pPr>
      <w:r w:rsidRPr="0064737E">
        <w:t>The Council may reinstate a suspended membership when the member has met the requirements of the Council.</w:t>
      </w:r>
    </w:p>
    <w:p w14:paraId="28120897" w14:textId="4A2C831F" w:rsidR="007150C2" w:rsidRPr="0064737E" w:rsidRDefault="007150C2" w:rsidP="00753C9B">
      <w:pPr>
        <w:pStyle w:val="ArticleHeading2"/>
        <w:numPr>
          <w:ilvl w:val="0"/>
          <w:numId w:val="84"/>
        </w:numPr>
        <w:tabs>
          <w:tab w:val="clear" w:pos="851"/>
        </w:tabs>
        <w:ind w:left="851" w:hanging="851"/>
      </w:pPr>
      <w:bookmarkStart w:id="67" w:name="_Toc8915443"/>
      <w:r w:rsidRPr="0064737E">
        <w:t>Termination of Membership</w:t>
      </w:r>
      <w:bookmarkEnd w:id="67"/>
    </w:p>
    <w:p w14:paraId="09608A03" w14:textId="77777777" w:rsidR="00636E01" w:rsidRPr="0064737E" w:rsidRDefault="00636E01" w:rsidP="00636E01">
      <w:pPr>
        <w:pStyle w:val="Heading2separationline"/>
      </w:pPr>
    </w:p>
    <w:p w14:paraId="74E757D2" w14:textId="77777777" w:rsidR="007150C2" w:rsidRPr="0064737E" w:rsidRDefault="007150C2" w:rsidP="00753C9B">
      <w:pPr>
        <w:pStyle w:val="Corpsdetexte"/>
        <w:numPr>
          <w:ilvl w:val="0"/>
          <w:numId w:val="74"/>
        </w:numPr>
        <w:ind w:left="567" w:hanging="567"/>
      </w:pPr>
      <w:r w:rsidRPr="0064737E">
        <w:t>Membership may be terminated:</w:t>
      </w:r>
    </w:p>
    <w:p w14:paraId="0DA8ABFB" w14:textId="579B40C6" w:rsidR="007150C2" w:rsidRPr="0064737E" w:rsidRDefault="007150C2" w:rsidP="009B6530">
      <w:pPr>
        <w:pStyle w:val="Lista"/>
      </w:pPr>
      <w:r w:rsidRPr="0064737E">
        <w:t>By the member by notice in writing to the Secretariat at any time noting that no refund of contributions already made will be given. Such termination will take effect:</w:t>
      </w:r>
    </w:p>
    <w:p w14:paraId="1ADA74AF" w14:textId="62740554" w:rsidR="007150C2" w:rsidRPr="00EF435C" w:rsidRDefault="007150C2" w:rsidP="00911311">
      <w:pPr>
        <w:pStyle w:val="Listi"/>
        <w:rPr>
          <w:sz w:val="22"/>
        </w:rPr>
      </w:pPr>
      <w:r w:rsidRPr="00EF435C">
        <w:rPr>
          <w:sz w:val="22"/>
        </w:rPr>
        <w:t>on the date specified in the notice of termination; or</w:t>
      </w:r>
    </w:p>
    <w:p w14:paraId="49BB0F67" w14:textId="7F238EF7" w:rsidR="007150C2" w:rsidRPr="00EF435C" w:rsidRDefault="007150C2" w:rsidP="00911311">
      <w:pPr>
        <w:pStyle w:val="Listi"/>
        <w:rPr>
          <w:sz w:val="22"/>
        </w:rPr>
      </w:pPr>
      <w:r w:rsidRPr="00EF435C">
        <w:rPr>
          <w:sz w:val="22"/>
        </w:rPr>
        <w:t>if no date is specified, 30 days after the notice is received by the Secretariat.</w:t>
      </w:r>
    </w:p>
    <w:p w14:paraId="284AB43E" w14:textId="30E2848B" w:rsidR="007150C2" w:rsidRPr="0064737E" w:rsidRDefault="007150C2" w:rsidP="00911311">
      <w:pPr>
        <w:pStyle w:val="Lista"/>
      </w:pPr>
      <w:r w:rsidRPr="0064737E">
        <w:t xml:space="preserve">By the Council where a suspended member has not paid contributions within </w:t>
      </w:r>
      <w:r w:rsidR="00061168">
        <w:t>six</w:t>
      </w:r>
      <w:r w:rsidR="00061168" w:rsidRPr="0064737E">
        <w:t xml:space="preserve"> </w:t>
      </w:r>
      <w:r w:rsidRPr="0064737E">
        <w:t>months of suspension for that non-payment.</w:t>
      </w:r>
    </w:p>
    <w:p w14:paraId="54F16F7C" w14:textId="727D010B" w:rsidR="007150C2" w:rsidRPr="00EF435C" w:rsidRDefault="007150C2" w:rsidP="00911311">
      <w:pPr>
        <w:pStyle w:val="Listi"/>
        <w:ind w:left="1418" w:hanging="284"/>
        <w:rPr>
          <w:sz w:val="22"/>
        </w:rPr>
      </w:pPr>
      <w:r w:rsidRPr="00EF435C">
        <w:rPr>
          <w:sz w:val="22"/>
        </w:rPr>
        <w:t>The Secretary-General will notify the Council of any such qualifying event at</w:t>
      </w:r>
      <w:r w:rsidR="00BC740F" w:rsidRPr="00EF435C">
        <w:rPr>
          <w:sz w:val="22"/>
        </w:rPr>
        <w:t xml:space="preserve"> its next occurring meeting;</w:t>
      </w:r>
      <w:r w:rsidR="004352C8" w:rsidRPr="00EF435C">
        <w:rPr>
          <w:sz w:val="22"/>
        </w:rPr>
        <w:t xml:space="preserve"> and</w:t>
      </w:r>
    </w:p>
    <w:p w14:paraId="4D4ED465" w14:textId="62A8AE74" w:rsidR="007150C2" w:rsidRPr="00EF435C" w:rsidRDefault="007150C2" w:rsidP="00911311">
      <w:pPr>
        <w:pStyle w:val="Listi"/>
        <w:ind w:left="1418" w:hanging="284"/>
        <w:rPr>
          <w:sz w:val="22"/>
        </w:rPr>
      </w:pPr>
      <w:r w:rsidRPr="00EF435C">
        <w:rPr>
          <w:sz w:val="22"/>
        </w:rPr>
        <w:t>such termination will take effect from the date of the meeting at which the Council terminates the membership.</w:t>
      </w:r>
    </w:p>
    <w:p w14:paraId="6436F331" w14:textId="7C398CA7" w:rsidR="007150C2" w:rsidRPr="0064737E" w:rsidRDefault="007150C2" w:rsidP="00911311">
      <w:pPr>
        <w:pStyle w:val="Lista"/>
      </w:pPr>
      <w:r w:rsidRPr="0064737E">
        <w:t>By the Council, for any justifiable cause in the best interest of IALA.</w:t>
      </w:r>
    </w:p>
    <w:p w14:paraId="23DDC23A" w14:textId="429AF2C9" w:rsidR="00D13C89" w:rsidRPr="00911311" w:rsidRDefault="000503E3" w:rsidP="00753C9B">
      <w:pPr>
        <w:pStyle w:val="Corpsdetexte"/>
        <w:numPr>
          <w:ilvl w:val="0"/>
          <w:numId w:val="74"/>
        </w:numPr>
        <w:ind w:left="567" w:hanging="567"/>
      </w:pPr>
      <w:proofErr w:type="spellStart"/>
      <w:ins w:id="68" w:author="Schneider, Christina" w:date="2019-10-16T15:14:00Z">
        <w:r>
          <w:t>The</w:t>
        </w:r>
      </w:ins>
      <w:del w:id="69" w:author="Schneider, Christina" w:date="2019-10-16T15:11:00Z">
        <w:r w:rsidR="007150C2" w:rsidRPr="009603C5" w:rsidDel="000503E3">
          <w:delText>T</w:delText>
        </w:r>
      </w:del>
      <w:del w:id="70" w:author="Schneider, Christina" w:date="2019-10-16T15:14:00Z">
        <w:r w:rsidR="007150C2" w:rsidRPr="009603C5" w:rsidDel="000503E3">
          <w:delText xml:space="preserve">he </w:delText>
        </w:r>
      </w:del>
      <w:r w:rsidR="007150C2" w:rsidRPr="009603C5">
        <w:t>Secretary</w:t>
      </w:r>
      <w:proofErr w:type="spellEnd"/>
      <w:r w:rsidR="007150C2" w:rsidRPr="009603C5">
        <w:t>-General must notify the member of the reason for termination</w:t>
      </w:r>
      <w:ins w:id="71" w:author="Schneider, Christina" w:date="2019-10-16T15:16:00Z">
        <w:r>
          <w:t xml:space="preserve"> </w:t>
        </w:r>
      </w:ins>
      <w:del w:id="72" w:author="Schneider, Christina" w:date="2019-10-16T15:17:00Z">
        <w:r w:rsidR="007150C2" w:rsidRPr="009603C5" w:rsidDel="00AA16D7">
          <w:delText xml:space="preserve"> </w:delText>
        </w:r>
      </w:del>
      <w:r w:rsidR="007150C2" w:rsidRPr="009603C5">
        <w:t>and the date of effect</w:t>
      </w:r>
      <w:r w:rsidR="007150C2" w:rsidRPr="0064737E">
        <w:t xml:space="preserve"> of termination, such notification to be at least 30 days before the termination shall take effect.</w:t>
      </w:r>
    </w:p>
    <w:p w14:paraId="0B9CB60D" w14:textId="6157ED54" w:rsidR="007150C2" w:rsidRPr="0064737E" w:rsidRDefault="00750072" w:rsidP="007F0024">
      <w:pPr>
        <w:pStyle w:val="Article"/>
        <w:ind w:left="0" w:firstLine="0"/>
      </w:pPr>
      <w:r>
        <w:t xml:space="preserve"> </w:t>
      </w:r>
      <w:bookmarkStart w:id="73" w:name="_Toc8915444"/>
      <w:r w:rsidR="00E837CE" w:rsidRPr="0064737E">
        <w:t xml:space="preserve">- </w:t>
      </w:r>
      <w:r w:rsidR="007150C2" w:rsidRPr="0064737E">
        <w:t>General Assembly</w:t>
      </w:r>
      <w:bookmarkEnd w:id="73"/>
    </w:p>
    <w:p w14:paraId="3992C63F" w14:textId="17386E19" w:rsidR="007150C2" w:rsidRPr="0064737E" w:rsidRDefault="007150C2" w:rsidP="00753C9B">
      <w:pPr>
        <w:pStyle w:val="ArticleHeading2"/>
        <w:numPr>
          <w:ilvl w:val="0"/>
          <w:numId w:val="85"/>
        </w:numPr>
        <w:ind w:hanging="4265"/>
      </w:pPr>
      <w:bookmarkStart w:id="74" w:name="_Toc8915445"/>
      <w:r w:rsidRPr="0064737E">
        <w:t>Convening</w:t>
      </w:r>
      <w:bookmarkEnd w:id="74"/>
    </w:p>
    <w:p w14:paraId="07A821BB" w14:textId="77777777" w:rsidR="00E837CE" w:rsidRPr="0064737E" w:rsidRDefault="00E837CE" w:rsidP="00E837CE">
      <w:pPr>
        <w:pStyle w:val="Heading2separationline"/>
      </w:pPr>
    </w:p>
    <w:p w14:paraId="0C6100F8" w14:textId="6C07CC4B" w:rsidR="007150C2" w:rsidRPr="0064737E" w:rsidRDefault="007150C2" w:rsidP="00E03073">
      <w:pPr>
        <w:pStyle w:val="List1"/>
        <w:numPr>
          <w:ilvl w:val="0"/>
          <w:numId w:val="22"/>
        </w:numPr>
      </w:pPr>
      <w:r w:rsidRPr="0064737E">
        <w:lastRenderedPageBreak/>
        <w:t>The General Assembly shall generally be convened every four years by order of the Council in accordance with</w:t>
      </w:r>
      <w:del w:id="75" w:author="Schneider, Christina" w:date="2019-10-16T16:02:00Z">
        <w:r w:rsidRPr="0064737E" w:rsidDel="004C3DCA">
          <w:delText xml:space="preserve"> </w:delText>
        </w:r>
      </w:del>
      <w:ins w:id="76" w:author="Schneider, Christina" w:date="2019-10-16T16:38:00Z">
        <w:r w:rsidR="0091503B">
          <w:t xml:space="preserve"> Art. </w:t>
        </w:r>
      </w:ins>
      <w:ins w:id="77" w:author="Schneider, Christina" w:date="2019-10-16T16:39:00Z">
        <w:r w:rsidR="0091503B">
          <w:t>8.2.3 of the Constitution.</w:t>
        </w:r>
      </w:ins>
      <w:del w:id="78" w:author="Schneider, Christina" w:date="2019-10-16T16:02:00Z">
        <w:r w:rsidRPr="0064737E" w:rsidDel="004C3DCA">
          <w:delText xml:space="preserve">the Council’s Rules of </w:delText>
        </w:r>
        <w:commentRangeStart w:id="79"/>
        <w:r w:rsidRPr="0064737E" w:rsidDel="004C3DCA">
          <w:delText>Procedure</w:delText>
        </w:r>
      </w:del>
      <w:commentRangeEnd w:id="79"/>
      <w:r w:rsidR="004C3DCA">
        <w:rPr>
          <w:rStyle w:val="Marquedecommentaire"/>
          <w:rFonts w:eastAsiaTheme="minorHAnsi" w:cstheme="minorBidi"/>
          <w:lang w:val="en-US" w:eastAsia="en-US"/>
        </w:rPr>
        <w:commentReference w:id="79"/>
      </w:r>
      <w:r w:rsidRPr="0064737E">
        <w:t>.</w:t>
      </w:r>
    </w:p>
    <w:p w14:paraId="006EE1EB" w14:textId="1589D5F6" w:rsidR="007150C2" w:rsidRPr="0064737E" w:rsidRDefault="007150C2" w:rsidP="00193286">
      <w:pPr>
        <w:pStyle w:val="List1"/>
      </w:pPr>
      <w:r w:rsidRPr="0064737E">
        <w:t>The General Assembly shall, where possible be convened during the same period and at the same location as a</w:t>
      </w:r>
      <w:r w:rsidR="00750072">
        <w:t xml:space="preserve"> </w:t>
      </w:r>
      <w:r w:rsidRPr="0064737E">
        <w:t xml:space="preserve">Conference, </w:t>
      </w:r>
      <w:proofErr w:type="gramStart"/>
      <w:r w:rsidRPr="0064737E">
        <w:t xml:space="preserve">but in any case </w:t>
      </w:r>
      <w:proofErr w:type="gramEnd"/>
      <w:r w:rsidRPr="0064737E">
        <w:t>must be held no earlier than June of the General Assembly year.</w:t>
      </w:r>
    </w:p>
    <w:p w14:paraId="38DDB436" w14:textId="429901A5" w:rsidR="007150C2" w:rsidRPr="0064737E" w:rsidRDefault="007150C2" w:rsidP="00193286">
      <w:pPr>
        <w:pStyle w:val="List1"/>
      </w:pPr>
      <w:r w:rsidRPr="0064737E">
        <w:t>For reasons of necessity, the Council may determine an alternate time, in which case the General Assembly will be convened at a location determined by the Council.</w:t>
      </w:r>
    </w:p>
    <w:p w14:paraId="2C574C2B" w14:textId="3A6CF500" w:rsidR="007150C2" w:rsidRPr="0064737E" w:rsidRDefault="007150C2" w:rsidP="00193286">
      <w:pPr>
        <w:pStyle w:val="List1"/>
      </w:pPr>
      <w:r w:rsidRPr="0064737E">
        <w:t xml:space="preserve">It shall be a condition of agreeing to convene the General Assembly at a location other than the IALA Headquarters that the National member in whose territory it is proposed to hold the General Assembly gives assurances that </w:t>
      </w:r>
      <w:ins w:id="80" w:author="Schneider, Christina" w:date="2019-10-16T16:47:00Z">
        <w:r w:rsidR="00C24148">
          <w:t>from</w:t>
        </w:r>
      </w:ins>
      <w:del w:id="81" w:author="Schneider, Christina" w:date="2019-10-16T16:47:00Z">
        <w:r w:rsidRPr="0064737E" w:rsidDel="00C24148">
          <w:delText>at</w:delText>
        </w:r>
      </w:del>
      <w:r w:rsidRPr="0064737E">
        <w:t xml:space="preserve"> the time of the offer</w:t>
      </w:r>
      <w:ins w:id="82" w:author="Schneider, Christina" w:date="2019-10-16T16:49:00Z">
        <w:r w:rsidR="00C24148">
          <w:t xml:space="preserve"> at least until the end of the General Assembly</w:t>
        </w:r>
      </w:ins>
      <w:r w:rsidRPr="0064737E">
        <w:t xml:space="preserve"> no member will be prevented from </w:t>
      </w:r>
      <w:commentRangeStart w:id="83"/>
      <w:r w:rsidRPr="0064737E">
        <w:t>entering</w:t>
      </w:r>
      <w:commentRangeEnd w:id="83"/>
      <w:r w:rsidR="00C24148">
        <w:rPr>
          <w:rStyle w:val="Marquedecommentaire"/>
          <w:rFonts w:eastAsiaTheme="minorHAnsi" w:cstheme="minorBidi"/>
          <w:lang w:val="en-US" w:eastAsia="en-US"/>
        </w:rPr>
        <w:commentReference w:id="83"/>
      </w:r>
      <w:r w:rsidRPr="0064737E">
        <w:t xml:space="preserve"> the host country.</w:t>
      </w:r>
    </w:p>
    <w:p w14:paraId="2C11D6AD" w14:textId="0BC6CBB8" w:rsidR="007150C2" w:rsidRPr="0064737E" w:rsidRDefault="007150C2" w:rsidP="00193286">
      <w:pPr>
        <w:pStyle w:val="List1"/>
      </w:pPr>
      <w:r w:rsidRPr="0064737E">
        <w:t>The Council may convene an extraordinary session of the General Assembly at which time and place as it determines.</w:t>
      </w:r>
    </w:p>
    <w:p w14:paraId="2932BF04" w14:textId="2EA8EF31" w:rsidR="007150C2" w:rsidRPr="0064737E" w:rsidRDefault="007150C2" w:rsidP="00193286">
      <w:pPr>
        <w:pStyle w:val="List1"/>
      </w:pPr>
      <w:r w:rsidRPr="0064737E">
        <w:t xml:space="preserve">The Council authorises the Secretary-General to convene an extraordinary session of the General Assembly within 120 days of receipt </w:t>
      </w:r>
      <w:ins w:id="84" w:author="Schneider, Christina" w:date="2019-10-16T17:06:00Z">
        <w:r w:rsidR="00BF7B87" w:rsidRPr="00BF7B87">
          <w:rPr>
            <w:lang w:val="en-US"/>
          </w:rPr>
          <w:t xml:space="preserve">of requests to do so from a majority of National members </w:t>
        </w:r>
      </w:ins>
      <w:r w:rsidRPr="0064737E">
        <w:t>by the Secretary-General</w:t>
      </w:r>
      <w:ins w:id="85" w:author="Schneider, Christina" w:date="2019-10-16T17:06:00Z">
        <w:r w:rsidR="00BF7B87">
          <w:t>.</w:t>
        </w:r>
      </w:ins>
      <w:del w:id="86" w:author="Schneider, Christina" w:date="2019-10-16T17:06:00Z">
        <w:r w:rsidRPr="0064737E" w:rsidDel="00BF7B87">
          <w:delText xml:space="preserve"> of requests to do so from a majority of National members,</w:delText>
        </w:r>
      </w:del>
      <w:r w:rsidRPr="0064737E">
        <w:t xml:space="preserve"> </w:t>
      </w:r>
      <w:del w:id="87" w:author="Schneider, Christina" w:date="2019-10-16T17:06:00Z">
        <w:r w:rsidRPr="0064737E" w:rsidDel="00BF7B87">
          <w:delText>t</w:delText>
        </w:r>
      </w:del>
      <w:ins w:id="88" w:author="Schneider, Christina" w:date="2019-10-16T17:06:00Z">
        <w:r w:rsidR="00BF7B87">
          <w:t>T</w:t>
        </w:r>
      </w:ins>
      <w:r w:rsidRPr="0064737E">
        <w:t xml:space="preserve">he time and place of </w:t>
      </w:r>
      <w:ins w:id="89" w:author="Schneider, Christina" w:date="2019-10-16T17:07:00Z">
        <w:r w:rsidR="00BF7B87">
          <w:t xml:space="preserve">the extraordinary </w:t>
        </w:r>
        <w:proofErr w:type="spellStart"/>
        <w:r w:rsidR="00BF7B87">
          <w:t>session</w:t>
        </w:r>
      </w:ins>
      <w:del w:id="90" w:author="Schneider, Christina" w:date="2019-10-16T17:07:00Z">
        <w:r w:rsidRPr="0064737E" w:rsidDel="00BF7B87">
          <w:delText xml:space="preserve">which </w:delText>
        </w:r>
      </w:del>
      <w:r w:rsidRPr="0064737E">
        <w:t>session</w:t>
      </w:r>
      <w:proofErr w:type="spellEnd"/>
      <w:r w:rsidRPr="0064737E">
        <w:t xml:space="preserve"> will be determined by the Council.</w:t>
      </w:r>
    </w:p>
    <w:p w14:paraId="1AD6C37D" w14:textId="0E732D75" w:rsidR="007150C2" w:rsidRPr="0064737E" w:rsidRDefault="00E837CE" w:rsidP="00753C9B">
      <w:pPr>
        <w:pStyle w:val="ArticleHeading2"/>
        <w:numPr>
          <w:ilvl w:val="0"/>
          <w:numId w:val="85"/>
        </w:numPr>
        <w:ind w:hanging="4265"/>
      </w:pPr>
      <w:bookmarkStart w:id="91" w:name="_Toc8915446"/>
      <w:r w:rsidRPr="0064737E">
        <w:t>Attendanc</w:t>
      </w:r>
      <w:r w:rsidR="00206FF6">
        <w:t>e</w:t>
      </w:r>
      <w:bookmarkEnd w:id="91"/>
    </w:p>
    <w:p w14:paraId="4DE33378" w14:textId="77777777" w:rsidR="00E837CE" w:rsidRPr="0064737E" w:rsidRDefault="00E837CE" w:rsidP="00E837CE">
      <w:pPr>
        <w:pStyle w:val="Heading2separationline"/>
      </w:pPr>
    </w:p>
    <w:p w14:paraId="3EA35A34" w14:textId="6F13111C" w:rsidR="007150C2" w:rsidRPr="0064737E" w:rsidRDefault="007150C2" w:rsidP="00E03073">
      <w:pPr>
        <w:pStyle w:val="List1"/>
        <w:numPr>
          <w:ilvl w:val="0"/>
          <w:numId w:val="23"/>
        </w:numPr>
      </w:pPr>
      <w:r w:rsidRPr="0064737E">
        <w:t>All members are entitled to attend the General Assembly and are responsible for their own travelling and accommodation expenses should they chose to attend.</w:t>
      </w:r>
    </w:p>
    <w:p w14:paraId="1BC8602C" w14:textId="73DFBF25" w:rsidR="007150C2" w:rsidRPr="0064737E" w:rsidRDefault="007150C2" w:rsidP="00193286">
      <w:pPr>
        <w:pStyle w:val="List1"/>
      </w:pPr>
      <w:r w:rsidRPr="0064737E">
        <w:t>The Secretary-General is authorised to invite, on behalf of the Council, any expert or any representatives of a non-member government or of an organization to participate as an observer at the General Assembly.</w:t>
      </w:r>
    </w:p>
    <w:p w14:paraId="711E454F" w14:textId="5A3085EE" w:rsidR="007150C2" w:rsidRDefault="007150C2" w:rsidP="00193286">
      <w:pPr>
        <w:pStyle w:val="List1"/>
      </w:pPr>
      <w:r w:rsidRPr="0064737E">
        <w:t xml:space="preserve">Each National member shall communicate in writing to the Secretary-General the names of the persons composing its delegation to the General Assembly, indicating which of these is to be regarded as its principal delegate. </w:t>
      </w:r>
      <w:r w:rsidR="00FC7D2F" w:rsidRPr="0064737E">
        <w:t xml:space="preserve"> </w:t>
      </w:r>
      <w:r w:rsidRPr="0064737E">
        <w:t>This communication should be signed by, or on behalf of, the National member and will be regarded as appropriate credentials for the participation of the named individuals in all activities of the General Assembly.</w:t>
      </w:r>
    </w:p>
    <w:p w14:paraId="67C4FAC8" w14:textId="65D14921" w:rsidR="006D5A03" w:rsidRPr="0064737E" w:rsidRDefault="00BD2209" w:rsidP="00193286">
      <w:pPr>
        <w:pStyle w:val="List1"/>
      </w:pPr>
      <w:r>
        <w:t>To record attendance and verify the quorum required in Article 7 o</w:t>
      </w:r>
      <w:r w:rsidR="0064343F">
        <w:t>f</w:t>
      </w:r>
      <w:r>
        <w:t xml:space="preserve"> the Constitution each National member shall confirm its attendance on the day of the General Assembly by </w:t>
      </w:r>
      <w:r w:rsidR="003D3886">
        <w:t>signing</w:t>
      </w:r>
      <w:r>
        <w:t xml:space="preserve"> a registration sheet </w:t>
      </w:r>
      <w:r w:rsidR="003D3886">
        <w:t>prepared by the Secretariat.</w:t>
      </w:r>
    </w:p>
    <w:p w14:paraId="3155D2EC" w14:textId="63BDC3BC" w:rsidR="007150C2" w:rsidRPr="0064737E" w:rsidRDefault="007150C2" w:rsidP="00753C9B">
      <w:pPr>
        <w:pStyle w:val="ArticleHeading2"/>
        <w:numPr>
          <w:ilvl w:val="0"/>
          <w:numId w:val="85"/>
        </w:numPr>
        <w:ind w:hanging="4265"/>
      </w:pPr>
      <w:bookmarkStart w:id="92" w:name="_Toc8915447"/>
      <w:r w:rsidRPr="0064737E">
        <w:t>Organisation</w:t>
      </w:r>
      <w:r w:rsidR="00E07838">
        <w:t xml:space="preserve"> of meetings</w:t>
      </w:r>
      <w:bookmarkEnd w:id="92"/>
    </w:p>
    <w:p w14:paraId="71EBEC2B" w14:textId="77777777" w:rsidR="00E837CE" w:rsidRPr="0064737E" w:rsidRDefault="00E837CE" w:rsidP="00E837CE">
      <w:pPr>
        <w:pStyle w:val="Heading2separationline"/>
      </w:pPr>
    </w:p>
    <w:p w14:paraId="69D53ABA" w14:textId="308965FB" w:rsidR="007150C2" w:rsidRPr="0064737E" w:rsidRDefault="007150C2" w:rsidP="00E03073">
      <w:pPr>
        <w:pStyle w:val="List1"/>
        <w:numPr>
          <w:ilvl w:val="0"/>
          <w:numId w:val="24"/>
        </w:numPr>
      </w:pPr>
      <w:r w:rsidRPr="0064737E">
        <w:t xml:space="preserve">The General Assembly is to be prepared and organised by the Secretary-General using the resources of the Secretariat and those other resources as agreed in writing with the </w:t>
      </w:r>
      <w:r w:rsidR="001D4CCA">
        <w:t>National member</w:t>
      </w:r>
      <w:r w:rsidR="00A160F0">
        <w:t xml:space="preserve"> hosting the General Assembly</w:t>
      </w:r>
      <w:r w:rsidRPr="0064737E">
        <w:t>.</w:t>
      </w:r>
    </w:p>
    <w:p w14:paraId="343AEC3B" w14:textId="6684B23C" w:rsidR="007150C2" w:rsidRPr="0064737E" w:rsidRDefault="007150C2" w:rsidP="00193286">
      <w:pPr>
        <w:pStyle w:val="List1"/>
      </w:pPr>
      <w:r w:rsidRPr="0064737E">
        <w:t>The business of the General Assembly shall be conducted in the English, French and Spanish languages.</w:t>
      </w:r>
    </w:p>
    <w:p w14:paraId="5385542C" w14:textId="05F34D95" w:rsidR="007150C2" w:rsidRPr="0064737E" w:rsidRDefault="007150C2" w:rsidP="00193286">
      <w:pPr>
        <w:pStyle w:val="List1"/>
      </w:pPr>
      <w:r w:rsidRPr="0064737E">
        <w:t xml:space="preserve">Six months before the opening of the General Assembly the Secretariat shall invite National members to submit proposals that they wish to discuss at the General Assembly. </w:t>
      </w:r>
      <w:r w:rsidR="00BC740F">
        <w:t xml:space="preserve"> </w:t>
      </w:r>
      <w:r w:rsidRPr="0064737E">
        <w:t>These will be received by the Secretariat for the next two months.</w:t>
      </w:r>
    </w:p>
    <w:p w14:paraId="3CFAF36D" w14:textId="61F3F690" w:rsidR="007150C2" w:rsidRPr="0064737E" w:rsidRDefault="007150C2" w:rsidP="00193286">
      <w:pPr>
        <w:pStyle w:val="List1"/>
      </w:pPr>
      <w:r w:rsidRPr="0064737E">
        <w:t xml:space="preserve">Four months before the opening of the General Assembly submitted proposals together with those prepared by the Council shall be circulated to all National members, who shall be invited to forward their comments to the Secretariat within two months. </w:t>
      </w:r>
      <w:r w:rsidR="00BC740F">
        <w:t xml:space="preserve"> </w:t>
      </w:r>
      <w:r w:rsidRPr="0064737E">
        <w:t>After this date no proposals shall be accepted unless:</w:t>
      </w:r>
    </w:p>
    <w:p w14:paraId="02597577" w14:textId="7D9D3F65" w:rsidR="007150C2" w:rsidRPr="0064737E" w:rsidRDefault="007150C2" w:rsidP="00193286">
      <w:pPr>
        <w:pStyle w:val="Lista"/>
      </w:pPr>
      <w:r w:rsidRPr="0064737E">
        <w:lastRenderedPageBreak/>
        <w:t>there are exceptional circumstances, in which case the proposal should be approved by the General Assembly for inclusion; or</w:t>
      </w:r>
    </w:p>
    <w:p w14:paraId="3CFC1A0B" w14:textId="1495F9E8" w:rsidR="007150C2" w:rsidRPr="0064737E" w:rsidRDefault="007150C2" w:rsidP="00193286">
      <w:pPr>
        <w:pStyle w:val="Lista"/>
      </w:pPr>
      <w:r w:rsidRPr="0064737E">
        <w:t>the proposal amends or provides an alternative to a proposal already submitted, in which case it may be received until one month before the General Assembly.</w:t>
      </w:r>
    </w:p>
    <w:p w14:paraId="2E7FDA3D" w14:textId="58A108A1" w:rsidR="007150C2" w:rsidRPr="0064737E" w:rsidRDefault="007150C2" w:rsidP="00193286">
      <w:pPr>
        <w:pStyle w:val="List1"/>
      </w:pPr>
      <w:r w:rsidRPr="0064737E">
        <w:t>All final papers, including the provisional agenda but excluding any amending or alternative proposals, shall be circulated to National members at least two months before the opening of the General Assembly.</w:t>
      </w:r>
    </w:p>
    <w:p w14:paraId="79E41027" w14:textId="1FA13B37" w:rsidR="007150C2" w:rsidRPr="0064737E" w:rsidRDefault="007150C2" w:rsidP="00193286">
      <w:pPr>
        <w:pStyle w:val="List1"/>
      </w:pPr>
      <w:r w:rsidRPr="0064737E">
        <w:t>The provisional agenda for an ordina</w:t>
      </w:r>
      <w:r w:rsidR="005D196B" w:rsidRPr="0064737E">
        <w:t xml:space="preserve">ry session of </w:t>
      </w:r>
      <w:r w:rsidR="00584F66">
        <w:t xml:space="preserve">the </w:t>
      </w:r>
      <w:r w:rsidR="005D196B" w:rsidRPr="0064737E">
        <w:t xml:space="preserve">General Assembly </w:t>
      </w:r>
      <w:r w:rsidRPr="0064737E">
        <w:t>shall be prepared by the Secretariat for approval by the Council and shall normally include:</w:t>
      </w:r>
    </w:p>
    <w:p w14:paraId="3D4C98A3" w14:textId="68098A85" w:rsidR="007150C2" w:rsidRPr="0064737E" w:rsidRDefault="007150C2" w:rsidP="00193286">
      <w:pPr>
        <w:pStyle w:val="Lista"/>
      </w:pPr>
      <w:r w:rsidRPr="0064737E">
        <w:t>Approval of the Agenda;</w:t>
      </w:r>
    </w:p>
    <w:p w14:paraId="3E88716B" w14:textId="5113F6D1" w:rsidR="007150C2" w:rsidRPr="0064737E" w:rsidRDefault="007150C2" w:rsidP="00193286">
      <w:pPr>
        <w:pStyle w:val="Lista"/>
      </w:pPr>
      <w:r w:rsidRPr="0064737E">
        <w:t>Report of the President/Secretary-General;</w:t>
      </w:r>
    </w:p>
    <w:p w14:paraId="1373E54C" w14:textId="05F09C5A" w:rsidR="007150C2" w:rsidRPr="0064737E" w:rsidRDefault="007150C2" w:rsidP="00193286">
      <w:pPr>
        <w:pStyle w:val="Lista"/>
      </w:pPr>
      <w:r w:rsidRPr="0064737E">
        <w:t>Finance Report;</w:t>
      </w:r>
    </w:p>
    <w:p w14:paraId="60305CC4" w14:textId="7AAAD5CD" w:rsidR="007150C2" w:rsidRPr="0064737E" w:rsidRDefault="007150C2" w:rsidP="00193286">
      <w:pPr>
        <w:pStyle w:val="Lista"/>
      </w:pPr>
      <w:r w:rsidRPr="0064737E">
        <w:t>Approval of amendments to the Constitution;</w:t>
      </w:r>
    </w:p>
    <w:p w14:paraId="3A63A1F9" w14:textId="06D900A7" w:rsidR="007150C2" w:rsidRPr="0064737E" w:rsidRDefault="007150C2" w:rsidP="00193286">
      <w:pPr>
        <w:pStyle w:val="Lista"/>
      </w:pPr>
      <w:r w:rsidRPr="0064737E">
        <w:t>Approval of Standards and the Strategic Vision;</w:t>
      </w:r>
    </w:p>
    <w:p w14:paraId="1B498DF9" w14:textId="4DFABECA" w:rsidR="007150C2" w:rsidRPr="0064737E" w:rsidRDefault="007150C2" w:rsidP="00193286">
      <w:pPr>
        <w:pStyle w:val="Lista"/>
      </w:pPr>
      <w:r w:rsidRPr="0064737E">
        <w:t>Consideration of proposals received from members;</w:t>
      </w:r>
    </w:p>
    <w:p w14:paraId="6FD84BFE" w14:textId="409DF556" w:rsidR="007150C2" w:rsidRPr="0064737E" w:rsidRDefault="00BC740F" w:rsidP="00193286">
      <w:pPr>
        <w:pStyle w:val="Lista"/>
      </w:pPr>
      <w:r>
        <w:t>Any other business;</w:t>
      </w:r>
      <w:r w:rsidR="004352C8">
        <w:t xml:space="preserve"> and</w:t>
      </w:r>
    </w:p>
    <w:p w14:paraId="57E83480" w14:textId="7AC6AA24" w:rsidR="007150C2" w:rsidRPr="0064737E" w:rsidRDefault="007150C2" w:rsidP="00193286">
      <w:pPr>
        <w:pStyle w:val="Lista"/>
      </w:pPr>
      <w:r w:rsidRPr="0064737E">
        <w:t>Election of the Council.</w:t>
      </w:r>
    </w:p>
    <w:p w14:paraId="0232FBA1" w14:textId="327A32E5" w:rsidR="007150C2" w:rsidRPr="0064737E" w:rsidRDefault="007150C2" w:rsidP="00193286">
      <w:pPr>
        <w:pStyle w:val="List1"/>
      </w:pPr>
      <w:r w:rsidRPr="0064737E">
        <w:t>The provisional agenda for an extraordinary session of General Assembly shall be prepared by the Secretariat for approval by the Council and shall include consideration of the question(s) for which the session was convened.</w:t>
      </w:r>
    </w:p>
    <w:p w14:paraId="78EBFCE4" w14:textId="1FB5EDEE" w:rsidR="007150C2" w:rsidRPr="0064737E" w:rsidRDefault="007150C2" w:rsidP="00753C9B">
      <w:pPr>
        <w:pStyle w:val="ArticleHeading2"/>
        <w:numPr>
          <w:ilvl w:val="0"/>
          <w:numId w:val="85"/>
        </w:numPr>
        <w:ind w:hanging="4265"/>
      </w:pPr>
      <w:bookmarkStart w:id="93" w:name="_Toc8915448"/>
      <w:r w:rsidRPr="0064737E">
        <w:t>Rules of Procedure</w:t>
      </w:r>
      <w:bookmarkEnd w:id="93"/>
    </w:p>
    <w:p w14:paraId="5D59A337" w14:textId="77777777" w:rsidR="00E837CE" w:rsidRPr="0064737E" w:rsidRDefault="00E837CE" w:rsidP="00E837CE">
      <w:pPr>
        <w:pStyle w:val="Heading2separationline"/>
      </w:pPr>
    </w:p>
    <w:p w14:paraId="2A54D1AB" w14:textId="2AD64537" w:rsidR="007150C2" w:rsidRPr="0064737E" w:rsidRDefault="007150C2" w:rsidP="00E837CE">
      <w:pPr>
        <w:pStyle w:val="Corpsdetexte"/>
      </w:pPr>
      <w:r w:rsidRPr="0064737E">
        <w:t xml:space="preserve">The following Rules of Procedure shall apply to </w:t>
      </w:r>
      <w:r w:rsidR="003C5405">
        <w:t xml:space="preserve">the </w:t>
      </w:r>
      <w:r w:rsidRPr="0064737E">
        <w:t>conduct of the business of the General Assembly:</w:t>
      </w:r>
    </w:p>
    <w:p w14:paraId="7620F2E4" w14:textId="7EC2DA17" w:rsidR="007150C2" w:rsidRPr="0064737E" w:rsidRDefault="007150C2" w:rsidP="00753C9B">
      <w:pPr>
        <w:pStyle w:val="ArticleHeading3"/>
        <w:numPr>
          <w:ilvl w:val="0"/>
          <w:numId w:val="86"/>
        </w:numPr>
        <w:ind w:hanging="4265"/>
      </w:pPr>
      <w:r w:rsidRPr="0064737E">
        <w:t>The Role of the Chair</w:t>
      </w:r>
    </w:p>
    <w:p w14:paraId="69131A7F" w14:textId="5C317403" w:rsidR="007150C2" w:rsidRPr="0064737E" w:rsidRDefault="007150C2" w:rsidP="00E03073">
      <w:pPr>
        <w:pStyle w:val="List1"/>
        <w:numPr>
          <w:ilvl w:val="0"/>
          <w:numId w:val="25"/>
        </w:numPr>
      </w:pPr>
      <w:r w:rsidRPr="0064737E">
        <w:t>The President, or in his/her absence, the Vice President, shall be the Chair of the General Assembly.</w:t>
      </w:r>
    </w:p>
    <w:p w14:paraId="1CEC7C24" w14:textId="221A2301" w:rsidR="007150C2" w:rsidRPr="0064737E" w:rsidRDefault="007150C2" w:rsidP="00193286">
      <w:pPr>
        <w:pStyle w:val="List1"/>
      </w:pPr>
      <w:r w:rsidRPr="0064737E">
        <w:t>The Chair will open and close the meeting, direct discussions, ensure the observance of the procedures in the Constitution and these General Regulations, accord the right to speak, put questions to the vote and announce decisions.</w:t>
      </w:r>
    </w:p>
    <w:p w14:paraId="37632A2D" w14:textId="5EAD539E" w:rsidR="007150C2" w:rsidRPr="0064737E" w:rsidRDefault="007150C2" w:rsidP="00193286">
      <w:pPr>
        <w:pStyle w:val="List1"/>
      </w:pPr>
      <w:r w:rsidRPr="0064737E">
        <w:t>The Chair will have control over the proceedings and may rule on points of order and shall have the power to propose adjournment or closure of debates or adjournment or suspension of the meeting.</w:t>
      </w:r>
    </w:p>
    <w:p w14:paraId="7255C38E" w14:textId="14359C52" w:rsidR="007150C2" w:rsidRPr="0064737E" w:rsidRDefault="007150C2" w:rsidP="00753C9B">
      <w:pPr>
        <w:pStyle w:val="ArticleHeading3"/>
        <w:numPr>
          <w:ilvl w:val="0"/>
          <w:numId w:val="86"/>
        </w:numPr>
        <w:ind w:hanging="4265"/>
      </w:pPr>
      <w:r w:rsidRPr="0064737E">
        <w:t>Conduct of meetings</w:t>
      </w:r>
    </w:p>
    <w:p w14:paraId="5F3C1C2A" w14:textId="336EEF1D" w:rsidR="007150C2" w:rsidRPr="0064737E" w:rsidRDefault="007150C2" w:rsidP="00E03073">
      <w:pPr>
        <w:pStyle w:val="List1"/>
        <w:numPr>
          <w:ilvl w:val="0"/>
          <w:numId w:val="26"/>
        </w:numPr>
      </w:pPr>
      <w:r w:rsidRPr="0064737E">
        <w:t xml:space="preserve">No person may address the General Assembly without having obtained the permission of the Chair. Subject to rules </w:t>
      </w:r>
      <w:r w:rsidR="00BC740F">
        <w:t>2, 3</w:t>
      </w:r>
      <w:r w:rsidRPr="0064737E">
        <w:t xml:space="preserve">, </w:t>
      </w:r>
      <w:r w:rsidR="00BC740F">
        <w:t>7</w:t>
      </w:r>
      <w:r w:rsidRPr="0064737E">
        <w:t xml:space="preserve"> and </w:t>
      </w:r>
      <w:r w:rsidR="00BC740F">
        <w:t>9</w:t>
      </w:r>
      <w:r w:rsidRPr="0064737E">
        <w:t xml:space="preserve"> below, the Chair shall call upon speakers in the order in which they signify their desire to speak.</w:t>
      </w:r>
      <w:r w:rsidR="005D196B" w:rsidRPr="0064737E">
        <w:t xml:space="preserve"> </w:t>
      </w:r>
      <w:r w:rsidRPr="0064737E">
        <w:t xml:space="preserve"> The Chair may call a speaker to order if the remarks of such speaker are not relevant to the subject under discussion.</w:t>
      </w:r>
    </w:p>
    <w:p w14:paraId="20116195" w14:textId="3762BAFF" w:rsidR="007150C2" w:rsidRPr="0064737E" w:rsidRDefault="00841484" w:rsidP="00193286">
      <w:pPr>
        <w:pStyle w:val="List1"/>
      </w:pPr>
      <w:r>
        <w:t>The Chair of a C</w:t>
      </w:r>
      <w:r w:rsidR="007150C2" w:rsidRPr="0064737E">
        <w:t>ommittee or his or her representative, or the delegate of a subsidiary body may be accorded precedence for the purpose of explaining the conclusion arrived at by that committee or subsidiary body.</w:t>
      </w:r>
    </w:p>
    <w:p w14:paraId="55D9614D" w14:textId="08F1F100" w:rsidR="007150C2" w:rsidRPr="0064737E" w:rsidRDefault="007150C2" w:rsidP="00193286">
      <w:pPr>
        <w:pStyle w:val="List1"/>
      </w:pPr>
      <w:r w:rsidRPr="0064737E">
        <w:t xml:space="preserve">During the discussion of any matter, a delegate may rise to a point of order and the point of order shall immediately be decided by the Chair in accordance with the Rules of Procedure. </w:t>
      </w:r>
      <w:r w:rsidR="005D196B" w:rsidRPr="0064737E">
        <w:t xml:space="preserve"> </w:t>
      </w:r>
      <w:r w:rsidRPr="0064737E">
        <w:t xml:space="preserve">A delegate may appeal against the ruling of the Chair. </w:t>
      </w:r>
      <w:r w:rsidR="005D196B" w:rsidRPr="0064737E">
        <w:t xml:space="preserve"> </w:t>
      </w:r>
      <w:r w:rsidRPr="0064737E">
        <w:t xml:space="preserve">The appeal shall immediately be put to the vote and the Chair’s ruling shall stand unless overruled by </w:t>
      </w:r>
      <w:proofErr w:type="gramStart"/>
      <w:r w:rsidRPr="0064737E">
        <w:t>the majority of</w:t>
      </w:r>
      <w:proofErr w:type="gramEnd"/>
      <w:r w:rsidRPr="0064737E">
        <w:t xml:space="preserve"> the delegates present and voting.</w:t>
      </w:r>
      <w:r w:rsidR="005D196B" w:rsidRPr="0064737E">
        <w:t xml:space="preserve"> </w:t>
      </w:r>
      <w:r w:rsidRPr="0064737E">
        <w:t xml:space="preserve"> A delegate rising to a point of order may not speak on the substance of the matter under discussion.</w:t>
      </w:r>
    </w:p>
    <w:p w14:paraId="0F76AE74" w14:textId="0F77DB6B" w:rsidR="007150C2" w:rsidRPr="0064737E" w:rsidRDefault="007150C2" w:rsidP="00193286">
      <w:pPr>
        <w:pStyle w:val="List1"/>
      </w:pPr>
      <w:r w:rsidRPr="0064737E">
        <w:lastRenderedPageBreak/>
        <w:t xml:space="preserve">The General Assembly may, on the proposal of the Chair, limit the time to be allowed to each speaker on any </w:t>
      </w:r>
      <w:proofErr w:type="gramStart"/>
      <w:r w:rsidRPr="0064737E">
        <w:t>particular subject</w:t>
      </w:r>
      <w:proofErr w:type="gramEnd"/>
      <w:r w:rsidRPr="0064737E">
        <w:t xml:space="preserve"> under discussion. </w:t>
      </w:r>
      <w:r w:rsidR="005D196B" w:rsidRPr="0064737E">
        <w:t xml:space="preserve"> </w:t>
      </w:r>
      <w:r w:rsidRPr="0064737E">
        <w:t xml:space="preserve">When the debate is </w:t>
      </w:r>
      <w:r w:rsidR="0095715E" w:rsidRPr="0064737E">
        <w:t>limited,</w:t>
      </w:r>
      <w:r w:rsidRPr="0064737E">
        <w:t xml:space="preserve"> and a delegate has spoken for the allotted time, the Chair shall call such delegate to order without delay.</w:t>
      </w:r>
    </w:p>
    <w:p w14:paraId="570F45B2" w14:textId="26AFF049" w:rsidR="007150C2" w:rsidRPr="0064737E" w:rsidRDefault="007150C2" w:rsidP="00193286">
      <w:pPr>
        <w:pStyle w:val="List1"/>
      </w:pPr>
      <w:proofErr w:type="gramStart"/>
      <w:r w:rsidRPr="0064737E">
        <w:t>During the course of</w:t>
      </w:r>
      <w:proofErr w:type="gramEnd"/>
      <w:r w:rsidRPr="0064737E">
        <w:t xml:space="preserve"> a debate, the Chair may announce the list of speakers and, with the consent of the General Assembly, declare the list closed. </w:t>
      </w:r>
      <w:r w:rsidR="00BC740F">
        <w:t xml:space="preserve"> </w:t>
      </w:r>
      <w:r w:rsidRPr="0064737E">
        <w:t>The Chair may, however, accord the right of reply to any delegate if a speech delivered after the closure of the list makes this desirable.</w:t>
      </w:r>
    </w:p>
    <w:p w14:paraId="7FF1A849" w14:textId="373C7DB9" w:rsidR="007150C2" w:rsidRPr="0064737E" w:rsidRDefault="007150C2" w:rsidP="00193286">
      <w:pPr>
        <w:pStyle w:val="List1"/>
      </w:pPr>
      <w:r w:rsidRPr="0064737E">
        <w:t>During the discussion of any matter, a delegate may move the adjournment of the debate on the question under discussion.</w:t>
      </w:r>
      <w:r w:rsidR="00BC740F">
        <w:t xml:space="preserve"> </w:t>
      </w:r>
      <w:r w:rsidRPr="0064737E">
        <w:t xml:space="preserve"> In addition to the proposer of the motion, two delegates may speak in favour of, and two against, the motion, after which the motion shall immediately be put to the vote.</w:t>
      </w:r>
      <w:r w:rsidR="00BC740F">
        <w:t xml:space="preserve"> </w:t>
      </w:r>
      <w:r w:rsidRPr="0064737E">
        <w:t xml:space="preserve"> The Chair may limit the time to be allowed to speakers under this rule.</w:t>
      </w:r>
    </w:p>
    <w:p w14:paraId="74D1E490" w14:textId="5C9D5800" w:rsidR="007150C2" w:rsidRPr="0064737E" w:rsidRDefault="007150C2" w:rsidP="00193286">
      <w:pPr>
        <w:pStyle w:val="List1"/>
      </w:pPr>
      <w:r w:rsidRPr="0064737E">
        <w:t xml:space="preserve">A delegate may, at any time, move the closure of the debate on the question under discussion, </w:t>
      </w:r>
      <w:proofErr w:type="gramStart"/>
      <w:r w:rsidRPr="0064737E">
        <w:t>whether or not</w:t>
      </w:r>
      <w:proofErr w:type="gramEnd"/>
      <w:r w:rsidRPr="0064737E">
        <w:t xml:space="preserve"> any other representative has signified his wish to speak. </w:t>
      </w:r>
      <w:r w:rsidR="00BC740F">
        <w:t xml:space="preserve"> </w:t>
      </w:r>
      <w:r w:rsidRPr="0064737E">
        <w:t xml:space="preserve">Permission to speak on the closure of the debate shall be accorded only to two speakers opposing the closure, after which the motion shall be immediately put to the vote. </w:t>
      </w:r>
      <w:r w:rsidR="00BC740F">
        <w:t xml:space="preserve"> </w:t>
      </w:r>
      <w:r w:rsidRPr="0064737E">
        <w:t xml:space="preserve">If the General Assembly is in favour of the closure, the Chair shall declare the closure of the debate. </w:t>
      </w:r>
      <w:r w:rsidR="00BC740F">
        <w:t xml:space="preserve"> </w:t>
      </w:r>
      <w:r w:rsidRPr="0064737E">
        <w:t>The Chair may limit the time to be allowed to speakers under this rule.</w:t>
      </w:r>
    </w:p>
    <w:p w14:paraId="333A65D2" w14:textId="5AB69DFC" w:rsidR="007150C2" w:rsidRPr="0064737E" w:rsidRDefault="007150C2" w:rsidP="00193286">
      <w:pPr>
        <w:pStyle w:val="List1"/>
      </w:pPr>
      <w:r w:rsidRPr="0064737E">
        <w:t xml:space="preserve">During the discussion of any matter, a delegate may move the suspension or the adjournment of the meeting. Such motions shall not be </w:t>
      </w:r>
      <w:r w:rsidR="0095715E" w:rsidRPr="0064737E">
        <w:t>debated but</w:t>
      </w:r>
      <w:r w:rsidRPr="0064737E">
        <w:t xml:space="preserve"> shall be immediately put to the vote. </w:t>
      </w:r>
      <w:r w:rsidR="00BC740F">
        <w:t xml:space="preserve"> </w:t>
      </w:r>
      <w:r w:rsidRPr="0064737E">
        <w:t>The Chair may limit the time to be allowed to the speaker moving the suspension or adjournment.</w:t>
      </w:r>
    </w:p>
    <w:p w14:paraId="6260E65B" w14:textId="4E29E23C" w:rsidR="007150C2" w:rsidRPr="0064737E" w:rsidRDefault="007150C2" w:rsidP="00193286">
      <w:pPr>
        <w:pStyle w:val="List1"/>
      </w:pPr>
      <w:r w:rsidRPr="0064737E">
        <w:t xml:space="preserve">Subject to rule </w:t>
      </w:r>
      <w:r w:rsidR="00BC740F">
        <w:t>3</w:t>
      </w:r>
      <w:r w:rsidRPr="0064737E">
        <w:t xml:space="preserve"> above, the following motions shall have precedence in the following order over all the other proposals or motions before the meeting:</w:t>
      </w:r>
    </w:p>
    <w:p w14:paraId="3A720C52" w14:textId="67C9EB9B" w:rsidR="007150C2" w:rsidRPr="0064737E" w:rsidRDefault="007150C2" w:rsidP="00AF504E">
      <w:pPr>
        <w:pStyle w:val="Lista"/>
      </w:pPr>
      <w:r w:rsidRPr="0064737E">
        <w:t>to suspend the meeting;</w:t>
      </w:r>
    </w:p>
    <w:p w14:paraId="444F88C5" w14:textId="4860850E" w:rsidR="007150C2" w:rsidRPr="0064737E" w:rsidRDefault="007150C2" w:rsidP="00AF504E">
      <w:pPr>
        <w:pStyle w:val="Lista"/>
      </w:pPr>
      <w:r w:rsidRPr="0064737E">
        <w:t>to adjourn the meeting;</w:t>
      </w:r>
    </w:p>
    <w:p w14:paraId="3A3EC562" w14:textId="06D9C547" w:rsidR="007150C2" w:rsidRPr="0064737E" w:rsidRDefault="007150C2" w:rsidP="00AF504E">
      <w:pPr>
        <w:pStyle w:val="Lista"/>
      </w:pPr>
      <w:r w:rsidRPr="0064737E">
        <w:t>to adjourn the debate on the questio</w:t>
      </w:r>
      <w:r w:rsidR="00BC740F">
        <w:t>n under discussion;</w:t>
      </w:r>
      <w:r w:rsidR="004352C8">
        <w:t xml:space="preserve"> and</w:t>
      </w:r>
    </w:p>
    <w:p w14:paraId="152715F3" w14:textId="79A8DF93" w:rsidR="007150C2" w:rsidRPr="0064737E" w:rsidRDefault="007150C2" w:rsidP="00AF504E">
      <w:pPr>
        <w:pStyle w:val="Lista"/>
      </w:pPr>
      <w:r w:rsidRPr="0064737E">
        <w:t>for the closure of the debate on the question under discussion.</w:t>
      </w:r>
    </w:p>
    <w:p w14:paraId="1781BA7C" w14:textId="26274F79" w:rsidR="007150C2" w:rsidRPr="0064737E" w:rsidRDefault="00BC740F" w:rsidP="00193286">
      <w:pPr>
        <w:pStyle w:val="List1"/>
      </w:pPr>
      <w:r>
        <w:t>Subject to rule 3</w:t>
      </w:r>
      <w:r w:rsidR="007150C2" w:rsidRPr="0064737E">
        <w:t xml:space="preserve"> above, any motion calling for a decision on the competence of the General Assembly to discuss any matter or to adopt a proposal or an amendment submitted to it shall be put to the vote before the matter is discussed or a vote is taken on the proposal or amendment in question.</w:t>
      </w:r>
    </w:p>
    <w:p w14:paraId="66DBEB28" w14:textId="0C30F5C4" w:rsidR="007150C2" w:rsidRPr="0064737E" w:rsidRDefault="007150C2" w:rsidP="00193286">
      <w:pPr>
        <w:pStyle w:val="List1"/>
      </w:pPr>
      <w:r w:rsidRPr="0064737E">
        <w:t xml:space="preserve">A motion may be withdrawn by its proposer at any time before voting on it has commenced, provided that the motion has not been amended or that an amendment to it is not under discussion. </w:t>
      </w:r>
      <w:r w:rsidR="00C8646A" w:rsidRPr="0064737E">
        <w:t xml:space="preserve"> </w:t>
      </w:r>
      <w:r w:rsidRPr="0064737E">
        <w:t>A motion which has thus been withdrawn may be reintroduced by any delegate.</w:t>
      </w:r>
    </w:p>
    <w:p w14:paraId="1DD93BA5" w14:textId="4D511A59" w:rsidR="007150C2" w:rsidRPr="0064737E" w:rsidRDefault="007150C2" w:rsidP="00193286">
      <w:pPr>
        <w:pStyle w:val="List1"/>
      </w:pPr>
      <w:r w:rsidRPr="0064737E">
        <w:t xml:space="preserve">When a proposal has been adopted or rejected it may not be reconsidered unless the General Assembly, by </w:t>
      </w:r>
      <w:proofErr w:type="gramStart"/>
      <w:r w:rsidRPr="0064737E">
        <w:t>a majority of</w:t>
      </w:r>
      <w:proofErr w:type="gramEnd"/>
      <w:r w:rsidRPr="0064737E">
        <w:t xml:space="preserve"> the representatives present and voting, so decides. </w:t>
      </w:r>
      <w:r w:rsidR="00C8646A" w:rsidRPr="0064737E">
        <w:t xml:space="preserve"> </w:t>
      </w:r>
      <w:r w:rsidRPr="0064737E">
        <w:t>Permission to speak on a motion to reconsider shall be accorded only to the mover and one other supporter and to two speakers opposing the motion, after which it shall be put immediately to the vote.</w:t>
      </w:r>
    </w:p>
    <w:p w14:paraId="31D1E1D0" w14:textId="67BAA1EB" w:rsidR="007150C2" w:rsidRPr="0064737E" w:rsidRDefault="007150C2" w:rsidP="00753C9B">
      <w:pPr>
        <w:pStyle w:val="ArticleHeading3"/>
        <w:numPr>
          <w:ilvl w:val="0"/>
          <w:numId w:val="86"/>
        </w:numPr>
        <w:ind w:hanging="4265"/>
      </w:pPr>
      <w:r w:rsidRPr="0064737E">
        <w:t>Voting during meetings</w:t>
      </w:r>
    </w:p>
    <w:p w14:paraId="5BD0BD3B" w14:textId="6325AE1B" w:rsidR="007150C2" w:rsidRPr="0064737E" w:rsidRDefault="007150C2" w:rsidP="00E03073">
      <w:pPr>
        <w:pStyle w:val="List1"/>
        <w:numPr>
          <w:ilvl w:val="0"/>
          <w:numId w:val="27"/>
        </w:numPr>
      </w:pPr>
      <w:r w:rsidRPr="0064737E">
        <w:t xml:space="preserve">The General Assembly will normally vote by show of hands overseen by </w:t>
      </w:r>
      <w:r w:rsidR="00ED7C67">
        <w:t xml:space="preserve">two </w:t>
      </w:r>
      <w:r w:rsidRPr="0064737E">
        <w:t>scrutineers</w:t>
      </w:r>
      <w:r w:rsidR="00ED7C67">
        <w:t xml:space="preserve"> appointed by the Chair</w:t>
      </w:r>
      <w:r w:rsidRPr="0064737E">
        <w:t xml:space="preserve">. </w:t>
      </w:r>
      <w:r w:rsidR="001B241C">
        <w:t xml:space="preserve"> </w:t>
      </w:r>
      <w:r w:rsidRPr="0064737E">
        <w:t xml:space="preserve">However, any National member may request a roll-call vote, which shall be taken in English alphabetical order of the name of National members present, commencing with the National member whose name is drawn by lot by the Chair. </w:t>
      </w:r>
      <w:r w:rsidR="00C8646A" w:rsidRPr="0064737E">
        <w:t xml:space="preserve"> </w:t>
      </w:r>
      <w:r w:rsidRPr="0064737E">
        <w:t xml:space="preserve">The vote of each National member in any </w:t>
      </w:r>
      <w:proofErr w:type="gramStart"/>
      <w:r w:rsidRPr="0064737E">
        <w:t>roll-call</w:t>
      </w:r>
      <w:proofErr w:type="gramEnd"/>
      <w:r w:rsidRPr="0064737E">
        <w:t xml:space="preserve"> shall be noted in the meeting record.</w:t>
      </w:r>
    </w:p>
    <w:p w14:paraId="71F86403" w14:textId="2A7ECA4F" w:rsidR="007150C2" w:rsidRPr="0064737E" w:rsidRDefault="007150C2" w:rsidP="00AF504E">
      <w:pPr>
        <w:pStyle w:val="List1"/>
      </w:pPr>
      <w:r w:rsidRPr="0064737E">
        <w:t>A representative of one National member shall not vote on behalf of another National member.</w:t>
      </w:r>
    </w:p>
    <w:p w14:paraId="6121B04A" w14:textId="3DAD7732" w:rsidR="007150C2" w:rsidRPr="0064737E" w:rsidRDefault="007150C2" w:rsidP="00753C9B">
      <w:pPr>
        <w:pStyle w:val="ArticleHeading3"/>
        <w:numPr>
          <w:ilvl w:val="0"/>
          <w:numId w:val="86"/>
        </w:numPr>
        <w:ind w:hanging="4265"/>
      </w:pPr>
      <w:r w:rsidRPr="0064737E">
        <w:lastRenderedPageBreak/>
        <w:t>Decision making and reporting</w:t>
      </w:r>
    </w:p>
    <w:p w14:paraId="6474E19E" w14:textId="45483A99" w:rsidR="007150C2" w:rsidRPr="0064737E" w:rsidRDefault="007150C2" w:rsidP="00E03073">
      <w:pPr>
        <w:pStyle w:val="List1"/>
        <w:numPr>
          <w:ilvl w:val="0"/>
          <w:numId w:val="28"/>
        </w:numPr>
      </w:pPr>
      <w:r w:rsidRPr="0064737E">
        <w:t xml:space="preserve">Where the General Assembly is requested to </w:t>
      </w:r>
      <w:proofErr w:type="gramStart"/>
      <w:r w:rsidRPr="0064737E">
        <w:t>make a decision</w:t>
      </w:r>
      <w:proofErr w:type="gramEnd"/>
      <w:r w:rsidRPr="0064737E">
        <w:t>, that request shall be put to the meeting in the form of a General Assembly Resolution.</w:t>
      </w:r>
      <w:r w:rsidR="001B241C">
        <w:t xml:space="preserve"> </w:t>
      </w:r>
      <w:r w:rsidRPr="0064737E">
        <w:t xml:space="preserve"> Each Resolution should include an implementation date, if relevant, and for convenience, the Chair may aggregate Resolutions for approval and reporting purposes.</w:t>
      </w:r>
    </w:p>
    <w:p w14:paraId="73006953" w14:textId="47C8B7E7" w:rsidR="007150C2" w:rsidRPr="0064737E" w:rsidRDefault="007150C2" w:rsidP="00AF504E">
      <w:pPr>
        <w:pStyle w:val="List1"/>
      </w:pPr>
      <w:r w:rsidRPr="0064737E">
        <w:t>The Secretariat shall arrange for the substance of all discussions of the General Assembly to be recorded in a general summary of the work of the meeting.</w:t>
      </w:r>
      <w:r w:rsidR="001B241C">
        <w:t xml:space="preserve"> </w:t>
      </w:r>
      <w:r w:rsidRPr="0064737E">
        <w:t xml:space="preserve"> These minutes shall be distributed to all National member delegations, which may submit their proposed corrections in writing to the Chair.</w:t>
      </w:r>
      <w:r w:rsidR="001B241C">
        <w:t xml:space="preserve"> </w:t>
      </w:r>
      <w:r w:rsidRPr="0064737E">
        <w:t xml:space="preserve"> Any disagreement on the proposed corrections shall be decided by the Chair after consultation with the members concerned.</w:t>
      </w:r>
    </w:p>
    <w:p w14:paraId="71D589D0" w14:textId="3A5F5AA7" w:rsidR="007150C2" w:rsidRPr="0064737E" w:rsidRDefault="007150C2" w:rsidP="00AF504E">
      <w:pPr>
        <w:pStyle w:val="List1"/>
      </w:pPr>
      <w:r w:rsidRPr="0064737E">
        <w:t>The minutes will be adopted by the General Assembly in session, or if necessary, by correspondence.</w:t>
      </w:r>
    </w:p>
    <w:p w14:paraId="2814E9B9" w14:textId="77258372" w:rsidR="007150C2" w:rsidRPr="0064737E" w:rsidRDefault="007150C2" w:rsidP="00AF504E">
      <w:pPr>
        <w:pStyle w:val="List1"/>
      </w:pPr>
      <w:r w:rsidRPr="0064737E">
        <w:t>Members who made statements during debate may request that such statement be attached to the minutes.</w:t>
      </w:r>
    </w:p>
    <w:p w14:paraId="45572D1B" w14:textId="753090E4" w:rsidR="007150C2" w:rsidRPr="0064737E" w:rsidRDefault="007150C2" w:rsidP="00AF504E">
      <w:pPr>
        <w:pStyle w:val="List1"/>
      </w:pPr>
      <w:r w:rsidRPr="0064737E">
        <w:t>The minutes, together with all relevant documents, shall be made available to the members within two weeks after their approval by the General Assembly.</w:t>
      </w:r>
    </w:p>
    <w:p w14:paraId="3C6A48EA" w14:textId="63336AFE" w:rsidR="007150C2" w:rsidRPr="0064737E" w:rsidRDefault="007150C2" w:rsidP="00AF504E">
      <w:pPr>
        <w:pStyle w:val="List1"/>
      </w:pPr>
      <w:r w:rsidRPr="0064737E">
        <w:t>Audio recordings of General Assembly sessions may be made and shall be retained by the Secretariat for record purposes.</w:t>
      </w:r>
    </w:p>
    <w:p w14:paraId="3508F63B" w14:textId="3B6C7703" w:rsidR="007150C2" w:rsidRPr="0064737E" w:rsidRDefault="007150C2" w:rsidP="00753C9B">
      <w:pPr>
        <w:pStyle w:val="ArticleHeading2"/>
        <w:numPr>
          <w:ilvl w:val="0"/>
          <w:numId w:val="85"/>
        </w:numPr>
        <w:ind w:hanging="4265"/>
      </w:pPr>
      <w:bookmarkStart w:id="94" w:name="_Toc8915449"/>
      <w:r w:rsidRPr="0064737E">
        <w:t>Election of the Council</w:t>
      </w:r>
      <w:bookmarkEnd w:id="94"/>
    </w:p>
    <w:p w14:paraId="4B18D94A" w14:textId="77777777" w:rsidR="00C8646A" w:rsidRPr="0064737E" w:rsidRDefault="00C8646A" w:rsidP="00C8646A">
      <w:pPr>
        <w:pStyle w:val="Heading2separationline"/>
      </w:pPr>
    </w:p>
    <w:p w14:paraId="76197FC5" w14:textId="1354D05D" w:rsidR="007150C2" w:rsidRPr="0064737E" w:rsidRDefault="007150C2" w:rsidP="007150C2">
      <w:pPr>
        <w:pStyle w:val="Corpsdetexte"/>
      </w:pPr>
      <w:r w:rsidRPr="0064737E">
        <w:t>The election of Councillors shall be conducted as follows:</w:t>
      </w:r>
    </w:p>
    <w:p w14:paraId="4B47AADE" w14:textId="7A43F574" w:rsidR="007150C2" w:rsidRPr="0064737E" w:rsidRDefault="007150C2" w:rsidP="00E03073">
      <w:pPr>
        <w:pStyle w:val="List1"/>
        <w:numPr>
          <w:ilvl w:val="0"/>
          <w:numId w:val="29"/>
        </w:numPr>
      </w:pPr>
      <w:r w:rsidRPr="0064737E">
        <w:t xml:space="preserve">The Secretary-General will invite National members to declare their candidacy for the Council, according to Article 8 of the Constitution six months before the opening of the General Assembly. Nominations will be received by the Secretariat for the next four months. </w:t>
      </w:r>
      <w:r w:rsidR="001B241C">
        <w:t xml:space="preserve"> </w:t>
      </w:r>
      <w:r w:rsidRPr="0064737E">
        <w:t>Nominations should include:</w:t>
      </w:r>
    </w:p>
    <w:p w14:paraId="1772DBB2" w14:textId="66731C9A" w:rsidR="007150C2" w:rsidRPr="0064737E" w:rsidRDefault="007150C2" w:rsidP="00AF504E">
      <w:pPr>
        <w:pStyle w:val="Lista"/>
      </w:pPr>
      <w:r w:rsidRPr="0064737E">
        <w:t>the name of the National member being nominated;</w:t>
      </w:r>
    </w:p>
    <w:p w14:paraId="2C62F55C" w14:textId="5FBDA884" w:rsidR="007150C2" w:rsidRPr="0064737E" w:rsidRDefault="007150C2" w:rsidP="00AF504E">
      <w:pPr>
        <w:pStyle w:val="Lista"/>
      </w:pPr>
      <w:r w:rsidRPr="0064737E">
        <w:t>a statement, in the form provided by the Secretariat, outlining the credentials of the National member fo</w:t>
      </w:r>
      <w:r w:rsidR="001B241C">
        <w:t>r a position on the Council;</w:t>
      </w:r>
      <w:r w:rsidR="004352C8">
        <w:t xml:space="preserve"> and</w:t>
      </w:r>
    </w:p>
    <w:p w14:paraId="6B6B9F03" w14:textId="57EDB621" w:rsidR="007150C2" w:rsidRPr="0064737E" w:rsidRDefault="007150C2" w:rsidP="00AF504E">
      <w:pPr>
        <w:pStyle w:val="Lista"/>
      </w:pPr>
      <w:r w:rsidRPr="0064737E">
        <w:t>a statement, in the form provided by the Secretariat, outlining the credentials of the person to represent the National member.</w:t>
      </w:r>
    </w:p>
    <w:p w14:paraId="1AC03911" w14:textId="1FCCCBB6" w:rsidR="007150C2" w:rsidRPr="0064737E" w:rsidRDefault="007150C2" w:rsidP="00AF504E">
      <w:pPr>
        <w:pStyle w:val="List1"/>
      </w:pPr>
      <w:r w:rsidRPr="0064737E">
        <w:t xml:space="preserve">Two months before the opening of the General Assembly all nominations shall be collated and circulated to all National members by the Secretariat. </w:t>
      </w:r>
      <w:r w:rsidR="00C8646A" w:rsidRPr="0064737E">
        <w:t xml:space="preserve"> </w:t>
      </w:r>
      <w:r w:rsidRPr="0064737E">
        <w:t>After this date no nominations shall be accepted unless there are exceptional circumstances, in which case the nomination should be approved by the General Assembly for inclusion in the election.</w:t>
      </w:r>
    </w:p>
    <w:p w14:paraId="5B5A0822" w14:textId="00456640" w:rsidR="007150C2" w:rsidRPr="0064737E" w:rsidRDefault="007150C2" w:rsidP="00AF504E">
      <w:pPr>
        <w:pStyle w:val="List1"/>
      </w:pPr>
      <w:r w:rsidRPr="0064737E">
        <w:t>A vote to elect Councillors from amongst those nominated will be conducted by secret ballot.</w:t>
      </w:r>
    </w:p>
    <w:p w14:paraId="27F6DAB8" w14:textId="01706731" w:rsidR="007150C2" w:rsidRPr="0064737E" w:rsidRDefault="007150C2" w:rsidP="00AF504E">
      <w:pPr>
        <w:pStyle w:val="List1"/>
      </w:pPr>
      <w:r w:rsidRPr="0064737E">
        <w:t>The Secretariat shall produce a ballot form for nominees for the Council and each National member shall have one vote for each vacant seat on the Council.</w:t>
      </w:r>
    </w:p>
    <w:p w14:paraId="44317A91" w14:textId="50337048" w:rsidR="007150C2" w:rsidRPr="0064737E" w:rsidRDefault="007150C2" w:rsidP="00AF504E">
      <w:pPr>
        <w:pStyle w:val="List1"/>
      </w:pPr>
      <w:r w:rsidRPr="0064737E">
        <w:t>The Chair shall appoint two scrutineers from amongst the members who have not been nominated for the Council, who shall proceed to scrutinise the votes cast and the counting of votes by the Secretariat.</w:t>
      </w:r>
    </w:p>
    <w:p w14:paraId="3937EF95" w14:textId="3291FD7D" w:rsidR="00C8646A" w:rsidRPr="0064737E" w:rsidRDefault="007150C2" w:rsidP="00AF504E">
      <w:pPr>
        <w:pStyle w:val="List1"/>
      </w:pPr>
      <w:r w:rsidRPr="0064737E">
        <w:t xml:space="preserve">If two or more candidates obtain the same number for the last seat or seats to be filled, there shall be a further ballot from among these candidates only. Should the votes again be divided equally, the Chair shall </w:t>
      </w:r>
      <w:r w:rsidR="00C8646A" w:rsidRPr="0064737E">
        <w:rPr>
          <w:rFonts w:ascii="Calibri" w:hAnsi="Calibri"/>
        </w:rPr>
        <w:t>draw by ballot the name of the candidate to be eliminated in the subsequent ballot.</w:t>
      </w:r>
    </w:p>
    <w:p w14:paraId="31EEF7FA" w14:textId="7AAE270E" w:rsidR="007150C2" w:rsidRPr="0064737E" w:rsidRDefault="007150C2" w:rsidP="00AF504E">
      <w:pPr>
        <w:pStyle w:val="List1"/>
      </w:pPr>
      <w:r w:rsidRPr="0064737E">
        <w:t>When voting and counting are completed the Chair shall confirm the election and invite the newly elected Council to take up their duties.</w:t>
      </w:r>
    </w:p>
    <w:p w14:paraId="37AC0B49" w14:textId="6C9A60CB" w:rsidR="007150C2" w:rsidRPr="0064737E" w:rsidRDefault="007150C2" w:rsidP="00AF504E">
      <w:pPr>
        <w:pStyle w:val="List1"/>
      </w:pPr>
      <w:r w:rsidRPr="0064737E">
        <w:lastRenderedPageBreak/>
        <w:t>The term of the Council is from confirmation of its election until the election of a new Council at the following ordinary General Assembly.</w:t>
      </w:r>
    </w:p>
    <w:p w14:paraId="5E39C4B6" w14:textId="5890A568" w:rsidR="007150C2" w:rsidRPr="0064737E" w:rsidRDefault="007150C2" w:rsidP="00AF504E">
      <w:pPr>
        <w:pStyle w:val="List1"/>
      </w:pPr>
      <w:r w:rsidRPr="0064737E">
        <w:t>Should a National member elected to the Council advise at some time during the term of that Council, being more than two years from the next General Assembly, that they are unable to continue to serve on the Council, the Secretary-General may conduct a by-election to fill the vacancy.</w:t>
      </w:r>
      <w:r w:rsidR="001B241C">
        <w:t xml:space="preserve"> </w:t>
      </w:r>
      <w:r w:rsidRPr="0064737E">
        <w:t xml:space="preserve"> The Secretary-General shall invite nominations from all eligible National members, conduct the vote electronically and rules </w:t>
      </w:r>
      <w:r w:rsidR="001B241C">
        <w:t>5</w:t>
      </w:r>
      <w:r w:rsidRPr="0064737E">
        <w:t xml:space="preserve"> </w:t>
      </w:r>
      <w:r w:rsidR="001B241C">
        <w:t>–</w:t>
      </w:r>
      <w:r w:rsidR="00584F66">
        <w:t xml:space="preserve"> </w:t>
      </w:r>
      <w:r w:rsidR="001B241C">
        <w:t>8</w:t>
      </w:r>
      <w:r w:rsidRPr="0064737E">
        <w:t xml:space="preserve"> above will apply. </w:t>
      </w:r>
      <w:r w:rsidR="00C8646A" w:rsidRPr="0064737E">
        <w:t xml:space="preserve"> </w:t>
      </w:r>
      <w:r w:rsidRPr="0064737E">
        <w:t>The term of office of any National member so elected will be the same as that of the National member being replaced.</w:t>
      </w:r>
    </w:p>
    <w:p w14:paraId="693C681C" w14:textId="4A89B40A" w:rsidR="007150C2" w:rsidRPr="0064737E" w:rsidRDefault="007150C2" w:rsidP="00AF504E">
      <w:pPr>
        <w:pStyle w:val="List1"/>
      </w:pPr>
      <w:r w:rsidRPr="0064737E">
        <w:t>National members are to advise the Secretary-General in cases where the person representing the National member at the Council changes.</w:t>
      </w:r>
    </w:p>
    <w:p w14:paraId="387EBAFA" w14:textId="14B2F94F" w:rsidR="007150C2" w:rsidRPr="0064737E" w:rsidRDefault="00C8646A" w:rsidP="007F0024">
      <w:pPr>
        <w:pStyle w:val="Article"/>
        <w:ind w:left="0" w:firstLine="0"/>
      </w:pPr>
      <w:r w:rsidRPr="0064737E">
        <w:t xml:space="preserve"> </w:t>
      </w:r>
      <w:bookmarkStart w:id="95" w:name="_Toc8915450"/>
      <w:r w:rsidRPr="0064737E">
        <w:t xml:space="preserve">- </w:t>
      </w:r>
      <w:r w:rsidR="007150C2" w:rsidRPr="0064737E">
        <w:t>Council</w:t>
      </w:r>
      <w:bookmarkEnd w:id="95"/>
    </w:p>
    <w:p w14:paraId="69C77555" w14:textId="7070C22A" w:rsidR="00496274" w:rsidRPr="00496274" w:rsidRDefault="007150C2" w:rsidP="00753C9B">
      <w:pPr>
        <w:pStyle w:val="ArticleHeading2"/>
        <w:numPr>
          <w:ilvl w:val="0"/>
          <w:numId w:val="87"/>
        </w:numPr>
        <w:ind w:hanging="4265"/>
      </w:pPr>
      <w:bookmarkStart w:id="96" w:name="_Toc8915451"/>
      <w:r w:rsidRPr="0064737E">
        <w:t>Functions</w:t>
      </w:r>
      <w:bookmarkEnd w:id="96"/>
    </w:p>
    <w:p w14:paraId="0AB30957" w14:textId="77777777" w:rsidR="00C8646A" w:rsidRPr="0064737E" w:rsidRDefault="00C8646A">
      <w:pPr>
        <w:pStyle w:val="Heading2separationline"/>
      </w:pPr>
    </w:p>
    <w:p w14:paraId="78A280DC" w14:textId="0C550E34" w:rsidR="007150C2" w:rsidRPr="0064737E" w:rsidRDefault="007150C2" w:rsidP="00300BD6">
      <w:pPr>
        <w:pStyle w:val="List1"/>
        <w:numPr>
          <w:ilvl w:val="0"/>
          <w:numId w:val="17"/>
        </w:numPr>
      </w:pPr>
      <w:r w:rsidRPr="0064737E">
        <w:t>The Council, in fulfilling its obligation to administer IALA will carry out the functions</w:t>
      </w:r>
      <w:r w:rsidR="001B241C">
        <w:t xml:space="preserve"> a</w:t>
      </w:r>
      <w:r w:rsidR="00A43E51">
        <w:t xml:space="preserve">ssigned to it by Article </w:t>
      </w:r>
      <w:r w:rsidR="00CE12FE">
        <w:fldChar w:fldCharType="begin"/>
      </w:r>
      <w:r w:rsidR="00CE12FE">
        <w:instrText xml:space="preserve"> REF _Ref457818933 \w \h </w:instrText>
      </w:r>
      <w:r w:rsidR="00CE12FE">
        <w:fldChar w:fldCharType="separate"/>
      </w:r>
      <w:r w:rsidR="00FC13EC">
        <w:t>8.2.3</w:t>
      </w:r>
      <w:r w:rsidR="00CE12FE">
        <w:fldChar w:fldCharType="end"/>
      </w:r>
      <w:r w:rsidRPr="001D52CA">
        <w:t xml:space="preserve"> of</w:t>
      </w:r>
      <w:r w:rsidRPr="0064737E">
        <w:t xml:space="preserve"> the Constitution.</w:t>
      </w:r>
    </w:p>
    <w:p w14:paraId="0D367AFA" w14:textId="360E9B7C" w:rsidR="007150C2" w:rsidRPr="0064737E" w:rsidRDefault="007150C2" w:rsidP="00193286">
      <w:pPr>
        <w:pStyle w:val="List1"/>
      </w:pPr>
      <w:r w:rsidRPr="0064737E">
        <w:t xml:space="preserve">In the period between two General Assemblies, should no appropriate provision be made in the Constitution or these General Regulations, the Council shall make any administrative or technical decision which may be necessary. </w:t>
      </w:r>
      <w:r w:rsidR="00193286" w:rsidRPr="0064737E">
        <w:t xml:space="preserve"> </w:t>
      </w:r>
      <w:r w:rsidRPr="0064737E">
        <w:t>Any such decision must be referred to the next General Assembly for confirmation.</w:t>
      </w:r>
    </w:p>
    <w:p w14:paraId="7E187074" w14:textId="7F13BC4A" w:rsidR="007150C2" w:rsidRPr="0064737E" w:rsidRDefault="007150C2" w:rsidP="00193286">
      <w:pPr>
        <w:pStyle w:val="List1"/>
      </w:pPr>
      <w:r w:rsidRPr="0064737E">
        <w:t>The Council shall be guided by the approved Strategic Vision.</w:t>
      </w:r>
    </w:p>
    <w:p w14:paraId="0A9F15B8" w14:textId="332B54B3" w:rsidR="007150C2" w:rsidRPr="0064737E" w:rsidRDefault="007150C2" w:rsidP="00193286">
      <w:pPr>
        <w:pStyle w:val="List1"/>
      </w:pPr>
      <w:r w:rsidRPr="0064737E">
        <w:t xml:space="preserve">If the Council considers that any question or issue should be referred to </w:t>
      </w:r>
      <w:r w:rsidR="00842928">
        <w:t>the</w:t>
      </w:r>
      <w:r w:rsidR="00842928" w:rsidRPr="0064737E">
        <w:t xml:space="preserve"> </w:t>
      </w:r>
      <w:r w:rsidRPr="0064737E">
        <w:t xml:space="preserve">members, it shall direct the Secretary-General to send a circular to each member requesting them to notify the Secretariat of their opinion on the matter. </w:t>
      </w:r>
      <w:r w:rsidR="00193286" w:rsidRPr="0064737E">
        <w:t xml:space="preserve"> </w:t>
      </w:r>
      <w:r w:rsidRPr="0064737E">
        <w:t>The Council shall then decide the matter.</w:t>
      </w:r>
    </w:p>
    <w:p w14:paraId="1410E5D3" w14:textId="198C6E79" w:rsidR="007150C2" w:rsidRPr="0064737E" w:rsidRDefault="007150C2" w:rsidP="00753C9B">
      <w:pPr>
        <w:pStyle w:val="ArticleHeading2"/>
        <w:numPr>
          <w:ilvl w:val="0"/>
          <w:numId w:val="87"/>
        </w:numPr>
        <w:ind w:hanging="4265"/>
      </w:pPr>
      <w:bookmarkStart w:id="97" w:name="_Toc8915452"/>
      <w:r w:rsidRPr="0064737E">
        <w:t>Convening</w:t>
      </w:r>
      <w:bookmarkEnd w:id="97"/>
    </w:p>
    <w:p w14:paraId="4AF83B70" w14:textId="77777777" w:rsidR="00AF504E" w:rsidRPr="0064737E" w:rsidRDefault="00AF504E" w:rsidP="00AF504E">
      <w:pPr>
        <w:pStyle w:val="Heading2separationline"/>
      </w:pPr>
    </w:p>
    <w:p w14:paraId="248F7072" w14:textId="36E003A2" w:rsidR="007150C2" w:rsidRPr="0064737E" w:rsidRDefault="007150C2" w:rsidP="00E03073">
      <w:pPr>
        <w:pStyle w:val="List1"/>
        <w:numPr>
          <w:ilvl w:val="0"/>
          <w:numId w:val="30"/>
        </w:numPr>
      </w:pPr>
      <w:r w:rsidRPr="0064737E">
        <w:t>The Council will be convened, ordinarily twice a year by notice in writing by any of the following:</w:t>
      </w:r>
    </w:p>
    <w:p w14:paraId="2DD98C26" w14:textId="3D1A8603" w:rsidR="007150C2" w:rsidRPr="0064737E" w:rsidRDefault="007150C2" w:rsidP="00AF504E">
      <w:pPr>
        <w:pStyle w:val="Lista"/>
      </w:pPr>
      <w:r w:rsidRPr="0064737E">
        <w:t>the President or Vice President;</w:t>
      </w:r>
    </w:p>
    <w:p w14:paraId="0DE25344" w14:textId="3D93F72F" w:rsidR="007150C2" w:rsidRPr="0064737E" w:rsidRDefault="007150C2" w:rsidP="00AF504E">
      <w:pPr>
        <w:pStyle w:val="Lista"/>
      </w:pPr>
      <w:r w:rsidRPr="0064737E">
        <w:t>the Secretary-General; or</w:t>
      </w:r>
    </w:p>
    <w:p w14:paraId="3EA119CA" w14:textId="707E9499" w:rsidR="007150C2" w:rsidRPr="0064737E" w:rsidRDefault="007150C2" w:rsidP="00AF504E">
      <w:pPr>
        <w:pStyle w:val="Lista"/>
      </w:pPr>
      <w:r w:rsidRPr="0064737E">
        <w:t>at the request of two Councillors.</w:t>
      </w:r>
    </w:p>
    <w:p w14:paraId="45673C2A" w14:textId="40FD9708" w:rsidR="007150C2" w:rsidRPr="0064737E" w:rsidRDefault="007150C2" w:rsidP="00AF504E">
      <w:pPr>
        <w:pStyle w:val="List1"/>
      </w:pPr>
      <w:r w:rsidRPr="0064737E">
        <w:t xml:space="preserve">The date of the meeting of the Council in ordinary meeting will be determined by decision of the Council at its previous meeting. </w:t>
      </w:r>
      <w:r w:rsidR="004453FC">
        <w:t xml:space="preserve"> </w:t>
      </w:r>
      <w:r w:rsidRPr="0064737E">
        <w:t>The location will be the IALA Headquarters unless alternate arrangements are agreed, or if the meeting is to be held electronically.</w:t>
      </w:r>
    </w:p>
    <w:p w14:paraId="247BF2AC" w14:textId="7B5D682F" w:rsidR="007150C2" w:rsidRPr="0064737E" w:rsidRDefault="007150C2" w:rsidP="00AF504E">
      <w:pPr>
        <w:pStyle w:val="List1"/>
      </w:pPr>
      <w:r w:rsidRPr="0064737E">
        <w:t>The date of an extraordinary meeting of the Council will be not less than seven days from the date of notification, and the location will be the IALA Headquarters unless agreed by the Secretary-General and President, or if the meeting is to be held electronically.</w:t>
      </w:r>
    </w:p>
    <w:p w14:paraId="42197B0A" w14:textId="4972BC6C" w:rsidR="007150C2" w:rsidRPr="0064737E" w:rsidRDefault="007150C2" w:rsidP="00AF504E">
      <w:pPr>
        <w:pStyle w:val="List1"/>
      </w:pPr>
      <w:r w:rsidRPr="0064737E">
        <w:t>The Council may also determine that any National member, a representative of any Committee or other body established by it or of another organization may be present at a Council meeting.</w:t>
      </w:r>
    </w:p>
    <w:p w14:paraId="6691FE34" w14:textId="42D0D83A" w:rsidR="007150C2" w:rsidRPr="0064737E" w:rsidRDefault="007150C2" w:rsidP="00753C9B">
      <w:pPr>
        <w:pStyle w:val="ArticleHeading2"/>
        <w:numPr>
          <w:ilvl w:val="0"/>
          <w:numId w:val="87"/>
        </w:numPr>
        <w:ind w:hanging="4265"/>
      </w:pPr>
      <w:bookmarkStart w:id="98" w:name="_Toc8915453"/>
      <w:r w:rsidRPr="0064737E">
        <w:t>Organisation of meetings</w:t>
      </w:r>
      <w:bookmarkEnd w:id="98"/>
    </w:p>
    <w:p w14:paraId="05565389" w14:textId="77777777" w:rsidR="00724E76" w:rsidRPr="0064737E" w:rsidRDefault="00724E76" w:rsidP="00724E76">
      <w:pPr>
        <w:pStyle w:val="Heading2separationline"/>
      </w:pPr>
    </w:p>
    <w:p w14:paraId="5A56DDDB" w14:textId="5BCF6252" w:rsidR="007150C2" w:rsidRPr="0064737E" w:rsidRDefault="007150C2" w:rsidP="00E03073">
      <w:pPr>
        <w:pStyle w:val="List1"/>
        <w:numPr>
          <w:ilvl w:val="0"/>
          <w:numId w:val="31"/>
        </w:numPr>
      </w:pPr>
      <w:r w:rsidRPr="0064737E">
        <w:t>Council meetings are to be prepared and organised by the Secretary-General using the resources of the Secretariat.</w:t>
      </w:r>
    </w:p>
    <w:p w14:paraId="518A022F" w14:textId="445601C6" w:rsidR="007150C2" w:rsidRPr="0064737E" w:rsidRDefault="007150C2" w:rsidP="00724E76">
      <w:pPr>
        <w:pStyle w:val="List1"/>
      </w:pPr>
      <w:r w:rsidRPr="0064737E">
        <w:t>The business of the Council shall be conducted in the English language.</w:t>
      </w:r>
    </w:p>
    <w:p w14:paraId="3682A6EE" w14:textId="5B97D96F" w:rsidR="007150C2" w:rsidRPr="0064737E" w:rsidRDefault="007150C2" w:rsidP="00724E76">
      <w:pPr>
        <w:pStyle w:val="List1"/>
      </w:pPr>
      <w:r w:rsidRPr="0064737E">
        <w:lastRenderedPageBreak/>
        <w:t xml:space="preserve">Two months before a scheduled Council meeting the Secretariat shall invite Council members to submit papers addressing matters that they wish to discuss at the Council. </w:t>
      </w:r>
      <w:r w:rsidR="004453FC">
        <w:t xml:space="preserve"> </w:t>
      </w:r>
      <w:r w:rsidRPr="0064737E">
        <w:t>These will be received by the Secretariat for the next two weeks.</w:t>
      </w:r>
    </w:p>
    <w:p w14:paraId="4D4ADAD7" w14:textId="2BB032FE" w:rsidR="007150C2" w:rsidRPr="0064737E" w:rsidRDefault="007150C2" w:rsidP="00724E76">
      <w:pPr>
        <w:pStyle w:val="List1"/>
      </w:pPr>
      <w:r w:rsidRPr="0064737E">
        <w:t>Six weeks before the opening of the Council submitted papers together with those prepared by the Secretariat shall be made available to all Council members, who shall be invited to forward their comments to the Secretariat within two weeks.</w:t>
      </w:r>
    </w:p>
    <w:p w14:paraId="4BBA56E7" w14:textId="21A11517" w:rsidR="007150C2" w:rsidRPr="0064737E" w:rsidRDefault="007150C2" w:rsidP="00724E76">
      <w:pPr>
        <w:pStyle w:val="List1"/>
      </w:pPr>
      <w:r w:rsidRPr="0064737E">
        <w:t>Four weeks before the Council the Secretariat shall provide Councillors with all papers and the provisional agenda for the meeting.</w:t>
      </w:r>
    </w:p>
    <w:p w14:paraId="46A4ABDE" w14:textId="3BB2CC87" w:rsidR="007150C2" w:rsidRPr="0064737E" w:rsidRDefault="007150C2" w:rsidP="00724E76">
      <w:pPr>
        <w:pStyle w:val="List1"/>
      </w:pPr>
      <w:r w:rsidRPr="0064737E">
        <w:t>The provisional agenda for an ordinary meeting of the Council shall normally include:</w:t>
      </w:r>
    </w:p>
    <w:p w14:paraId="36623638" w14:textId="70D05ACD" w:rsidR="007150C2" w:rsidRPr="0064737E" w:rsidRDefault="007150C2" w:rsidP="00724E76">
      <w:pPr>
        <w:pStyle w:val="Lista"/>
      </w:pPr>
      <w:r w:rsidRPr="0064737E">
        <w:t>Approval of the Agenda;</w:t>
      </w:r>
    </w:p>
    <w:p w14:paraId="70C6E2A0" w14:textId="0438552D" w:rsidR="007150C2" w:rsidRPr="0064737E" w:rsidRDefault="007150C2" w:rsidP="00724E76">
      <w:pPr>
        <w:pStyle w:val="Lista"/>
      </w:pPr>
      <w:r w:rsidRPr="0064737E">
        <w:t>Report of the President/Secretary-General;</w:t>
      </w:r>
    </w:p>
    <w:p w14:paraId="18F0FDA0" w14:textId="002845A4" w:rsidR="007150C2" w:rsidRPr="0064737E" w:rsidRDefault="007150C2" w:rsidP="00724E76">
      <w:pPr>
        <w:pStyle w:val="Lista"/>
      </w:pPr>
      <w:r w:rsidRPr="0064737E">
        <w:t>Report of the Finance and Audit Committee;</w:t>
      </w:r>
    </w:p>
    <w:p w14:paraId="703EB35F" w14:textId="24045116" w:rsidR="007150C2" w:rsidRDefault="007150C2" w:rsidP="00724E76">
      <w:pPr>
        <w:pStyle w:val="Lista"/>
        <w:rPr>
          <w:ins w:id="99" w:author="Schneider, Christina" w:date="2019-10-18T14:27:00Z"/>
        </w:rPr>
      </w:pPr>
      <w:r w:rsidRPr="0064737E">
        <w:t>Committee Reports;</w:t>
      </w:r>
    </w:p>
    <w:p w14:paraId="2DDCDC06" w14:textId="5E5A981E" w:rsidR="002313F1" w:rsidRDefault="002313F1" w:rsidP="00724E76">
      <w:pPr>
        <w:pStyle w:val="Lista"/>
        <w:rPr>
          <w:ins w:id="100" w:author="Schneider, Christina" w:date="2019-10-18T14:28:00Z"/>
        </w:rPr>
      </w:pPr>
      <w:ins w:id="101" w:author="Schneider, Christina" w:date="2019-10-18T14:28:00Z">
        <w:r>
          <w:t>Approv</w:t>
        </w:r>
      </w:ins>
      <w:ins w:id="102" w:author="Schneider, Christina" w:date="2019-10-18T14:30:00Z">
        <w:r>
          <w:t>al</w:t>
        </w:r>
      </w:ins>
      <w:ins w:id="103" w:author="Schneider, Christina" w:date="2019-10-18T14:28:00Z">
        <w:r>
          <w:t xml:space="preserve"> of recommendations, guidelines, manuals or other appropriate </w:t>
        </w:r>
        <w:commentRangeStart w:id="104"/>
        <w:r>
          <w:t>papers</w:t>
        </w:r>
      </w:ins>
      <w:commentRangeEnd w:id="104"/>
      <w:ins w:id="105" w:author="Schneider, Christina" w:date="2019-10-18T14:29:00Z">
        <w:r>
          <w:rPr>
            <w:rStyle w:val="Marquedecommentaire"/>
            <w:rFonts w:eastAsiaTheme="minorHAnsi" w:cstheme="minorBidi"/>
            <w:lang w:val="en-US" w:eastAsia="en-US"/>
          </w:rPr>
          <w:commentReference w:id="104"/>
        </w:r>
      </w:ins>
    </w:p>
    <w:p w14:paraId="32229CD3" w14:textId="6AB59E13" w:rsidR="002313F1" w:rsidRDefault="002313F1" w:rsidP="00724E76">
      <w:pPr>
        <w:pStyle w:val="Lista"/>
        <w:rPr>
          <w:ins w:id="106" w:author="Schneider, Christina" w:date="2019-10-18T14:28:00Z"/>
        </w:rPr>
      </w:pPr>
      <w:ins w:id="107" w:author="Schneider, Christina" w:date="2019-10-18T14:28:00Z">
        <w:r>
          <w:t>Approv</w:t>
        </w:r>
      </w:ins>
      <w:ins w:id="108" w:author="Schneider, Christina" w:date="2019-10-18T14:30:00Z">
        <w:r>
          <w:t>al</w:t>
        </w:r>
      </w:ins>
      <w:ins w:id="109" w:author="Schneider, Christina" w:date="2019-10-18T14:28:00Z">
        <w:r>
          <w:t xml:space="preserve"> of the annual budget and accounts</w:t>
        </w:r>
      </w:ins>
    </w:p>
    <w:p w14:paraId="5F1CEDB9" w14:textId="722A497E" w:rsidR="002313F1" w:rsidRPr="0064737E" w:rsidRDefault="002313F1" w:rsidP="00724E76">
      <w:pPr>
        <w:pStyle w:val="Lista"/>
      </w:pPr>
      <w:ins w:id="110" w:author="Schneider, Christina" w:date="2019-10-18T14:29:00Z">
        <w:r>
          <w:t>Determination of the rate of contributions</w:t>
        </w:r>
      </w:ins>
    </w:p>
    <w:p w14:paraId="307431F5" w14:textId="0D3301DF" w:rsidR="007150C2" w:rsidRPr="0064737E" w:rsidRDefault="004453FC" w:rsidP="00724E76">
      <w:pPr>
        <w:pStyle w:val="Lista"/>
      </w:pPr>
      <w:r>
        <w:t>Any other business;</w:t>
      </w:r>
      <w:r w:rsidR="004352C8">
        <w:t xml:space="preserve"> and</w:t>
      </w:r>
    </w:p>
    <w:p w14:paraId="74AD53F3" w14:textId="3B1D9C6C" w:rsidR="007150C2" w:rsidRPr="0064737E" w:rsidRDefault="007150C2" w:rsidP="00724E76">
      <w:pPr>
        <w:pStyle w:val="Lista"/>
      </w:pPr>
      <w:r w:rsidRPr="0064737E">
        <w:t>Date and time of next meeting.</w:t>
      </w:r>
    </w:p>
    <w:p w14:paraId="387A8A36" w14:textId="555D2139" w:rsidR="007150C2" w:rsidRPr="0064737E" w:rsidRDefault="007150C2" w:rsidP="00724E76">
      <w:pPr>
        <w:pStyle w:val="List1"/>
      </w:pPr>
      <w:r w:rsidRPr="0064737E">
        <w:t>The provisional agenda for an extraordinary meeting of the Council shall normally include consideration of the question(s) for which the meeting was convened.</w:t>
      </w:r>
    </w:p>
    <w:p w14:paraId="50151A0D" w14:textId="418C419F" w:rsidR="007150C2" w:rsidRPr="0064737E" w:rsidRDefault="007150C2" w:rsidP="00753C9B">
      <w:pPr>
        <w:pStyle w:val="ArticleHeading2"/>
        <w:numPr>
          <w:ilvl w:val="0"/>
          <w:numId w:val="87"/>
        </w:numPr>
        <w:ind w:hanging="4265"/>
      </w:pPr>
      <w:bookmarkStart w:id="111" w:name="_Toc8915454"/>
      <w:r w:rsidRPr="0064737E">
        <w:t>Rules of Procedure</w:t>
      </w:r>
      <w:bookmarkEnd w:id="111"/>
    </w:p>
    <w:p w14:paraId="79A59ABF" w14:textId="77777777" w:rsidR="00724E76" w:rsidRPr="0064737E" w:rsidRDefault="00724E76" w:rsidP="00724E76">
      <w:pPr>
        <w:pStyle w:val="Heading2separationline"/>
      </w:pPr>
    </w:p>
    <w:p w14:paraId="057496BC" w14:textId="422D81B4" w:rsidR="007150C2" w:rsidRPr="0064737E" w:rsidRDefault="007150C2" w:rsidP="007150C2">
      <w:pPr>
        <w:pStyle w:val="Corpsdetexte"/>
      </w:pPr>
      <w:r w:rsidRPr="0064737E">
        <w:t>The following Rules of Procedure shall apply to the conduct of the business of the Council:</w:t>
      </w:r>
    </w:p>
    <w:p w14:paraId="64C74CB0" w14:textId="52FB6AE5" w:rsidR="007150C2" w:rsidRPr="0064737E" w:rsidRDefault="007150C2" w:rsidP="00753C9B">
      <w:pPr>
        <w:pStyle w:val="ArticleHeading3"/>
        <w:numPr>
          <w:ilvl w:val="0"/>
          <w:numId w:val="88"/>
        </w:numPr>
        <w:ind w:hanging="4265"/>
      </w:pPr>
      <w:r w:rsidRPr="0064737E">
        <w:t>The role of the Chair</w:t>
      </w:r>
    </w:p>
    <w:p w14:paraId="4CD5E416" w14:textId="30662721" w:rsidR="007150C2" w:rsidRPr="0064737E" w:rsidRDefault="007150C2" w:rsidP="00E03073">
      <w:pPr>
        <w:pStyle w:val="List1"/>
        <w:numPr>
          <w:ilvl w:val="0"/>
          <w:numId w:val="32"/>
        </w:numPr>
      </w:pPr>
      <w:r w:rsidRPr="0064737E">
        <w:t>The President, or in his/her absence, the Vice President, shall be the Chair of the Council.</w:t>
      </w:r>
      <w:r w:rsidR="00A1383F">
        <w:t xml:space="preserve"> </w:t>
      </w:r>
      <w:r w:rsidR="00A1383F" w:rsidRPr="00A1383F">
        <w:t xml:space="preserve">Only in </w:t>
      </w:r>
      <w:r w:rsidR="00344B67">
        <w:t xml:space="preserve">the </w:t>
      </w:r>
      <w:r w:rsidR="00A1383F" w:rsidRPr="00A1383F">
        <w:t>exceptional circumstance that neither the President nor the Vice President is present</w:t>
      </w:r>
      <w:r w:rsidR="00344B67">
        <w:t>,</w:t>
      </w:r>
      <w:r w:rsidR="00A1383F" w:rsidRPr="00A1383F">
        <w:t xml:space="preserve"> those Councillors present shall elect from among them a Chair for the duration of the meeting</w:t>
      </w:r>
      <w:r w:rsidR="00A1383F">
        <w:t>.</w:t>
      </w:r>
    </w:p>
    <w:p w14:paraId="449C0C43" w14:textId="59F7F900" w:rsidR="007150C2" w:rsidRPr="0064737E" w:rsidRDefault="007150C2" w:rsidP="00724E76">
      <w:pPr>
        <w:pStyle w:val="List1"/>
      </w:pPr>
      <w:r w:rsidRPr="0064737E">
        <w:t>The Chair will open and close the meeting, direct discussions, ensure the observance of the procedures in the Constitution and the General Regulations, accord the right to speak, put questions to the vote and announce decisions.</w:t>
      </w:r>
    </w:p>
    <w:p w14:paraId="318F523D" w14:textId="25617BC3" w:rsidR="007150C2" w:rsidRPr="0064737E" w:rsidRDefault="007150C2" w:rsidP="00724E76">
      <w:pPr>
        <w:pStyle w:val="List1"/>
      </w:pPr>
      <w:r w:rsidRPr="0064737E">
        <w:t>The Chair will have control over the proceedings and may rule on points of order and shall have the power to propose adjournment or closure of debates or adjournment or suspension of the meeting.</w:t>
      </w:r>
    </w:p>
    <w:p w14:paraId="6252B737" w14:textId="1240AD7C" w:rsidR="007150C2" w:rsidRPr="0064737E" w:rsidRDefault="007150C2" w:rsidP="00753C9B">
      <w:pPr>
        <w:pStyle w:val="ArticleHeading3"/>
        <w:numPr>
          <w:ilvl w:val="0"/>
          <w:numId w:val="88"/>
        </w:numPr>
        <w:ind w:hanging="4265"/>
      </w:pPr>
      <w:r w:rsidRPr="0064737E">
        <w:t>Conduct of meetings</w:t>
      </w:r>
    </w:p>
    <w:p w14:paraId="1A4B96A5" w14:textId="6F8D1A4C" w:rsidR="007150C2" w:rsidRPr="0064737E" w:rsidRDefault="007150C2" w:rsidP="00E03073">
      <w:pPr>
        <w:pStyle w:val="List1"/>
        <w:numPr>
          <w:ilvl w:val="0"/>
          <w:numId w:val="33"/>
        </w:numPr>
      </w:pPr>
      <w:r w:rsidRPr="0064737E">
        <w:t xml:space="preserve">No person may address the Council without having obtained the permission of the Chair. </w:t>
      </w:r>
      <w:r w:rsidR="00724E76" w:rsidRPr="0064737E">
        <w:t xml:space="preserve"> </w:t>
      </w:r>
      <w:r w:rsidRPr="0064737E">
        <w:t xml:space="preserve">Subject to rules </w:t>
      </w:r>
      <w:r w:rsidR="00724E76" w:rsidRPr="0064737E">
        <w:t>2</w:t>
      </w:r>
      <w:r w:rsidRPr="0064737E">
        <w:t xml:space="preserve">, </w:t>
      </w:r>
      <w:r w:rsidR="00724E76" w:rsidRPr="0064737E">
        <w:t>5</w:t>
      </w:r>
      <w:r w:rsidRPr="0064737E">
        <w:t xml:space="preserve">, </w:t>
      </w:r>
      <w:r w:rsidR="00724E76" w:rsidRPr="0064737E">
        <w:t>6</w:t>
      </w:r>
      <w:r w:rsidRPr="0064737E">
        <w:t xml:space="preserve"> and </w:t>
      </w:r>
      <w:r w:rsidR="00724E76" w:rsidRPr="0064737E">
        <w:t>7</w:t>
      </w:r>
      <w:r w:rsidRPr="0064737E">
        <w:t xml:space="preserve"> below, the Chair shall call upon speakers in the order in which they signify their desire to speak. </w:t>
      </w:r>
      <w:r w:rsidR="00724E76" w:rsidRPr="0064737E">
        <w:t xml:space="preserve"> </w:t>
      </w:r>
      <w:r w:rsidRPr="0064737E">
        <w:t>The Chair may call a speaker to order if the remarks of such speaker are not relevant to the subject under discussion.</w:t>
      </w:r>
    </w:p>
    <w:p w14:paraId="60DEED5D" w14:textId="7F98C16D" w:rsidR="007150C2" w:rsidRPr="0064737E" w:rsidRDefault="007150C2" w:rsidP="00724E76">
      <w:pPr>
        <w:pStyle w:val="List1"/>
      </w:pPr>
      <w:r w:rsidRPr="0064737E">
        <w:t xml:space="preserve">During the discussion of any matter, a Councillor may rise to a point of order and the point of order shall immediately be decided by the Chair. </w:t>
      </w:r>
      <w:r w:rsidR="00724E76" w:rsidRPr="0064737E">
        <w:t xml:space="preserve"> </w:t>
      </w:r>
      <w:r w:rsidRPr="0064737E">
        <w:t xml:space="preserve">A Councillor may appeal against the ruling of the Chair. </w:t>
      </w:r>
      <w:r w:rsidR="00724E76" w:rsidRPr="0064737E">
        <w:t xml:space="preserve"> </w:t>
      </w:r>
      <w:r w:rsidRPr="0064737E">
        <w:t xml:space="preserve">The appeal shall immediately be put to the vote and the Chair’s ruling shall stand unless overruled by </w:t>
      </w:r>
      <w:proofErr w:type="gramStart"/>
      <w:r w:rsidRPr="0064737E">
        <w:t>the majority of</w:t>
      </w:r>
      <w:proofErr w:type="gramEnd"/>
      <w:r w:rsidRPr="0064737E">
        <w:t xml:space="preserve"> the Council present and voting. </w:t>
      </w:r>
      <w:r w:rsidR="00724E76" w:rsidRPr="0064737E">
        <w:t xml:space="preserve"> </w:t>
      </w:r>
      <w:r w:rsidRPr="0064737E">
        <w:t>A Councillor rising to a point of order may not speak on the substance of the matter under discussion.</w:t>
      </w:r>
    </w:p>
    <w:p w14:paraId="6344F62E" w14:textId="4F5C0E0C" w:rsidR="007150C2" w:rsidRPr="0064737E" w:rsidRDefault="007150C2" w:rsidP="00724E76">
      <w:pPr>
        <w:pStyle w:val="List1"/>
      </w:pPr>
      <w:r w:rsidRPr="0064737E">
        <w:lastRenderedPageBreak/>
        <w:t xml:space="preserve">The Council may, on the proposal of the Chair, limit the time to be allowed to each speaker on any </w:t>
      </w:r>
      <w:proofErr w:type="gramStart"/>
      <w:r w:rsidRPr="0064737E">
        <w:t>particular subject</w:t>
      </w:r>
      <w:proofErr w:type="gramEnd"/>
      <w:r w:rsidRPr="0064737E">
        <w:t xml:space="preserve"> under discussion. </w:t>
      </w:r>
      <w:r w:rsidR="004453FC">
        <w:t xml:space="preserve"> </w:t>
      </w:r>
      <w:r w:rsidRPr="0064737E">
        <w:t xml:space="preserve">When the debate is </w:t>
      </w:r>
      <w:r w:rsidR="0095715E" w:rsidRPr="0064737E">
        <w:t>limited,</w:t>
      </w:r>
      <w:r w:rsidRPr="0064737E">
        <w:t xml:space="preserve"> and a Councillor has spoken for the allotted time, the Chair shall call the Councillor to order without delay.</w:t>
      </w:r>
    </w:p>
    <w:p w14:paraId="67A5240A" w14:textId="22416BFC" w:rsidR="007150C2" w:rsidRPr="0064737E" w:rsidRDefault="007150C2" w:rsidP="00724E76">
      <w:pPr>
        <w:pStyle w:val="List1"/>
      </w:pPr>
      <w:proofErr w:type="gramStart"/>
      <w:r w:rsidRPr="0064737E">
        <w:t>During the course of</w:t>
      </w:r>
      <w:proofErr w:type="gramEnd"/>
      <w:r w:rsidRPr="0064737E">
        <w:t xml:space="preserve"> a debate, the Chair may announce the list of speakers and, with the consent of the Council, declare the list closed. </w:t>
      </w:r>
      <w:r w:rsidR="00724E76" w:rsidRPr="0064737E">
        <w:t xml:space="preserve"> </w:t>
      </w:r>
      <w:r w:rsidRPr="0064737E">
        <w:t>The Chair may, however, accord the right of reply to any Councillor if a speech delivered after the closure of the list makes this desirable.</w:t>
      </w:r>
    </w:p>
    <w:p w14:paraId="456491F6" w14:textId="42D85FEA" w:rsidR="007150C2" w:rsidRPr="0064737E" w:rsidRDefault="007150C2" w:rsidP="00724E76">
      <w:pPr>
        <w:pStyle w:val="List1"/>
      </w:pPr>
      <w:r w:rsidRPr="0064737E">
        <w:t>During the discussion of any matter, a Councillor may move the adjournment of the debate on the question under discussion. In addition to the proposer of the motion, two Councillors may speak in favour of, and two against, the motion, after which the motion shall immediately be put to the vote.</w:t>
      </w:r>
      <w:r w:rsidR="00724E76" w:rsidRPr="0064737E">
        <w:t xml:space="preserve"> </w:t>
      </w:r>
      <w:r w:rsidRPr="0064737E">
        <w:t xml:space="preserve"> The Chair may limit the time to be allowed to speakers under this rule.</w:t>
      </w:r>
    </w:p>
    <w:p w14:paraId="3E406DA6" w14:textId="09E6F47D" w:rsidR="007150C2" w:rsidRPr="0064737E" w:rsidRDefault="007150C2" w:rsidP="00724E76">
      <w:pPr>
        <w:pStyle w:val="List1"/>
      </w:pPr>
      <w:r w:rsidRPr="0064737E">
        <w:t xml:space="preserve">A Councillor may, at any time, move the closure of the debate on the question under discussion, </w:t>
      </w:r>
      <w:proofErr w:type="gramStart"/>
      <w:r w:rsidRPr="0064737E">
        <w:t>whether or not</w:t>
      </w:r>
      <w:proofErr w:type="gramEnd"/>
      <w:r w:rsidRPr="0064737E">
        <w:t xml:space="preserve"> any other Councillor has signified his wish to speak. </w:t>
      </w:r>
      <w:r w:rsidR="00724E76" w:rsidRPr="0064737E">
        <w:t xml:space="preserve"> </w:t>
      </w:r>
      <w:r w:rsidRPr="0064737E">
        <w:t xml:space="preserve">Permission to speak on the closure of the debate shall be accorded only to two speakers opposing the closure, after which the motion shall be immediately put to the vote. </w:t>
      </w:r>
      <w:r w:rsidR="00724E76" w:rsidRPr="0064737E">
        <w:t xml:space="preserve"> </w:t>
      </w:r>
      <w:r w:rsidRPr="0064737E">
        <w:t xml:space="preserve">If the Council is in favour of the closure, the Chair shall declare the closure of the debate. </w:t>
      </w:r>
      <w:r w:rsidR="00724E76" w:rsidRPr="0064737E">
        <w:t xml:space="preserve"> </w:t>
      </w:r>
      <w:r w:rsidRPr="0064737E">
        <w:t>The Chair may limit the time to be allowed to speakers under this rule.</w:t>
      </w:r>
    </w:p>
    <w:p w14:paraId="48BB46A1" w14:textId="5D233617" w:rsidR="007150C2" w:rsidRPr="0064737E" w:rsidRDefault="007150C2" w:rsidP="00724E76">
      <w:pPr>
        <w:pStyle w:val="List1"/>
      </w:pPr>
      <w:r w:rsidRPr="0064737E">
        <w:t xml:space="preserve">During the discussion of any matter, a Councillor may move the suspension or the adjournment of the meeting. Such motions shall not be </w:t>
      </w:r>
      <w:r w:rsidR="0095715E" w:rsidRPr="0064737E">
        <w:t>debated but</w:t>
      </w:r>
      <w:r w:rsidRPr="0064737E">
        <w:t xml:space="preserve"> shall be immediately put to the vote. </w:t>
      </w:r>
      <w:r w:rsidR="00724E76" w:rsidRPr="0064737E">
        <w:t xml:space="preserve"> </w:t>
      </w:r>
      <w:r w:rsidRPr="0064737E">
        <w:t>The Chair may limit the time to be allowed to the speaker moving the suspension or adjournment.</w:t>
      </w:r>
    </w:p>
    <w:p w14:paraId="539179B6" w14:textId="72A649ED" w:rsidR="007150C2" w:rsidRPr="0064737E" w:rsidRDefault="007150C2" w:rsidP="00724E76">
      <w:pPr>
        <w:pStyle w:val="List1"/>
      </w:pPr>
      <w:r w:rsidRPr="0064737E">
        <w:t xml:space="preserve">Subject to rule </w:t>
      </w:r>
      <w:r w:rsidR="00584F66">
        <w:t>2</w:t>
      </w:r>
      <w:r w:rsidRPr="0064737E">
        <w:t xml:space="preserve"> above, the following motions shall have precedence in the following order over all the other proposals or motions before the meeting:</w:t>
      </w:r>
    </w:p>
    <w:p w14:paraId="0EF71230" w14:textId="7510F881" w:rsidR="007150C2" w:rsidRPr="0064737E" w:rsidRDefault="007150C2" w:rsidP="00724E76">
      <w:pPr>
        <w:pStyle w:val="Lista"/>
      </w:pPr>
      <w:r w:rsidRPr="0064737E">
        <w:t>to suspend the meeting;</w:t>
      </w:r>
    </w:p>
    <w:p w14:paraId="37817176" w14:textId="271A5FBB" w:rsidR="007150C2" w:rsidRPr="0064737E" w:rsidRDefault="007150C2" w:rsidP="00724E76">
      <w:pPr>
        <w:pStyle w:val="Lista"/>
      </w:pPr>
      <w:r w:rsidRPr="0064737E">
        <w:t>to adjourn the meeting;</w:t>
      </w:r>
    </w:p>
    <w:p w14:paraId="7BEA9447" w14:textId="78DB6D8C" w:rsidR="007150C2" w:rsidRPr="0064737E" w:rsidRDefault="007150C2" w:rsidP="00724E76">
      <w:pPr>
        <w:pStyle w:val="Lista"/>
      </w:pPr>
      <w:r w:rsidRPr="0064737E">
        <w:t>to adjourn the debate on th</w:t>
      </w:r>
      <w:r w:rsidR="004453FC">
        <w:t>e question under discussion;</w:t>
      </w:r>
      <w:r w:rsidR="004352C8">
        <w:t xml:space="preserve"> and</w:t>
      </w:r>
    </w:p>
    <w:p w14:paraId="714774E1" w14:textId="13D5FB8F" w:rsidR="007150C2" w:rsidRPr="0064737E" w:rsidRDefault="007150C2" w:rsidP="00724E76">
      <w:pPr>
        <w:pStyle w:val="Lista"/>
      </w:pPr>
      <w:r w:rsidRPr="0064737E">
        <w:t>for the closure of the debate on the question under discussion.</w:t>
      </w:r>
    </w:p>
    <w:p w14:paraId="5D5BDD23" w14:textId="74FF69CD" w:rsidR="007150C2" w:rsidRPr="0064737E" w:rsidRDefault="007150C2" w:rsidP="00724E76">
      <w:pPr>
        <w:pStyle w:val="List1"/>
      </w:pPr>
      <w:r w:rsidRPr="0064737E">
        <w:t xml:space="preserve">Subject to rule </w:t>
      </w:r>
      <w:r w:rsidR="004453FC">
        <w:t>2</w:t>
      </w:r>
      <w:r w:rsidRPr="0064737E">
        <w:t xml:space="preserve"> above, any motion calling for a decision on the competence of the Council to discuss any matter or to adopt a proposal submitted to it shall be put to the vote before the matter is discussed or a vote is taken on the proposal in question.</w:t>
      </w:r>
    </w:p>
    <w:p w14:paraId="283F7C3B" w14:textId="4271E2A5" w:rsidR="007150C2" w:rsidRPr="0064737E" w:rsidRDefault="007150C2" w:rsidP="00724E76">
      <w:pPr>
        <w:pStyle w:val="List1"/>
      </w:pPr>
      <w:r w:rsidRPr="0064737E">
        <w:t xml:space="preserve">A motion may be withdrawn by its proposer at any time before voting on it has commenced, provided that the motion has not been amended or that an amendment to it is not under discussion. </w:t>
      </w:r>
      <w:r w:rsidR="00724E76" w:rsidRPr="0064737E">
        <w:t xml:space="preserve"> </w:t>
      </w:r>
      <w:r w:rsidRPr="0064737E">
        <w:t>A motion which has thus been withdrawn may be reintroduced by any Councillor.</w:t>
      </w:r>
    </w:p>
    <w:p w14:paraId="268DA838" w14:textId="5FD32651" w:rsidR="007150C2" w:rsidRPr="0064737E" w:rsidRDefault="007150C2" w:rsidP="00724E76">
      <w:pPr>
        <w:pStyle w:val="List1"/>
      </w:pPr>
      <w:r w:rsidRPr="0064737E">
        <w:t xml:space="preserve">When a proposal has been adopted or rejected it may not be reconsidered unless the Council, by </w:t>
      </w:r>
      <w:proofErr w:type="gramStart"/>
      <w:r w:rsidRPr="0064737E">
        <w:t>a majority of</w:t>
      </w:r>
      <w:proofErr w:type="gramEnd"/>
      <w:r w:rsidRPr="0064737E">
        <w:t xml:space="preserve"> the Councillors present and voting, so decides. </w:t>
      </w:r>
      <w:r w:rsidR="00724E76" w:rsidRPr="0064737E">
        <w:t xml:space="preserve"> </w:t>
      </w:r>
      <w:r w:rsidRPr="0064737E">
        <w:t>Permission to speak on a motion to reconsider shall be accorded only to the mover and one other supporter and to two speakers opposing the motion, after which it shall be put immediately to the vote.</w:t>
      </w:r>
    </w:p>
    <w:p w14:paraId="237B3C72" w14:textId="564C1CCD" w:rsidR="007150C2" w:rsidRPr="0064737E" w:rsidRDefault="007150C2" w:rsidP="00753C9B">
      <w:pPr>
        <w:pStyle w:val="ArticleHeading3"/>
        <w:numPr>
          <w:ilvl w:val="0"/>
          <w:numId w:val="88"/>
        </w:numPr>
        <w:ind w:hanging="4265"/>
      </w:pPr>
      <w:r w:rsidRPr="0064737E">
        <w:t>Voting</w:t>
      </w:r>
    </w:p>
    <w:p w14:paraId="49CA9B8F" w14:textId="191850F1" w:rsidR="007150C2" w:rsidRPr="0064737E" w:rsidRDefault="007150C2" w:rsidP="00E03073">
      <w:pPr>
        <w:pStyle w:val="List1"/>
        <w:numPr>
          <w:ilvl w:val="0"/>
          <w:numId w:val="34"/>
        </w:numPr>
      </w:pPr>
      <w:r w:rsidRPr="0064737E">
        <w:t>In ordinary meetings the Council shall vote by show of hands and otherwis</w:t>
      </w:r>
      <w:r w:rsidR="004453FC">
        <w:t xml:space="preserve">e in accordance with Article </w:t>
      </w:r>
      <w:r w:rsidR="004453FC">
        <w:fldChar w:fldCharType="begin"/>
      </w:r>
      <w:r w:rsidR="004453FC">
        <w:instrText xml:space="preserve"> REF _Ref457819160 \w \h </w:instrText>
      </w:r>
      <w:r w:rsidR="004453FC">
        <w:fldChar w:fldCharType="separate"/>
      </w:r>
      <w:r w:rsidR="00FC13EC">
        <w:t>8.4</w:t>
      </w:r>
      <w:r w:rsidR="004453FC">
        <w:fldChar w:fldCharType="end"/>
      </w:r>
      <w:r w:rsidRPr="0064737E">
        <w:t xml:space="preserve"> of the Constitution.</w:t>
      </w:r>
    </w:p>
    <w:p w14:paraId="7CBE94FD" w14:textId="15904F9C" w:rsidR="007150C2" w:rsidRPr="0064737E" w:rsidRDefault="007150C2" w:rsidP="00724E76">
      <w:pPr>
        <w:pStyle w:val="List1"/>
      </w:pPr>
      <w:r w:rsidRPr="0064737E">
        <w:t xml:space="preserve">The Chair may decide to call an out of session postal or electronic vote by the Council. </w:t>
      </w:r>
      <w:r w:rsidR="004453FC">
        <w:t xml:space="preserve"> </w:t>
      </w:r>
      <w:r w:rsidRPr="0064737E">
        <w:t>Postal or electronic votes will be determined by simple majority of votes cast, with nil returns being counted as votes in favour of the proposal, unless otherwise notified when the vote is called.</w:t>
      </w:r>
    </w:p>
    <w:p w14:paraId="36669829" w14:textId="4A00BDF9" w:rsidR="007150C2" w:rsidRPr="0064737E" w:rsidRDefault="007150C2" w:rsidP="00753C9B">
      <w:pPr>
        <w:pStyle w:val="ArticleHeading3"/>
        <w:numPr>
          <w:ilvl w:val="0"/>
          <w:numId w:val="88"/>
        </w:numPr>
        <w:ind w:hanging="4265"/>
      </w:pPr>
      <w:r w:rsidRPr="0064737E">
        <w:lastRenderedPageBreak/>
        <w:t>Decision making and reporting</w:t>
      </w:r>
    </w:p>
    <w:p w14:paraId="18E82641" w14:textId="5C4AD29C" w:rsidR="007150C2" w:rsidRPr="0064737E" w:rsidRDefault="007150C2" w:rsidP="00E03073">
      <w:pPr>
        <w:pStyle w:val="List1"/>
        <w:numPr>
          <w:ilvl w:val="0"/>
          <w:numId w:val="35"/>
        </w:numPr>
      </w:pPr>
      <w:r w:rsidRPr="0064737E">
        <w:t xml:space="preserve">Where the Council is requested to </w:t>
      </w:r>
      <w:proofErr w:type="gramStart"/>
      <w:r w:rsidRPr="0064737E">
        <w:t>make a decision</w:t>
      </w:r>
      <w:proofErr w:type="gramEnd"/>
      <w:r w:rsidRPr="0064737E">
        <w:t xml:space="preserve">, that request may be put to the meeting in the form of a proposed Council Resolution. </w:t>
      </w:r>
      <w:r w:rsidR="004453FC">
        <w:t xml:space="preserve"> </w:t>
      </w:r>
      <w:r w:rsidRPr="0064737E">
        <w:t>Each Resolution should include an action date, if relevant, and for convenience, the Chair may aggregate Resolutions for approval and reporting purposes.</w:t>
      </w:r>
    </w:p>
    <w:p w14:paraId="1D10386C" w14:textId="2E9F55D7" w:rsidR="007150C2" w:rsidRPr="0064737E" w:rsidRDefault="007150C2" w:rsidP="00017CBE">
      <w:pPr>
        <w:pStyle w:val="List1"/>
      </w:pPr>
      <w:r w:rsidRPr="0064737E">
        <w:t xml:space="preserve">The Secretary-General shall arrange for the substance of all discussions of the Council to be recorded in a general summary of the work of the meeting. </w:t>
      </w:r>
      <w:r w:rsidR="00017CBE" w:rsidRPr="0064737E">
        <w:t xml:space="preserve"> </w:t>
      </w:r>
      <w:r w:rsidRPr="0064737E">
        <w:t xml:space="preserve">The minutes shall be distributed to all Councillors present at the meeting, who may submit their proposed corrections in writing to the Chair. </w:t>
      </w:r>
      <w:r w:rsidR="00017CBE" w:rsidRPr="0064737E">
        <w:t xml:space="preserve"> </w:t>
      </w:r>
      <w:r w:rsidRPr="0064737E">
        <w:t>Any disagreement on the proposed corrections shall be decided by the Chair after consultation with the Councillor(s) concerned.</w:t>
      </w:r>
    </w:p>
    <w:p w14:paraId="1251528A" w14:textId="3D7E9AB1" w:rsidR="007150C2" w:rsidRPr="0064737E" w:rsidRDefault="007150C2" w:rsidP="00017CBE">
      <w:pPr>
        <w:pStyle w:val="List1"/>
      </w:pPr>
      <w:r w:rsidRPr="0064737E">
        <w:t xml:space="preserve">The minutes will be approved by the Council in meeting, or, if necessary, by correspondence. </w:t>
      </w:r>
      <w:r w:rsidR="004453FC">
        <w:t xml:space="preserve"> </w:t>
      </w:r>
      <w:r w:rsidRPr="0064737E">
        <w:t>The agreed minutes, including the text of all Resolutions, will be made available to all members.</w:t>
      </w:r>
    </w:p>
    <w:p w14:paraId="54D840AA" w14:textId="721737C2" w:rsidR="007150C2" w:rsidRPr="0064737E" w:rsidRDefault="007150C2" w:rsidP="00017CBE">
      <w:pPr>
        <w:pStyle w:val="List1"/>
      </w:pPr>
      <w:r w:rsidRPr="0064737E">
        <w:t xml:space="preserve">Documents relevant to the implementation of decisions shall be distributed to members as </w:t>
      </w:r>
      <w:r w:rsidR="00476508">
        <w:t>appropriate</w:t>
      </w:r>
      <w:r w:rsidR="0059713F">
        <w:t>.</w:t>
      </w:r>
    </w:p>
    <w:p w14:paraId="07358D02" w14:textId="073AA6D1" w:rsidR="007150C2" w:rsidRPr="0064737E" w:rsidRDefault="007150C2" w:rsidP="00753C9B">
      <w:pPr>
        <w:pStyle w:val="ArticleHeading2"/>
        <w:numPr>
          <w:ilvl w:val="0"/>
          <w:numId w:val="87"/>
        </w:numPr>
        <w:ind w:hanging="4265"/>
      </w:pPr>
      <w:bookmarkStart w:id="112" w:name="_Toc8915455"/>
      <w:r w:rsidRPr="0064737E">
        <w:t>Election of the President and Vice President</w:t>
      </w:r>
      <w:bookmarkEnd w:id="112"/>
    </w:p>
    <w:p w14:paraId="27DE49B0" w14:textId="77777777" w:rsidR="00017CBE" w:rsidRPr="0064737E" w:rsidRDefault="00017CBE" w:rsidP="00017CBE">
      <w:pPr>
        <w:pStyle w:val="Heading2separationline"/>
      </w:pPr>
    </w:p>
    <w:p w14:paraId="2C6F31A3" w14:textId="32615E42" w:rsidR="007150C2" w:rsidRDefault="007150C2" w:rsidP="00E03073">
      <w:pPr>
        <w:pStyle w:val="List1"/>
        <w:numPr>
          <w:ilvl w:val="0"/>
          <w:numId w:val="36"/>
        </w:numPr>
        <w:rPr>
          <w:ins w:id="113" w:author="Schneider, Christina" w:date="2019-10-21T11:34:00Z"/>
        </w:rPr>
      </w:pPr>
      <w:r w:rsidRPr="0064737E">
        <w:t xml:space="preserve">The Council shall, </w:t>
      </w:r>
      <w:r w:rsidR="00175379">
        <w:t>at its first meeting following an ordinary session of the General Assembly</w:t>
      </w:r>
      <w:r w:rsidRPr="0064737E">
        <w:t xml:space="preserve"> or as necessary, </w:t>
      </w:r>
      <w:r w:rsidR="00175379">
        <w:t xml:space="preserve">elect </w:t>
      </w:r>
      <w:r w:rsidRPr="0064737E">
        <w:t>from among its Councillors the President and Vice President</w:t>
      </w:r>
      <w:ins w:id="114" w:author="Schneider, Christina" w:date="2019-10-21T11:29:00Z">
        <w:r w:rsidR="006E7BFA">
          <w:t>.</w:t>
        </w:r>
      </w:ins>
      <w:r w:rsidR="0024246A">
        <w:t xml:space="preserve"> </w:t>
      </w:r>
      <w:del w:id="115" w:author="Schneider, Christina" w:date="2019-10-21T11:32:00Z">
        <w:r w:rsidR="0024246A" w:rsidDel="006E7BFA">
          <w:delText xml:space="preserve">who shall hold office for one term, which is defined as the period </w:delText>
        </w:r>
        <w:r w:rsidR="00DD75F0" w:rsidDel="006E7BFA">
          <w:delText>from their election until</w:delText>
        </w:r>
        <w:r w:rsidR="0024246A" w:rsidDel="006E7BFA">
          <w:delText xml:space="preserve"> the first </w:delText>
        </w:r>
        <w:r w:rsidR="00DD75F0" w:rsidDel="006E7BFA">
          <w:delText xml:space="preserve">Council </w:delText>
        </w:r>
        <w:r w:rsidR="0024246A" w:rsidDel="006E7BFA">
          <w:delText>meeting</w:delText>
        </w:r>
        <w:r w:rsidR="00DD75F0" w:rsidDel="006E7BFA">
          <w:delText xml:space="preserve"> following the next ordinary session of the General Assembly</w:delText>
        </w:r>
        <w:r w:rsidRPr="0064737E" w:rsidDel="006E7BFA">
          <w:delText>.</w:delText>
        </w:r>
      </w:del>
    </w:p>
    <w:p w14:paraId="2862056B" w14:textId="52A948B3" w:rsidR="006E7BFA" w:rsidRPr="0064737E" w:rsidDel="00F26326" w:rsidRDefault="006E7BFA">
      <w:pPr>
        <w:pStyle w:val="List1"/>
        <w:numPr>
          <w:ilvl w:val="0"/>
          <w:numId w:val="0"/>
        </w:numPr>
        <w:ind w:left="567"/>
        <w:rPr>
          <w:del w:id="116" w:author="Schneider, Christina" w:date="2019-10-21T11:35:00Z"/>
        </w:rPr>
        <w:pPrChange w:id="117" w:author="Schneider, Christina" w:date="2019-10-21T11:34:00Z">
          <w:pPr>
            <w:pStyle w:val="List1"/>
            <w:numPr>
              <w:numId w:val="36"/>
            </w:numPr>
          </w:pPr>
        </w:pPrChange>
      </w:pPr>
    </w:p>
    <w:p w14:paraId="40CFFEA0" w14:textId="493DBBBA" w:rsidR="007150C2" w:rsidRPr="0064737E" w:rsidRDefault="007150C2" w:rsidP="00017CBE">
      <w:pPr>
        <w:pStyle w:val="List1"/>
      </w:pPr>
      <w:r w:rsidRPr="0064737E">
        <w:t>The election will be by secret ballot, which shall be conducted by the Secretary-General.</w:t>
      </w:r>
    </w:p>
    <w:p w14:paraId="066813C0" w14:textId="15BDB304" w:rsidR="007150C2" w:rsidRPr="0064737E" w:rsidRDefault="007150C2" w:rsidP="00017CBE">
      <w:pPr>
        <w:pStyle w:val="List1"/>
      </w:pPr>
      <w:r w:rsidRPr="0064737E">
        <w:t>All Councillors will be eligible for election upon indication of their willingness to stand for election.</w:t>
      </w:r>
    </w:p>
    <w:p w14:paraId="61CA5522" w14:textId="29895E45" w:rsidR="007150C2" w:rsidRPr="0064737E" w:rsidRDefault="007150C2" w:rsidP="00017CBE">
      <w:pPr>
        <w:pStyle w:val="List1"/>
      </w:pPr>
      <w:r w:rsidRPr="0064737E">
        <w:t>There shall be two ballots, the first to elect the President and the second to elect the Vice President.</w:t>
      </w:r>
    </w:p>
    <w:p w14:paraId="2A30F5E2" w14:textId="15F2514A" w:rsidR="007150C2" w:rsidRPr="0064737E" w:rsidRDefault="007150C2" w:rsidP="00017CBE">
      <w:pPr>
        <w:pStyle w:val="List1"/>
      </w:pPr>
      <w:r w:rsidRPr="0064737E">
        <w:t>Each Councillor is entitled to cast one vote in each ballot.</w:t>
      </w:r>
    </w:p>
    <w:p w14:paraId="3355B499" w14:textId="0C253DA8" w:rsidR="007150C2" w:rsidRPr="0064737E" w:rsidRDefault="007150C2" w:rsidP="00017CBE">
      <w:pPr>
        <w:pStyle w:val="List1"/>
      </w:pPr>
      <w:r w:rsidRPr="0064737E">
        <w:t>Election will be majority of votes cast, the counting of which will be done by the Secretary-General in view of the Council.</w:t>
      </w:r>
    </w:p>
    <w:p w14:paraId="79FE0EB8" w14:textId="7426BE5D" w:rsidR="007150C2" w:rsidRDefault="007150C2" w:rsidP="00017CBE">
      <w:pPr>
        <w:pStyle w:val="List1"/>
        <w:rPr>
          <w:ins w:id="118" w:author="Schneider, Christina" w:date="2019-10-21T11:35:00Z"/>
        </w:rPr>
      </w:pPr>
      <w:r w:rsidRPr="0064737E">
        <w:t xml:space="preserve">If no candidate obtains a majority in the first ballot, a second ballot shall be taken confined normally to the two candidates obtaining the largest number of votes. </w:t>
      </w:r>
      <w:r w:rsidR="004453FC">
        <w:t xml:space="preserve"> </w:t>
      </w:r>
      <w:r w:rsidRPr="0064737E">
        <w:t>If in the second ballot the votes are equally divided, the Secretary-General shall decide between the candidates by drawing lots.</w:t>
      </w:r>
    </w:p>
    <w:p w14:paraId="7CF8FF4F" w14:textId="77777777" w:rsidR="00F26326" w:rsidRPr="0064737E" w:rsidRDefault="00F26326" w:rsidP="00F26326">
      <w:pPr>
        <w:pStyle w:val="List1"/>
        <w:rPr>
          <w:ins w:id="119" w:author="Schneider, Christina" w:date="2019-10-21T11:36:00Z"/>
        </w:rPr>
      </w:pPr>
      <w:ins w:id="120" w:author="Schneider, Christina" w:date="2019-10-21T11:36:00Z">
        <w:r>
          <w:t xml:space="preserve">The President and the Vice President shall hold position for one term, which is defined as the period from their election until the first Council meeting following the next ordinary session of the General Assembly,  and neither of them </w:t>
        </w:r>
        <w:r w:rsidRPr="0064737E">
          <w:t>shall be eligible for immediate re-election</w:t>
        </w:r>
        <w:r>
          <w:t xml:space="preserve"> to their former </w:t>
        </w:r>
        <w:commentRangeStart w:id="121"/>
        <w:r>
          <w:t>position</w:t>
        </w:r>
        <w:commentRangeEnd w:id="121"/>
        <w:r>
          <w:rPr>
            <w:rStyle w:val="Marquedecommentaire"/>
            <w:rFonts w:eastAsiaTheme="minorHAnsi" w:cstheme="minorBidi"/>
            <w:lang w:val="en-US" w:eastAsia="en-US"/>
          </w:rPr>
          <w:commentReference w:id="121"/>
        </w:r>
        <w:r w:rsidRPr="0064737E">
          <w:t>.</w:t>
        </w:r>
      </w:ins>
    </w:p>
    <w:p w14:paraId="77678117" w14:textId="77777777" w:rsidR="00F26326" w:rsidRPr="0064737E" w:rsidRDefault="00F26326" w:rsidP="00F26326">
      <w:pPr>
        <w:pStyle w:val="List1"/>
        <w:numPr>
          <w:ilvl w:val="0"/>
          <w:numId w:val="0"/>
        </w:numPr>
        <w:ind w:left="567"/>
        <w:rPr>
          <w:ins w:id="122" w:author="Schneider, Christina" w:date="2019-10-21T11:36:00Z"/>
        </w:rPr>
      </w:pPr>
    </w:p>
    <w:p w14:paraId="4356D5B1" w14:textId="77777777" w:rsidR="00F26326" w:rsidRPr="0064737E" w:rsidRDefault="00F26326">
      <w:pPr>
        <w:pStyle w:val="List1"/>
        <w:numPr>
          <w:ilvl w:val="0"/>
          <w:numId w:val="0"/>
        </w:numPr>
        <w:ind w:left="567"/>
        <w:pPrChange w:id="123" w:author="Schneider, Christina" w:date="2019-10-21T11:36:00Z">
          <w:pPr>
            <w:pStyle w:val="List1"/>
          </w:pPr>
        </w:pPrChange>
      </w:pPr>
    </w:p>
    <w:p w14:paraId="2287B171" w14:textId="00391187" w:rsidR="007150C2" w:rsidRPr="0064737E" w:rsidDel="006E7BFA" w:rsidRDefault="00EF5FFF" w:rsidP="00017CBE">
      <w:pPr>
        <w:pStyle w:val="List1"/>
        <w:rPr>
          <w:del w:id="124" w:author="Schneider, Christina" w:date="2019-10-21T11:33:00Z"/>
        </w:rPr>
      </w:pPr>
      <w:del w:id="125" w:author="Schneider, Christina" w:date="2019-10-21T11:33:00Z">
        <w:r w:rsidDel="006E7BFA">
          <w:delText xml:space="preserve">The President and the Vice President shall hold position for </w:delText>
        </w:r>
      </w:del>
      <w:del w:id="126" w:author="Schneider, Christina" w:date="2019-10-21T11:32:00Z">
        <w:r w:rsidDel="006E7BFA">
          <w:delText>the</w:delText>
        </w:r>
      </w:del>
      <w:del w:id="127" w:author="Schneider, Christina" w:date="2019-10-21T11:33:00Z">
        <w:r w:rsidDel="006E7BFA">
          <w:delText xml:space="preserve"> term be</w:delText>
        </w:r>
        <w:r w:rsidR="0024246A" w:rsidDel="006E7BFA">
          <w:delText>t</w:delText>
        </w:r>
        <w:r w:rsidDel="006E7BFA">
          <w:delText xml:space="preserve">ween two elections and </w:delText>
        </w:r>
        <w:r w:rsidR="0024246A" w:rsidDel="006E7BFA">
          <w:delText>n</w:delText>
        </w:r>
        <w:r w:rsidR="005B1E79" w:rsidDel="006E7BFA">
          <w:delText xml:space="preserve">either </w:delText>
        </w:r>
        <w:r w:rsidR="0024246A" w:rsidDel="006E7BFA">
          <w:delText xml:space="preserve">of them </w:delText>
        </w:r>
        <w:r w:rsidR="007150C2" w:rsidRPr="0064737E" w:rsidDel="006E7BFA">
          <w:delText>shall be eligible for immediate re-election</w:delText>
        </w:r>
        <w:r w:rsidR="00175379" w:rsidDel="006E7BFA">
          <w:delText xml:space="preserve"> </w:delText>
        </w:r>
        <w:r w:rsidR="005B1E79" w:rsidDel="006E7BFA">
          <w:delText>to</w:delText>
        </w:r>
        <w:r w:rsidR="00175379" w:rsidDel="006E7BFA">
          <w:delText xml:space="preserve"> the</w:delText>
        </w:r>
        <w:r w:rsidR="005B1E79" w:rsidDel="006E7BFA">
          <w:delText>ir</w:delText>
        </w:r>
        <w:r w:rsidR="00175379" w:rsidDel="006E7BFA">
          <w:delText xml:space="preserve"> </w:delText>
        </w:r>
        <w:r w:rsidR="005B1E79" w:rsidDel="006E7BFA">
          <w:delText xml:space="preserve">former </w:delText>
        </w:r>
        <w:r w:rsidR="00175379" w:rsidDel="006E7BFA">
          <w:delText>position</w:delText>
        </w:r>
        <w:r w:rsidR="007150C2" w:rsidRPr="0064737E" w:rsidDel="006E7BFA">
          <w:delText>.</w:delText>
        </w:r>
      </w:del>
    </w:p>
    <w:p w14:paraId="4AAEF49F" w14:textId="584C7CA1" w:rsidR="007150C2" w:rsidRPr="0064737E" w:rsidRDefault="007150C2" w:rsidP="00017CBE">
      <w:pPr>
        <w:pStyle w:val="List1"/>
      </w:pPr>
      <w:r w:rsidRPr="0064737E">
        <w:t xml:space="preserve">The President and Vice President hold these positions personally. </w:t>
      </w:r>
      <w:r w:rsidR="002F3750">
        <w:t xml:space="preserve"> </w:t>
      </w:r>
      <w:r w:rsidRPr="0064737E">
        <w:t>Should either cease to be the nominated representative of their National member, the position will fall vacant from date of them so ceasing.</w:t>
      </w:r>
    </w:p>
    <w:p w14:paraId="4372696F" w14:textId="4A4EE7C2" w:rsidR="007150C2" w:rsidRPr="0064737E" w:rsidRDefault="00017CBE" w:rsidP="00017CBE">
      <w:pPr>
        <w:pStyle w:val="List1"/>
      </w:pPr>
      <w:r w:rsidRPr="0064737E">
        <w:t>S</w:t>
      </w:r>
      <w:r w:rsidR="007150C2" w:rsidRPr="0064737E">
        <w:t>hould t</w:t>
      </w:r>
      <w:r w:rsidRPr="0064737E">
        <w:t>he position of President become</w:t>
      </w:r>
      <w:r w:rsidR="007150C2" w:rsidRPr="0064737E">
        <w:t xml:space="preserve"> vacant the Vice President will assume this role and the position of Vice President will become vacant instead. </w:t>
      </w:r>
      <w:r w:rsidRPr="0064737E">
        <w:t xml:space="preserve"> </w:t>
      </w:r>
      <w:r w:rsidR="007150C2" w:rsidRPr="0064737E">
        <w:t>In this event, the Secretary-General shall call for nominations to fill the vacant position and will conduct a ballot, either in session or electronically, in accord</w:t>
      </w:r>
      <w:r w:rsidRPr="0064737E">
        <w:t>ance with the provisions above.</w:t>
      </w:r>
    </w:p>
    <w:p w14:paraId="1A9E6202" w14:textId="69DBF303" w:rsidR="007150C2" w:rsidRPr="0064737E" w:rsidRDefault="00017CBE" w:rsidP="007F0024">
      <w:pPr>
        <w:pStyle w:val="Article"/>
        <w:ind w:left="0" w:firstLine="0"/>
      </w:pPr>
      <w:r w:rsidRPr="0064737E">
        <w:lastRenderedPageBreak/>
        <w:t xml:space="preserve"> </w:t>
      </w:r>
      <w:bookmarkStart w:id="128" w:name="_Toc8915456"/>
      <w:r w:rsidRPr="0064737E">
        <w:t xml:space="preserve">- </w:t>
      </w:r>
      <w:r w:rsidR="007150C2" w:rsidRPr="0064737E">
        <w:t>Finance and Audit Committee</w:t>
      </w:r>
      <w:bookmarkEnd w:id="128"/>
    </w:p>
    <w:p w14:paraId="502C26EE" w14:textId="5E327DF6" w:rsidR="007150C2" w:rsidRPr="0064737E" w:rsidRDefault="007150C2" w:rsidP="00753C9B">
      <w:pPr>
        <w:pStyle w:val="ArticleHeading2"/>
        <w:numPr>
          <w:ilvl w:val="0"/>
          <w:numId w:val="89"/>
        </w:numPr>
        <w:ind w:hanging="4265"/>
      </w:pPr>
      <w:bookmarkStart w:id="129" w:name="_Toc8915457"/>
      <w:r w:rsidRPr="0064737E">
        <w:t>Function</w:t>
      </w:r>
      <w:r w:rsidR="00D86DC2">
        <w:t>s</w:t>
      </w:r>
      <w:bookmarkEnd w:id="129"/>
    </w:p>
    <w:p w14:paraId="0F9A37A1" w14:textId="77777777" w:rsidR="00017CBE" w:rsidRPr="0064737E" w:rsidRDefault="00017CBE" w:rsidP="00017CBE">
      <w:pPr>
        <w:pStyle w:val="Heading2separationline"/>
      </w:pPr>
    </w:p>
    <w:p w14:paraId="48DE6B40" w14:textId="74267CCF" w:rsidR="007150C2" w:rsidRPr="0064737E" w:rsidRDefault="007150C2" w:rsidP="00E03073">
      <w:pPr>
        <w:pStyle w:val="List1"/>
        <w:numPr>
          <w:ilvl w:val="0"/>
          <w:numId w:val="37"/>
        </w:numPr>
      </w:pPr>
      <w:r w:rsidRPr="0064737E">
        <w:t>The Council shall, upon election</w:t>
      </w:r>
      <w:del w:id="130" w:author="Schneider, Christina" w:date="2019-10-21T11:39:00Z">
        <w:r w:rsidRPr="0064737E" w:rsidDel="00393C1F">
          <w:delText xml:space="preserve"> or as </w:delText>
        </w:r>
        <w:commentRangeStart w:id="131"/>
        <w:r w:rsidRPr="0064737E" w:rsidDel="00393C1F">
          <w:delText>necessary</w:delText>
        </w:r>
      </w:del>
      <w:commentRangeEnd w:id="131"/>
      <w:r w:rsidR="00393C1F">
        <w:rPr>
          <w:rStyle w:val="Marquedecommentaire"/>
          <w:rFonts w:eastAsiaTheme="minorHAnsi" w:cstheme="minorBidi"/>
          <w:lang w:val="en-US" w:eastAsia="en-US"/>
        </w:rPr>
        <w:commentReference w:id="131"/>
      </w:r>
      <w:r w:rsidRPr="0064737E">
        <w:t>, establish a Finance and Audit Committee to provide advice to the Council.</w:t>
      </w:r>
    </w:p>
    <w:p w14:paraId="17C55A95" w14:textId="6FB6BE36" w:rsidR="007150C2" w:rsidRPr="0064737E" w:rsidRDefault="007150C2" w:rsidP="00E03073">
      <w:pPr>
        <w:pStyle w:val="List1"/>
        <w:numPr>
          <w:ilvl w:val="0"/>
          <w:numId w:val="37"/>
        </w:numPr>
      </w:pPr>
      <w:r w:rsidRPr="0064737E">
        <w:t>The finances shall be managed by the Council, the Finance and Audit Committee and the Secretary-General in accordance with the Financial Regulations.</w:t>
      </w:r>
    </w:p>
    <w:p w14:paraId="2E8C52A0" w14:textId="6C836D8E" w:rsidR="007150C2" w:rsidRDefault="007150C2" w:rsidP="00E03073">
      <w:pPr>
        <w:pStyle w:val="List1"/>
        <w:numPr>
          <w:ilvl w:val="0"/>
          <w:numId w:val="37"/>
        </w:numPr>
      </w:pPr>
      <w:r w:rsidRPr="0064737E">
        <w:t>The Finance and Audit Committee shall assist the Council in the supervision of the financial administration.</w:t>
      </w:r>
    </w:p>
    <w:p w14:paraId="090EDC39" w14:textId="7CAFA10A" w:rsidR="0059713F" w:rsidRDefault="0059713F" w:rsidP="0059713F">
      <w:pPr>
        <w:pStyle w:val="List1"/>
        <w:numPr>
          <w:ilvl w:val="0"/>
          <w:numId w:val="0"/>
        </w:numPr>
        <w:ind w:left="567" w:hanging="567"/>
      </w:pPr>
    </w:p>
    <w:p w14:paraId="78C1FA96" w14:textId="77777777" w:rsidR="0059713F" w:rsidRPr="0064737E" w:rsidRDefault="0059713F" w:rsidP="0059713F">
      <w:pPr>
        <w:pStyle w:val="List1"/>
        <w:numPr>
          <w:ilvl w:val="0"/>
          <w:numId w:val="0"/>
        </w:numPr>
        <w:ind w:left="567" w:hanging="567"/>
      </w:pPr>
    </w:p>
    <w:p w14:paraId="584AA06F" w14:textId="33525766" w:rsidR="007150C2" w:rsidRPr="0064737E" w:rsidRDefault="007150C2" w:rsidP="00753C9B">
      <w:pPr>
        <w:pStyle w:val="ArticleHeading2"/>
        <w:numPr>
          <w:ilvl w:val="0"/>
          <w:numId w:val="89"/>
        </w:numPr>
        <w:ind w:hanging="4265"/>
      </w:pPr>
      <w:bookmarkStart w:id="132" w:name="_Toc8915458"/>
      <w:r w:rsidRPr="0064737E">
        <w:t>Election</w:t>
      </w:r>
      <w:bookmarkEnd w:id="132"/>
    </w:p>
    <w:p w14:paraId="1F327CFB" w14:textId="77777777" w:rsidR="00017CBE" w:rsidRPr="0064737E" w:rsidRDefault="00017CBE" w:rsidP="00017CBE">
      <w:pPr>
        <w:pStyle w:val="Heading2separationline"/>
      </w:pPr>
    </w:p>
    <w:p w14:paraId="41F9BA22" w14:textId="04E596E9" w:rsidR="007150C2" w:rsidRPr="0064737E" w:rsidRDefault="007150C2" w:rsidP="00E03073">
      <w:pPr>
        <w:pStyle w:val="List1"/>
        <w:numPr>
          <w:ilvl w:val="0"/>
          <w:numId w:val="38"/>
        </w:numPr>
      </w:pPr>
      <w:r w:rsidRPr="0064737E">
        <w:t xml:space="preserve">The Council shall, from among its Councillors elect at least three and no more than five Councillors to sit on the Finance and Audit Committee. </w:t>
      </w:r>
      <w:r w:rsidR="004453FC">
        <w:t xml:space="preserve"> </w:t>
      </w:r>
      <w:r w:rsidRPr="0064737E">
        <w:t>The Council will then elect one of these Councillors, on a personal basis, to act as Treasurer and Committee Chair.</w:t>
      </w:r>
    </w:p>
    <w:p w14:paraId="24669534" w14:textId="51CC2A34" w:rsidR="007150C2" w:rsidRPr="0064737E" w:rsidRDefault="007150C2" w:rsidP="00017CBE">
      <w:pPr>
        <w:pStyle w:val="List1"/>
      </w:pPr>
      <w:r w:rsidRPr="0064737E">
        <w:t>The</w:t>
      </w:r>
      <w:r w:rsidR="004E349C">
        <w:t>se</w:t>
      </w:r>
      <w:r w:rsidRPr="0064737E">
        <w:t xml:space="preserve"> election</w:t>
      </w:r>
      <w:r w:rsidR="004E349C">
        <w:t>s</w:t>
      </w:r>
      <w:r w:rsidRPr="0064737E">
        <w:t xml:space="preserve"> will be by secret ballot, which shall be conducted by the Secretary-General.</w:t>
      </w:r>
    </w:p>
    <w:p w14:paraId="0E76A01E" w14:textId="486D449B" w:rsidR="007150C2" w:rsidRPr="0064737E" w:rsidRDefault="007150C2" w:rsidP="00017CBE">
      <w:pPr>
        <w:pStyle w:val="List1"/>
      </w:pPr>
      <w:r w:rsidRPr="0064737E">
        <w:t>All Councillors will be eligible for election upon indication of their willingness to stand for election.</w:t>
      </w:r>
    </w:p>
    <w:p w14:paraId="77E96986" w14:textId="22EDBE2F" w:rsidR="007150C2" w:rsidRPr="0064737E" w:rsidRDefault="007150C2" w:rsidP="00017CBE">
      <w:pPr>
        <w:pStyle w:val="List1"/>
      </w:pPr>
      <w:r w:rsidRPr="0064737E">
        <w:t>There shall be two ballots, the first to elect the Committee members and the second to elect the Treasurer.</w:t>
      </w:r>
    </w:p>
    <w:p w14:paraId="50823696" w14:textId="15A5DCAE" w:rsidR="007150C2" w:rsidRPr="0064737E" w:rsidRDefault="007150C2" w:rsidP="00017CBE">
      <w:pPr>
        <w:pStyle w:val="List1"/>
      </w:pPr>
      <w:r w:rsidRPr="0064737E">
        <w:t>Each Councillor is entitled to cast one vote in each ballot.</w:t>
      </w:r>
    </w:p>
    <w:p w14:paraId="2E74EA8A" w14:textId="170FBD41" w:rsidR="007150C2" w:rsidRPr="0064737E" w:rsidRDefault="007150C2" w:rsidP="00017CBE">
      <w:pPr>
        <w:pStyle w:val="List1"/>
      </w:pPr>
      <w:r w:rsidRPr="0064737E">
        <w:t>Election will be simple majority of votes cast, the counting of which will be done by the Secretary-General in view of the Council.</w:t>
      </w:r>
    </w:p>
    <w:p w14:paraId="56568600" w14:textId="4052AB4F" w:rsidR="007150C2" w:rsidRPr="0064737E" w:rsidRDefault="007150C2" w:rsidP="00017CBE">
      <w:pPr>
        <w:pStyle w:val="List1"/>
      </w:pPr>
      <w:r w:rsidRPr="0064737E">
        <w:t xml:space="preserve">If the votes are equally divided for one or more of the positions as Committee member, a second ballot shall be taken confined to the number of positions not filled as a result of the first ballot. </w:t>
      </w:r>
      <w:r w:rsidR="004453FC">
        <w:t xml:space="preserve"> </w:t>
      </w:r>
      <w:r w:rsidRPr="0064737E">
        <w:t>If in the second ballot the votes are equally divided, the Chair shall decide between the candidates by drawing lots.</w:t>
      </w:r>
    </w:p>
    <w:p w14:paraId="505F8DFC" w14:textId="062C1BA6" w:rsidR="007150C2" w:rsidRPr="0064737E" w:rsidRDefault="007150C2" w:rsidP="00017CBE">
      <w:pPr>
        <w:pStyle w:val="List1"/>
      </w:pPr>
      <w:r w:rsidRPr="0064737E">
        <w:t>Should the number of candidates nominated be the same as the number of positions to be filled, those candidates will be appointed to the Committee without ballot.</w:t>
      </w:r>
    </w:p>
    <w:p w14:paraId="7CD6CA2B" w14:textId="652D65A0" w:rsidR="007150C2" w:rsidRPr="0064737E" w:rsidRDefault="007150C2" w:rsidP="00017CBE">
      <w:pPr>
        <w:pStyle w:val="List1"/>
      </w:pPr>
      <w:r w:rsidRPr="0064737E">
        <w:t xml:space="preserve">The Committee and the Treasurer shall hold office for the term of the Council unless </w:t>
      </w:r>
      <w:commentRangeStart w:id="133"/>
      <w:r w:rsidRPr="0064737E">
        <w:t>replaced earlier by decision</w:t>
      </w:r>
      <w:commentRangeEnd w:id="133"/>
      <w:r w:rsidR="00A74E81">
        <w:rPr>
          <w:rStyle w:val="Marquedecommentaire"/>
          <w:rFonts w:eastAsiaTheme="minorHAnsi" w:cstheme="minorBidi"/>
          <w:lang w:val="en-US" w:eastAsia="en-US"/>
        </w:rPr>
        <w:commentReference w:id="133"/>
      </w:r>
      <w:r w:rsidRPr="0064737E">
        <w:t xml:space="preserve"> of the Council or through resignation.</w:t>
      </w:r>
    </w:p>
    <w:p w14:paraId="5716DAB7" w14:textId="08E83906" w:rsidR="007150C2" w:rsidRPr="0064737E" w:rsidRDefault="000259AD" w:rsidP="00017CBE">
      <w:pPr>
        <w:pStyle w:val="List1"/>
      </w:pPr>
      <w:r>
        <w:t xml:space="preserve">Should </w:t>
      </w:r>
      <w:r w:rsidR="007150C2" w:rsidRPr="0064737E">
        <w:t xml:space="preserve">a member of the Finance and Audit Committee </w:t>
      </w:r>
      <w:r w:rsidR="0095715E">
        <w:t>leave,</w:t>
      </w:r>
      <w:r w:rsidR="003F1192" w:rsidRPr="0064737E">
        <w:t xml:space="preserve"> </w:t>
      </w:r>
      <w:r w:rsidR="007150C2" w:rsidRPr="0064737E">
        <w:t>and the remaining committee then have less than three members the Secretary-General shall call for nominations to fill the vacant position and will conduct a ballot, either in session or electronically, in accordance with the provisions above.</w:t>
      </w:r>
    </w:p>
    <w:p w14:paraId="22D18B81" w14:textId="02774961" w:rsidR="007150C2" w:rsidRDefault="007150C2" w:rsidP="00017CBE">
      <w:pPr>
        <w:pStyle w:val="List1"/>
      </w:pPr>
      <w:r w:rsidRPr="0064737E">
        <w:t>If the Treasurer cannot attend a meeting of the Finance and Audit Committee</w:t>
      </w:r>
      <w:r w:rsidR="004453FC">
        <w:t>,</w:t>
      </w:r>
      <w:r w:rsidRPr="0064737E">
        <w:t xml:space="preserve"> the Treasurer shall arrange for another member of the Committee to chair the meeting.</w:t>
      </w:r>
    </w:p>
    <w:p w14:paraId="3546C550" w14:textId="0767566E" w:rsidR="000259AD" w:rsidRPr="0064737E" w:rsidRDefault="000259AD" w:rsidP="00017CBE">
      <w:pPr>
        <w:pStyle w:val="List1"/>
      </w:pPr>
      <w:r>
        <w:t xml:space="preserve">Should the Treasurer leave </w:t>
      </w:r>
      <w:r w:rsidRPr="0064737E">
        <w:t>the Secretary-General shall call for nominations to fill the vacant position and will conduct a ballot, either in session or electronically, in accordance with the provisions above.</w:t>
      </w:r>
    </w:p>
    <w:p w14:paraId="5BE1925A" w14:textId="356B792A" w:rsidR="007150C2" w:rsidRPr="0064737E" w:rsidRDefault="007150C2" w:rsidP="00753C9B">
      <w:pPr>
        <w:pStyle w:val="ArticleHeading2"/>
        <w:numPr>
          <w:ilvl w:val="0"/>
          <w:numId w:val="89"/>
        </w:numPr>
        <w:ind w:hanging="4265"/>
      </w:pPr>
      <w:bookmarkStart w:id="134" w:name="_Toc8915459"/>
      <w:r w:rsidRPr="0064737E">
        <w:t>Convening</w:t>
      </w:r>
      <w:bookmarkEnd w:id="134"/>
    </w:p>
    <w:p w14:paraId="3209E634" w14:textId="77777777" w:rsidR="00017CBE" w:rsidRPr="0064737E" w:rsidRDefault="00017CBE" w:rsidP="00017CBE">
      <w:pPr>
        <w:pStyle w:val="Heading2separationline"/>
      </w:pPr>
    </w:p>
    <w:p w14:paraId="77B87343" w14:textId="40D12EC2" w:rsidR="007150C2" w:rsidRPr="0064737E" w:rsidRDefault="007150C2" w:rsidP="00E03073">
      <w:pPr>
        <w:pStyle w:val="List1"/>
        <w:numPr>
          <w:ilvl w:val="0"/>
          <w:numId w:val="39"/>
        </w:numPr>
      </w:pPr>
      <w:r w:rsidRPr="0064737E">
        <w:t>The Finance and Audit Committee will be convened, ordinarily twice a year by notice in writing by any of the following:</w:t>
      </w:r>
    </w:p>
    <w:p w14:paraId="7A2AD91B" w14:textId="0EBB459B" w:rsidR="007150C2" w:rsidRPr="0064737E" w:rsidRDefault="007150C2" w:rsidP="00017CBE">
      <w:pPr>
        <w:pStyle w:val="Lista"/>
      </w:pPr>
      <w:r w:rsidRPr="0064737E">
        <w:lastRenderedPageBreak/>
        <w:t>the President or Vice President;</w:t>
      </w:r>
    </w:p>
    <w:p w14:paraId="58D7E61B" w14:textId="4169F352" w:rsidR="007150C2" w:rsidRPr="0064737E" w:rsidRDefault="007150C2" w:rsidP="00017CBE">
      <w:pPr>
        <w:pStyle w:val="Lista"/>
      </w:pPr>
      <w:r w:rsidRPr="0064737E">
        <w:t>the Treasurer;</w:t>
      </w:r>
    </w:p>
    <w:p w14:paraId="6DA3790A" w14:textId="18A86A7B" w:rsidR="007150C2" w:rsidRPr="0064737E" w:rsidRDefault="007150C2" w:rsidP="00017CBE">
      <w:pPr>
        <w:pStyle w:val="Lista"/>
      </w:pPr>
      <w:r w:rsidRPr="0064737E">
        <w:t>the Secretary-General; or</w:t>
      </w:r>
    </w:p>
    <w:p w14:paraId="33676FAB" w14:textId="1009B46C" w:rsidR="007150C2" w:rsidRPr="0064737E" w:rsidRDefault="007150C2" w:rsidP="00017CBE">
      <w:pPr>
        <w:pStyle w:val="Lista"/>
      </w:pPr>
      <w:r w:rsidRPr="0064737E">
        <w:t>at the request of two Councillors.</w:t>
      </w:r>
    </w:p>
    <w:p w14:paraId="2233B07D" w14:textId="62E4527B" w:rsidR="007150C2" w:rsidRPr="0064737E" w:rsidRDefault="007150C2" w:rsidP="00017CBE">
      <w:pPr>
        <w:pStyle w:val="List1"/>
      </w:pPr>
      <w:r w:rsidRPr="0064737E">
        <w:t>The date and location of the meeting of the Finance and Audit Committee in ordinary meeting will be determined by decision of the Treasurer, however such meetings will generally run at the same location and prior to Council meetings.</w:t>
      </w:r>
    </w:p>
    <w:p w14:paraId="34067C2F" w14:textId="6C3D119F" w:rsidR="007150C2" w:rsidRPr="0064737E" w:rsidRDefault="007150C2" w:rsidP="00017CBE">
      <w:pPr>
        <w:pStyle w:val="List1"/>
      </w:pPr>
      <w:r w:rsidRPr="0064737E">
        <w:t>The date of an extraordinary meeting of the Finance and Audit Committee will be not less than seven days from the date of notification, and the location will be the IALA Headquarters unless alternate arrangements are agreed by the Treasurer, the Secretary-General and the President, or if the meeting is to be held electronically.</w:t>
      </w:r>
    </w:p>
    <w:p w14:paraId="77D6E991" w14:textId="7DD9F1E6" w:rsidR="007150C2" w:rsidRPr="0064737E" w:rsidRDefault="007150C2" w:rsidP="00017CBE">
      <w:pPr>
        <w:pStyle w:val="List1"/>
      </w:pPr>
      <w:proofErr w:type="gramStart"/>
      <w:r w:rsidRPr="0064737E">
        <w:t>In the event that</w:t>
      </w:r>
      <w:proofErr w:type="gramEnd"/>
      <w:r w:rsidRPr="0064737E">
        <w:t xml:space="preserve"> the Finance and Audit Committee cannot meet in regular or extraordinary meeting and approvals are required the Committee may convene out of session by electronic means.</w:t>
      </w:r>
    </w:p>
    <w:p w14:paraId="64512A36" w14:textId="7AB475D2" w:rsidR="00AB3701" w:rsidRPr="00911311" w:rsidRDefault="007150C2" w:rsidP="00911311">
      <w:pPr>
        <w:pStyle w:val="List1"/>
        <w:spacing w:after="200" w:line="276" w:lineRule="auto"/>
        <w:rPr>
          <w:b/>
          <w:color w:val="407EC9"/>
          <w:sz w:val="28"/>
        </w:rPr>
      </w:pPr>
      <w:r w:rsidRPr="0064737E">
        <w:t xml:space="preserve">Meetings of the Finance and Audit Committee will be conducted in </w:t>
      </w:r>
      <w:r w:rsidR="00EB7DD5">
        <w:t xml:space="preserve">the </w:t>
      </w:r>
      <w:r w:rsidRPr="0064737E">
        <w:t>English</w:t>
      </w:r>
      <w:r w:rsidR="00EB7DD5">
        <w:t xml:space="preserve"> language</w:t>
      </w:r>
      <w:r w:rsidRPr="0064737E">
        <w:t>.</w:t>
      </w:r>
    </w:p>
    <w:p w14:paraId="6A6AB193" w14:textId="6D9CCBA1" w:rsidR="007150C2" w:rsidRPr="0064737E" w:rsidRDefault="00AB66C7" w:rsidP="007F0024">
      <w:pPr>
        <w:pStyle w:val="Article"/>
        <w:ind w:left="0" w:firstLine="0"/>
      </w:pPr>
      <w:r w:rsidRPr="0064737E">
        <w:t xml:space="preserve"> </w:t>
      </w:r>
      <w:bookmarkStart w:id="135" w:name="_Toc8915460"/>
      <w:r w:rsidRPr="0064737E">
        <w:t xml:space="preserve">- </w:t>
      </w:r>
      <w:r w:rsidR="007150C2" w:rsidRPr="0064737E">
        <w:t>Committees and other bodies</w:t>
      </w:r>
      <w:bookmarkEnd w:id="135"/>
    </w:p>
    <w:p w14:paraId="072F1FF7" w14:textId="3D586328" w:rsidR="007150C2" w:rsidRPr="0064737E" w:rsidRDefault="007150C2" w:rsidP="00753C9B">
      <w:pPr>
        <w:pStyle w:val="ArticleHeading2"/>
        <w:numPr>
          <w:ilvl w:val="0"/>
          <w:numId w:val="90"/>
        </w:numPr>
        <w:ind w:hanging="4265"/>
      </w:pPr>
      <w:bookmarkStart w:id="136" w:name="_Toc8915461"/>
      <w:r w:rsidRPr="0064737E">
        <w:t>Establishment and functions</w:t>
      </w:r>
      <w:bookmarkEnd w:id="136"/>
    </w:p>
    <w:p w14:paraId="0F674602" w14:textId="77777777" w:rsidR="00AB66C7" w:rsidRPr="0064737E" w:rsidRDefault="00AB66C7" w:rsidP="00AB66C7">
      <w:pPr>
        <w:pStyle w:val="Heading2separationline"/>
      </w:pPr>
    </w:p>
    <w:p w14:paraId="35E9F423" w14:textId="06E510C0" w:rsidR="007150C2" w:rsidRPr="0064737E" w:rsidRDefault="00E503A8" w:rsidP="00E03073">
      <w:pPr>
        <w:pStyle w:val="List1"/>
        <w:numPr>
          <w:ilvl w:val="0"/>
          <w:numId w:val="40"/>
        </w:numPr>
      </w:pPr>
      <w:r>
        <w:t xml:space="preserve">The </w:t>
      </w:r>
      <w:r w:rsidR="007150C2" w:rsidRPr="0064737E">
        <w:t xml:space="preserve">Council may establish the Committees and other bodies it deems necessary to support the endeavours of IALA. In doing so, </w:t>
      </w:r>
      <w:r>
        <w:t xml:space="preserve">the </w:t>
      </w:r>
      <w:r w:rsidR="007150C2" w:rsidRPr="0064737E">
        <w:t>Council will approve Terms of Reference for the Committee or other body, and all activity of the Committee or other body shall be conducted within those Terms of Reference.</w:t>
      </w:r>
    </w:p>
    <w:p w14:paraId="6B47BF66" w14:textId="6FDBF82D" w:rsidR="007150C2" w:rsidRPr="0064737E" w:rsidRDefault="007150C2" w:rsidP="00AB66C7">
      <w:pPr>
        <w:pStyle w:val="List1"/>
      </w:pPr>
      <w:r w:rsidRPr="0064737E">
        <w:t>Committees or other bodies may:</w:t>
      </w:r>
    </w:p>
    <w:p w14:paraId="3A86A058" w14:textId="631AF9AD" w:rsidR="007150C2" w:rsidRPr="0064737E" w:rsidRDefault="007150C2" w:rsidP="00AB66C7">
      <w:pPr>
        <w:pStyle w:val="Lista"/>
      </w:pPr>
      <w:r w:rsidRPr="0064737E">
        <w:t>study matters relevant to the aims of IALA, with the objective of preparing Standards, Recommendations, Guidelines and Manuals, and submissions to other organi</w:t>
      </w:r>
      <w:r w:rsidR="00E503A8">
        <w:t>z</w:t>
      </w:r>
      <w:r w:rsidRPr="0064737E">
        <w:t xml:space="preserve">ations in accordance with the Work Programme approved by </w:t>
      </w:r>
      <w:r w:rsidR="00E503A8">
        <w:t xml:space="preserve">the </w:t>
      </w:r>
      <w:r w:rsidRPr="0064737E">
        <w:t>Council; or</w:t>
      </w:r>
    </w:p>
    <w:p w14:paraId="59C22636" w14:textId="1CC0560A" w:rsidR="007150C2" w:rsidRPr="0064737E" w:rsidRDefault="007150C2" w:rsidP="00AB66C7">
      <w:pPr>
        <w:pStyle w:val="Lista"/>
      </w:pPr>
      <w:r w:rsidRPr="0064737E">
        <w:t xml:space="preserve">address other objectives as established by </w:t>
      </w:r>
      <w:r w:rsidR="00E503A8">
        <w:t xml:space="preserve">the </w:t>
      </w:r>
      <w:r w:rsidRPr="0064737E">
        <w:t>Council.</w:t>
      </w:r>
    </w:p>
    <w:p w14:paraId="0840C215" w14:textId="1CE94641" w:rsidR="007150C2" w:rsidRPr="0064737E" w:rsidRDefault="007150C2" w:rsidP="002453B2">
      <w:pPr>
        <w:pStyle w:val="List1"/>
      </w:pPr>
      <w:r w:rsidRPr="0064737E">
        <w:t xml:space="preserve">All members are eligible to participate in the Committees. </w:t>
      </w:r>
      <w:r w:rsidR="00E503A8">
        <w:t xml:space="preserve">The </w:t>
      </w:r>
      <w:r w:rsidRPr="0064737E">
        <w:t>Council will determine participation in other bodies as part of the development of the Terms of Reference for those bodies, copies of which are annexed hereto.</w:t>
      </w:r>
    </w:p>
    <w:p w14:paraId="376258A6" w14:textId="6F1DACA4" w:rsidR="007150C2" w:rsidRPr="0064737E" w:rsidRDefault="007150C2" w:rsidP="00AB66C7">
      <w:pPr>
        <w:pStyle w:val="List1"/>
      </w:pPr>
      <w:r w:rsidRPr="0064737E">
        <w:t xml:space="preserve">Meetings of the Committees and other bodies will be conducted in </w:t>
      </w:r>
      <w:r w:rsidR="00EB7DD5">
        <w:t>the English</w:t>
      </w:r>
      <w:r w:rsidRPr="0064737E">
        <w:t xml:space="preserve"> language including all input and output documents.</w:t>
      </w:r>
    </w:p>
    <w:p w14:paraId="52EFBAE9" w14:textId="23B34157" w:rsidR="007150C2" w:rsidRPr="0064737E" w:rsidRDefault="007150C2" w:rsidP="00753C9B">
      <w:pPr>
        <w:pStyle w:val="ArticleHeading2"/>
        <w:numPr>
          <w:ilvl w:val="0"/>
          <w:numId w:val="90"/>
        </w:numPr>
        <w:ind w:hanging="4265"/>
      </w:pPr>
      <w:bookmarkStart w:id="137" w:name="_Toc8915462"/>
      <w:r w:rsidRPr="0064737E">
        <w:t>Appointment of Chair and Vice Chair</w:t>
      </w:r>
      <w:bookmarkEnd w:id="137"/>
    </w:p>
    <w:p w14:paraId="003A2984" w14:textId="77777777" w:rsidR="00AB66C7" w:rsidRPr="0064737E" w:rsidRDefault="00AB66C7" w:rsidP="00AB66C7">
      <w:pPr>
        <w:pStyle w:val="Heading2separationline"/>
      </w:pPr>
    </w:p>
    <w:p w14:paraId="51E257FB" w14:textId="52576872" w:rsidR="007150C2" w:rsidRPr="0064737E" w:rsidRDefault="007150C2" w:rsidP="00E03073">
      <w:pPr>
        <w:pStyle w:val="List1"/>
        <w:numPr>
          <w:ilvl w:val="0"/>
          <w:numId w:val="41"/>
        </w:numPr>
      </w:pPr>
      <w:r w:rsidRPr="0064737E">
        <w:t>Each Committee will have a Chair and Vice Chair appointed by the Council.</w:t>
      </w:r>
    </w:p>
    <w:p w14:paraId="73562221" w14:textId="3DA95B0C" w:rsidR="007150C2" w:rsidRPr="0064737E" w:rsidRDefault="007150C2" w:rsidP="00AB66C7">
      <w:pPr>
        <w:pStyle w:val="List1"/>
      </w:pPr>
      <w:r w:rsidRPr="0064737E">
        <w:t xml:space="preserve">Nominations for these positions may be made by National members or the Secretary-General. </w:t>
      </w:r>
      <w:r w:rsidR="004453FC">
        <w:t xml:space="preserve"> </w:t>
      </w:r>
      <w:r w:rsidRPr="0064737E">
        <w:t xml:space="preserve">When a vacancy arises, the Secretariat will inform National members of the vacancy and seek nominations in an open and timely manner, including providing advice to National members of the process for selection of the successful candidate. </w:t>
      </w:r>
      <w:r w:rsidR="004453FC">
        <w:t xml:space="preserve"> </w:t>
      </w:r>
      <w:r w:rsidRPr="0064737E">
        <w:t xml:space="preserve">The Secretariat will inform </w:t>
      </w:r>
      <w:r w:rsidR="00E503A8">
        <w:t xml:space="preserve">the </w:t>
      </w:r>
      <w:r w:rsidRPr="0064737E">
        <w:t xml:space="preserve">Council of all nominations and the Council will determine the successful </w:t>
      </w:r>
      <w:commentRangeStart w:id="138"/>
      <w:r w:rsidRPr="0064737E">
        <w:t>candidate</w:t>
      </w:r>
      <w:commentRangeEnd w:id="138"/>
      <w:r w:rsidR="00182EF7">
        <w:rPr>
          <w:rStyle w:val="Marquedecommentaire"/>
          <w:rFonts w:eastAsiaTheme="minorHAnsi" w:cstheme="minorBidi"/>
          <w:lang w:val="en-US" w:eastAsia="en-US"/>
        </w:rPr>
        <w:commentReference w:id="138"/>
      </w:r>
      <w:ins w:id="139" w:author="Schneider, Christina" w:date="2019-10-21T12:47:00Z">
        <w:r w:rsidR="00182EF7">
          <w:t xml:space="preserve"> by voting according to 4.4.3</w:t>
        </w:r>
      </w:ins>
      <w:r w:rsidRPr="0064737E">
        <w:t>.</w:t>
      </w:r>
    </w:p>
    <w:p w14:paraId="4A68460C" w14:textId="2516ACA9" w:rsidR="007150C2" w:rsidRDefault="007150C2" w:rsidP="00AB66C7">
      <w:pPr>
        <w:pStyle w:val="List1"/>
      </w:pPr>
      <w:r w:rsidRPr="0064737E">
        <w:t>Chairs and Vice Chairs of Working Groups should normally be provided by National members and appointed by the Chair of the Committee.</w:t>
      </w:r>
      <w:r w:rsidR="004453FC">
        <w:t xml:space="preserve"> </w:t>
      </w:r>
      <w:r w:rsidRPr="0064737E">
        <w:t xml:space="preserve"> However, where appropriate they may be drawn from other members or Sister Organizations</w:t>
      </w:r>
      <w:ins w:id="140" w:author="Schneider, Christina" w:date="2019-10-21T12:48:00Z">
        <w:r w:rsidR="00182EF7">
          <w:t xml:space="preserve"> by the Chair of the </w:t>
        </w:r>
        <w:commentRangeStart w:id="141"/>
        <w:r w:rsidR="00182EF7">
          <w:t>Committee</w:t>
        </w:r>
        <w:commentRangeEnd w:id="141"/>
        <w:r w:rsidR="00182EF7">
          <w:rPr>
            <w:rStyle w:val="Marquedecommentaire"/>
            <w:rFonts w:eastAsiaTheme="minorHAnsi" w:cstheme="minorBidi"/>
            <w:lang w:val="en-US" w:eastAsia="en-US"/>
          </w:rPr>
          <w:commentReference w:id="141"/>
        </w:r>
      </w:ins>
      <w:r w:rsidRPr="0064737E">
        <w:t>.</w:t>
      </w:r>
    </w:p>
    <w:p w14:paraId="417974F5" w14:textId="44DD9DBA" w:rsidR="002A6A37" w:rsidRPr="00FF5D3A" w:rsidRDefault="00B208C7" w:rsidP="00FF5D3A">
      <w:pPr>
        <w:pStyle w:val="List1"/>
      </w:pPr>
      <w:r w:rsidRPr="00FF5D3A">
        <w:lastRenderedPageBreak/>
        <w:t xml:space="preserve">Appointments of Committee Chairs and Vice Chairs will expire at the end of each four-year work period immediately prior to a </w:t>
      </w:r>
      <w:ins w:id="142" w:author="Schneider, Christina" w:date="2019-10-21T12:49:00Z">
        <w:r w:rsidR="00182EF7">
          <w:t xml:space="preserve">regular </w:t>
        </w:r>
      </w:ins>
      <w:r w:rsidRPr="00FF5D3A">
        <w:t>General Assembly.</w:t>
      </w:r>
    </w:p>
    <w:p w14:paraId="6B88BAE9" w14:textId="607512A0" w:rsidR="002A6A37" w:rsidRPr="00FF5D3A" w:rsidRDefault="00B208C7" w:rsidP="00FF5D3A">
      <w:pPr>
        <w:pStyle w:val="List1"/>
      </w:pPr>
      <w:r w:rsidRPr="00FF5D3A">
        <w:t xml:space="preserve">The term for Committee Chairs and Vice Chairs should not exceed two </w:t>
      </w:r>
      <w:r w:rsidR="00AE72BA">
        <w:t xml:space="preserve">consecutive </w:t>
      </w:r>
      <w:r w:rsidRPr="00FF5D3A">
        <w:t>work periods</w:t>
      </w:r>
      <w:r w:rsidR="00AE72BA">
        <w:t>.</w:t>
      </w:r>
    </w:p>
    <w:p w14:paraId="161D1B7B" w14:textId="7A3D1C19" w:rsidR="00FF5D3A" w:rsidRPr="0064737E" w:rsidRDefault="00B208C7" w:rsidP="00FF5D3A">
      <w:pPr>
        <w:pStyle w:val="List1"/>
      </w:pPr>
      <w:r w:rsidRPr="00FF5D3A">
        <w:rPr>
          <w:lang w:val="en-US"/>
        </w:rPr>
        <w:t>Termination of the appointment of a Committee Chair or Vice Chair may be made by the Council on the advice of the Secretary-General.</w:t>
      </w:r>
    </w:p>
    <w:p w14:paraId="1D541028" w14:textId="5BE76AFC" w:rsidR="007150C2" w:rsidRPr="0064737E" w:rsidRDefault="007150C2" w:rsidP="00753C9B">
      <w:pPr>
        <w:pStyle w:val="ArticleHeading2"/>
        <w:numPr>
          <w:ilvl w:val="0"/>
          <w:numId w:val="90"/>
        </w:numPr>
        <w:ind w:hanging="4265"/>
      </w:pPr>
      <w:bookmarkStart w:id="143" w:name="_Toc8915463"/>
      <w:r w:rsidRPr="0064737E">
        <w:t>Rules of Procedure</w:t>
      </w:r>
      <w:bookmarkEnd w:id="143"/>
    </w:p>
    <w:p w14:paraId="1A5528FB" w14:textId="77777777" w:rsidR="00AB66C7" w:rsidRPr="0064737E" w:rsidRDefault="00AB66C7" w:rsidP="00AB66C7">
      <w:pPr>
        <w:pStyle w:val="Heading2separationline"/>
      </w:pPr>
    </w:p>
    <w:p w14:paraId="3CFC812F" w14:textId="156BF135" w:rsidR="007150C2" w:rsidRPr="0064737E" w:rsidRDefault="007150C2" w:rsidP="00E03073">
      <w:pPr>
        <w:pStyle w:val="List1"/>
        <w:numPr>
          <w:ilvl w:val="0"/>
          <w:numId w:val="42"/>
        </w:numPr>
      </w:pPr>
      <w:r w:rsidRPr="0064737E">
        <w:t xml:space="preserve">The Rules of Procedure for Committees shall be developed by the Secretary-General for approval by </w:t>
      </w:r>
      <w:r w:rsidR="0040429D">
        <w:t xml:space="preserve">the </w:t>
      </w:r>
      <w:r w:rsidRPr="0064737E">
        <w:t xml:space="preserve">Council and shall apply to the convening of, and conduct of business of, Committees and other bodies established by the Council if </w:t>
      </w:r>
      <w:proofErr w:type="gramStart"/>
      <w:r w:rsidRPr="0064737E">
        <w:t>so</w:t>
      </w:r>
      <w:proofErr w:type="gramEnd"/>
      <w:r w:rsidRPr="0064737E">
        <w:t xml:space="preserve"> directed by </w:t>
      </w:r>
      <w:r w:rsidR="0040429D">
        <w:t xml:space="preserve">the </w:t>
      </w:r>
      <w:r w:rsidRPr="0064737E">
        <w:t>Council.</w:t>
      </w:r>
    </w:p>
    <w:p w14:paraId="3DF4B9D2" w14:textId="547C9B4B" w:rsidR="007150C2" w:rsidRPr="0064737E" w:rsidRDefault="007150C2" w:rsidP="00AB66C7">
      <w:pPr>
        <w:pStyle w:val="List1"/>
      </w:pPr>
      <w:r w:rsidRPr="0064737E">
        <w:t>The Rules of Procedure for Committees shall be made available to all members.</w:t>
      </w:r>
    </w:p>
    <w:p w14:paraId="70898DA5" w14:textId="393D14D6" w:rsidR="007150C2" w:rsidRPr="0064737E" w:rsidRDefault="0040429D" w:rsidP="00AB66C7">
      <w:pPr>
        <w:pStyle w:val="List1"/>
      </w:pPr>
      <w:r>
        <w:t xml:space="preserve">The </w:t>
      </w:r>
      <w:r w:rsidR="007150C2" w:rsidRPr="0064737E">
        <w:t xml:space="preserve">Council may determine that a Committee or other body may establish its own rules of </w:t>
      </w:r>
      <w:commentRangeStart w:id="144"/>
      <w:r w:rsidR="007150C2" w:rsidRPr="0064737E">
        <w:t>procedure</w:t>
      </w:r>
      <w:commentRangeEnd w:id="144"/>
      <w:r w:rsidR="00182EF7">
        <w:rPr>
          <w:rStyle w:val="Marquedecommentaire"/>
          <w:rFonts w:eastAsiaTheme="minorHAnsi" w:cstheme="minorBidi"/>
          <w:lang w:val="en-US" w:eastAsia="en-US"/>
        </w:rPr>
        <w:commentReference w:id="144"/>
      </w:r>
      <w:r w:rsidR="007150C2" w:rsidRPr="0064737E">
        <w:t>.</w:t>
      </w:r>
    </w:p>
    <w:p w14:paraId="680BE368" w14:textId="4460D4D6" w:rsidR="007150C2" w:rsidRPr="0064737E" w:rsidRDefault="007150C2" w:rsidP="00AB66C7">
      <w:pPr>
        <w:pStyle w:val="List1"/>
      </w:pPr>
      <w:r w:rsidRPr="0064737E">
        <w:t>Standards developed by Committees require the endorsement of Council before being submitted to the General Assembly for approval.</w:t>
      </w:r>
    </w:p>
    <w:p w14:paraId="2B1FFF59" w14:textId="4B5E6FD3" w:rsidR="007150C2" w:rsidRDefault="007150C2" w:rsidP="00AB66C7">
      <w:pPr>
        <w:pStyle w:val="List1"/>
      </w:pPr>
      <w:r w:rsidRPr="0064737E">
        <w:t xml:space="preserve">Recommendations, Guidelines, Manuals and </w:t>
      </w:r>
      <w:r w:rsidR="009835CB">
        <w:t>any other appropriate document</w:t>
      </w:r>
      <w:r w:rsidR="00570FB4">
        <w:t>s</w:t>
      </w:r>
      <w:r w:rsidR="009835CB" w:rsidRPr="0064737E">
        <w:t xml:space="preserve"> </w:t>
      </w:r>
      <w:r w:rsidRPr="0064737E">
        <w:t xml:space="preserve">produced by Committees require the approval of </w:t>
      </w:r>
      <w:r w:rsidR="009835CB">
        <w:t xml:space="preserve">the </w:t>
      </w:r>
      <w:r w:rsidRPr="0064737E">
        <w:t>Council before publication.</w:t>
      </w:r>
    </w:p>
    <w:p w14:paraId="637C1C45" w14:textId="1EF06548" w:rsidR="009835CB" w:rsidRPr="0064737E" w:rsidRDefault="009835CB" w:rsidP="00AB66C7">
      <w:pPr>
        <w:pStyle w:val="List1"/>
      </w:pPr>
      <w:r>
        <w:t>Submissions to other international organizations developed by Committees require the approval of the Council before they are submitted to the organizations concerned.</w:t>
      </w:r>
    </w:p>
    <w:p w14:paraId="6365579E" w14:textId="7C746F54" w:rsidR="007150C2" w:rsidRPr="0064737E" w:rsidRDefault="00BA0854" w:rsidP="007F0024">
      <w:pPr>
        <w:pStyle w:val="Article"/>
        <w:ind w:left="0" w:firstLine="0"/>
      </w:pPr>
      <w:r w:rsidRPr="0064737E">
        <w:t xml:space="preserve"> </w:t>
      </w:r>
      <w:bookmarkStart w:id="145" w:name="_Toc8915464"/>
      <w:r w:rsidRPr="0064737E">
        <w:t xml:space="preserve">- </w:t>
      </w:r>
      <w:r w:rsidR="007150C2" w:rsidRPr="0064737E">
        <w:t>The Secretary-General and the Secretariat</w:t>
      </w:r>
      <w:bookmarkEnd w:id="145"/>
    </w:p>
    <w:p w14:paraId="2A257955" w14:textId="2D1CC0B6" w:rsidR="007150C2" w:rsidRPr="0064737E" w:rsidRDefault="007150C2" w:rsidP="00753C9B">
      <w:pPr>
        <w:pStyle w:val="ArticleHeading2"/>
        <w:numPr>
          <w:ilvl w:val="0"/>
          <w:numId w:val="91"/>
        </w:numPr>
        <w:ind w:hanging="4265"/>
      </w:pPr>
      <w:bookmarkStart w:id="146" w:name="_Toc8915465"/>
      <w:r w:rsidRPr="0064737E">
        <w:t>Appointment of the Secretary-General</w:t>
      </w:r>
      <w:bookmarkEnd w:id="146"/>
    </w:p>
    <w:p w14:paraId="1FBC3DE0" w14:textId="77777777" w:rsidR="00BA0854" w:rsidRPr="0064737E" w:rsidRDefault="00BA0854" w:rsidP="00BA0854">
      <w:pPr>
        <w:pStyle w:val="Heading2separationline"/>
      </w:pPr>
    </w:p>
    <w:p w14:paraId="7AAC70BE" w14:textId="00F4DADB" w:rsidR="007150C2" w:rsidRPr="0064737E" w:rsidRDefault="007150C2" w:rsidP="00E03073">
      <w:pPr>
        <w:pStyle w:val="List1"/>
        <w:numPr>
          <w:ilvl w:val="0"/>
          <w:numId w:val="43"/>
        </w:numPr>
      </w:pPr>
      <w:r w:rsidRPr="0064737E">
        <w:t>In accordance with the</w:t>
      </w:r>
      <w:r w:rsidR="004453FC">
        <w:t xml:space="preserve"> Constitution Article </w:t>
      </w:r>
      <w:r w:rsidR="004D7C3B">
        <w:fldChar w:fldCharType="begin"/>
      </w:r>
      <w:r w:rsidR="004D7C3B">
        <w:instrText xml:space="preserve"> REF _Ref457819410 \w \h </w:instrText>
      </w:r>
      <w:r w:rsidR="004D7C3B">
        <w:fldChar w:fldCharType="separate"/>
      </w:r>
      <w:r w:rsidR="00FC13EC">
        <w:t>8.2.2</w:t>
      </w:r>
      <w:r w:rsidR="004D7C3B">
        <w:fldChar w:fldCharType="end"/>
      </w:r>
      <w:r w:rsidRPr="0064737E">
        <w:t xml:space="preserve"> </w:t>
      </w:r>
      <w:r w:rsidR="0040429D">
        <w:t xml:space="preserve">the </w:t>
      </w:r>
      <w:r w:rsidRPr="0064737E">
        <w:t>Council will appoint a Secretary-General to act as legal representative and Chief Executive of IALA.</w:t>
      </w:r>
    </w:p>
    <w:p w14:paraId="446E1213" w14:textId="7ABFD7CE" w:rsidR="007150C2" w:rsidRPr="0064737E" w:rsidRDefault="0040429D" w:rsidP="00BA0854">
      <w:pPr>
        <w:pStyle w:val="List1"/>
      </w:pPr>
      <w:r>
        <w:t xml:space="preserve">The </w:t>
      </w:r>
      <w:r w:rsidR="007150C2" w:rsidRPr="0064737E">
        <w:t>Council, upon advice of a forthcoming vacancy in the position of Secretary-General, will empower a panel of Councillors to act as Selection Panel to fill that vacancy</w:t>
      </w:r>
      <w:r w:rsidR="0059713F">
        <w:t>:</w:t>
      </w:r>
    </w:p>
    <w:p w14:paraId="4DB82FDA" w14:textId="17F4750F" w:rsidR="007150C2" w:rsidRPr="0064737E" w:rsidRDefault="007150C2" w:rsidP="00BA0854">
      <w:pPr>
        <w:pStyle w:val="Lista"/>
      </w:pPr>
      <w:r w:rsidRPr="0064737E">
        <w:t>the Selection Panel shall consist of the President, the Vice President, the Treasurer, the immediate past President and one other Councillor appointed by the President; and</w:t>
      </w:r>
    </w:p>
    <w:p w14:paraId="2E10ACF1" w14:textId="183B7AAC" w:rsidR="007150C2" w:rsidRPr="0064737E" w:rsidRDefault="007150C2" w:rsidP="00BA0854">
      <w:pPr>
        <w:pStyle w:val="Lista"/>
      </w:pPr>
      <w:r w:rsidRPr="0064737E">
        <w:t>the Selection Panel shall be assisted by a suitably qualified member of the staff of the Secretariat appointed by the incumbent Secretary-General.</w:t>
      </w:r>
    </w:p>
    <w:p w14:paraId="50C75EDC" w14:textId="6AC9E1F9" w:rsidR="007150C2" w:rsidRPr="0064737E" w:rsidRDefault="007150C2" w:rsidP="00BA0854">
      <w:pPr>
        <w:pStyle w:val="List1"/>
      </w:pPr>
      <w:r w:rsidRPr="0064737E">
        <w:t>The Selection Panel will:</w:t>
      </w:r>
    </w:p>
    <w:p w14:paraId="0B8EF870" w14:textId="3CDDD121" w:rsidR="007150C2" w:rsidRPr="0064737E" w:rsidRDefault="007150C2" w:rsidP="00BA0854">
      <w:pPr>
        <w:pStyle w:val="Lista"/>
      </w:pPr>
      <w:r w:rsidRPr="0064737E">
        <w:t>review the existing position description and salary by comparison with like positions in other organizations;</w:t>
      </w:r>
    </w:p>
    <w:p w14:paraId="06DDA45A" w14:textId="24ACC51E" w:rsidR="007150C2" w:rsidRPr="0064737E" w:rsidRDefault="007150C2" w:rsidP="00BA0854">
      <w:pPr>
        <w:pStyle w:val="Lista"/>
      </w:pPr>
      <w:r w:rsidRPr="0064737E">
        <w:t>prepare an updated position description, vacancy notice, selection criteria, candidate assessment matrix and interview process;</w:t>
      </w:r>
    </w:p>
    <w:p w14:paraId="7FF6C4FE" w14:textId="1312D97B" w:rsidR="007150C2" w:rsidRPr="0064737E" w:rsidRDefault="007150C2" w:rsidP="00BA0854">
      <w:pPr>
        <w:pStyle w:val="Lista"/>
      </w:pPr>
      <w:r w:rsidRPr="0064737E">
        <w:t>consult with the Finance and Audit Committee to establish an entitlements package for the position;</w:t>
      </w:r>
    </w:p>
    <w:p w14:paraId="38F03C3C" w14:textId="4C7CB7EF" w:rsidR="007150C2" w:rsidRPr="0064737E" w:rsidRDefault="007150C2" w:rsidP="00BA0854">
      <w:pPr>
        <w:pStyle w:val="Lista"/>
      </w:pPr>
      <w:r w:rsidRPr="0064737E">
        <w:t xml:space="preserve">publish the vacancy notice on the </w:t>
      </w:r>
      <w:r w:rsidR="00880DBE">
        <w:t>website</w:t>
      </w:r>
      <w:r w:rsidRPr="0064737E">
        <w:t xml:space="preserve"> and in other media as appropriate;</w:t>
      </w:r>
    </w:p>
    <w:p w14:paraId="73439C4A" w14:textId="6191D8FE" w:rsidR="007150C2" w:rsidRPr="0064737E" w:rsidRDefault="007150C2" w:rsidP="00BA0854">
      <w:pPr>
        <w:pStyle w:val="Lista"/>
      </w:pPr>
      <w:r w:rsidRPr="0064737E">
        <w:t>determine and implement interview arrangements;</w:t>
      </w:r>
    </w:p>
    <w:p w14:paraId="03CFC291" w14:textId="333E784B" w:rsidR="007150C2" w:rsidRPr="0064737E" w:rsidRDefault="007150C2" w:rsidP="00BA0854">
      <w:pPr>
        <w:pStyle w:val="Lista"/>
      </w:pPr>
      <w:r w:rsidRPr="0064737E">
        <w:t>individually evaluate applications against the selection criteria using the candidate assessment matrix;</w:t>
      </w:r>
    </w:p>
    <w:p w14:paraId="5467D592" w14:textId="7E999DEC" w:rsidR="007150C2" w:rsidRPr="0064737E" w:rsidRDefault="007150C2" w:rsidP="00BA0854">
      <w:pPr>
        <w:pStyle w:val="Lista"/>
      </w:pPr>
      <w:r w:rsidRPr="0064737E">
        <w:lastRenderedPageBreak/>
        <w:t>collectively identify candidates for interview based on completion of a combined candidate assessment matrix;</w:t>
      </w:r>
    </w:p>
    <w:p w14:paraId="2E7911EA" w14:textId="664C6E47" w:rsidR="007150C2" w:rsidRPr="0064737E" w:rsidRDefault="007150C2" w:rsidP="00BA0854">
      <w:pPr>
        <w:pStyle w:val="Lista"/>
      </w:pPr>
      <w:r w:rsidRPr="0064737E">
        <w:t>conduct interviews;</w:t>
      </w:r>
    </w:p>
    <w:p w14:paraId="75B1099C" w14:textId="1D2F8A43" w:rsidR="007150C2" w:rsidRPr="0064737E" w:rsidRDefault="007150C2" w:rsidP="00BA0854">
      <w:pPr>
        <w:pStyle w:val="Lista"/>
      </w:pPr>
      <w:r w:rsidRPr="0064737E">
        <w:t>collectively assess and rank each candidate against the selection criteria based on application and interview performance;</w:t>
      </w:r>
    </w:p>
    <w:p w14:paraId="23CA8A14" w14:textId="43D7F878" w:rsidR="007150C2" w:rsidRPr="0064737E" w:rsidRDefault="007150C2" w:rsidP="00BA0854">
      <w:pPr>
        <w:pStyle w:val="Lista"/>
      </w:pPr>
      <w:r w:rsidRPr="0064737E">
        <w:t>undertake consultation with referees for short-listed candidates;</w:t>
      </w:r>
    </w:p>
    <w:p w14:paraId="2C1FE407" w14:textId="69850753" w:rsidR="007150C2" w:rsidRPr="0064737E" w:rsidRDefault="007150C2" w:rsidP="00BA0854">
      <w:pPr>
        <w:pStyle w:val="Lista"/>
      </w:pPr>
      <w:r w:rsidRPr="0064737E">
        <w:t>enter without prejudice negotiations with the preferred candidate, including in relation to position description, employment conditions and entitlem</w:t>
      </w:r>
      <w:r w:rsidR="00072143" w:rsidRPr="0064737E">
        <w:t>ents package;</w:t>
      </w:r>
      <w:r w:rsidR="0006386D">
        <w:t xml:space="preserve"> and</w:t>
      </w:r>
    </w:p>
    <w:p w14:paraId="5E7BB450" w14:textId="44FDAB00" w:rsidR="007150C2" w:rsidRPr="0064737E" w:rsidRDefault="007150C2" w:rsidP="00BA0854">
      <w:pPr>
        <w:pStyle w:val="Lista"/>
      </w:pPr>
      <w:r w:rsidRPr="0064737E">
        <w:t>document its conduct of the above process, including a comparative assessment of short-listed candidates, and report to Council, nominating a preferred candidate.</w:t>
      </w:r>
    </w:p>
    <w:p w14:paraId="726ABCAC" w14:textId="3F9AA8E2" w:rsidR="007150C2" w:rsidRPr="0064737E" w:rsidRDefault="0040429D" w:rsidP="007150C2">
      <w:pPr>
        <w:pStyle w:val="List1"/>
      </w:pPr>
      <w:r>
        <w:t xml:space="preserve">The </w:t>
      </w:r>
      <w:r w:rsidR="007150C2" w:rsidRPr="0064737E">
        <w:t>Council will consider the report and nomination of the Selection Panel, meeting in extraordinary session if required, and unless there is evidence of lack of good faith or dereliction of duty on the part of the Selection Panel, confirm the nomination.</w:t>
      </w:r>
    </w:p>
    <w:p w14:paraId="03D50F18" w14:textId="5DEEFDA0" w:rsidR="007150C2" w:rsidRPr="0064737E" w:rsidRDefault="007150C2" w:rsidP="00BA0854">
      <w:pPr>
        <w:pStyle w:val="List1"/>
      </w:pPr>
      <w:r w:rsidRPr="0064737E">
        <w:t>The President will then take all necessary steps to finalise the appointment.</w:t>
      </w:r>
    </w:p>
    <w:p w14:paraId="1FB0C1E5" w14:textId="26FBD7C5" w:rsidR="007150C2" w:rsidRPr="0064737E" w:rsidRDefault="007150C2" w:rsidP="00BA0854">
      <w:pPr>
        <w:pStyle w:val="List1"/>
      </w:pPr>
      <w:r w:rsidRPr="0064737E">
        <w:t>Upon the commencement of duty by the new Secretary-General the President and the Treasurer shall meet with the Secretary-General to discuss expectations, performance requirements, powers and responsibilities and to commence an induction into the operation of the organs of IALA and management of the Secretariat.</w:t>
      </w:r>
    </w:p>
    <w:p w14:paraId="5B0B2E2E" w14:textId="62D966D5" w:rsidR="007150C2" w:rsidRPr="0064737E" w:rsidRDefault="007150C2" w:rsidP="00BA0854">
      <w:pPr>
        <w:pStyle w:val="List1"/>
      </w:pPr>
      <w:r w:rsidRPr="0064737E">
        <w:t>The Secretary-General shall be subject to the Staff Rules and the Secretariat Procedures to the extent that this is appropriate.</w:t>
      </w:r>
    </w:p>
    <w:p w14:paraId="56F77932" w14:textId="26692DA3" w:rsidR="007150C2" w:rsidRPr="0064737E" w:rsidRDefault="007150C2" w:rsidP="00753C9B">
      <w:pPr>
        <w:pStyle w:val="ArticleHeading2"/>
        <w:numPr>
          <w:ilvl w:val="0"/>
          <w:numId w:val="91"/>
        </w:numPr>
        <w:ind w:hanging="4265"/>
      </w:pPr>
      <w:bookmarkStart w:id="147" w:name="_Toc8915466"/>
      <w:r w:rsidRPr="0064737E">
        <w:t>Appointment and management of staff</w:t>
      </w:r>
      <w:bookmarkEnd w:id="147"/>
    </w:p>
    <w:p w14:paraId="710DA1B6" w14:textId="77777777" w:rsidR="00BA0854" w:rsidRPr="0064737E" w:rsidRDefault="00BA0854" w:rsidP="00BA0854">
      <w:pPr>
        <w:pStyle w:val="Heading2separationline"/>
      </w:pPr>
    </w:p>
    <w:p w14:paraId="6EF14EE0" w14:textId="77777777" w:rsidR="007150C2" w:rsidRPr="0064737E" w:rsidRDefault="007150C2" w:rsidP="007150C2">
      <w:pPr>
        <w:pStyle w:val="Corpsdetexte"/>
      </w:pPr>
      <w:r w:rsidRPr="0064737E">
        <w:t>The Secretary-General shall:</w:t>
      </w:r>
    </w:p>
    <w:p w14:paraId="3A6BCDCD" w14:textId="66FC28AF" w:rsidR="007150C2" w:rsidRPr="0064737E" w:rsidRDefault="006577FB" w:rsidP="00E03073">
      <w:pPr>
        <w:pStyle w:val="List1"/>
        <w:numPr>
          <w:ilvl w:val="0"/>
          <w:numId w:val="44"/>
        </w:numPr>
      </w:pPr>
      <w:r w:rsidRPr="0064737E">
        <w:t>D</w:t>
      </w:r>
      <w:r w:rsidR="007150C2" w:rsidRPr="0064737E">
        <w:t>etermine the requirement for, and functional organisation of, the staff of the Secretariat;</w:t>
      </w:r>
    </w:p>
    <w:p w14:paraId="54C31700" w14:textId="25222679" w:rsidR="007150C2" w:rsidRPr="0064737E" w:rsidRDefault="006577FB" w:rsidP="006577FB">
      <w:pPr>
        <w:pStyle w:val="List1"/>
      </w:pPr>
      <w:r w:rsidRPr="0064737E">
        <w:t>P</w:t>
      </w:r>
      <w:r w:rsidR="007150C2" w:rsidRPr="0064737E">
        <w:t>repare Staff Rules;</w:t>
      </w:r>
    </w:p>
    <w:p w14:paraId="5B56398F" w14:textId="019598CB" w:rsidR="007150C2" w:rsidRPr="0064737E" w:rsidRDefault="006577FB" w:rsidP="006577FB">
      <w:pPr>
        <w:pStyle w:val="List1"/>
      </w:pPr>
      <w:r w:rsidRPr="0064737E">
        <w:t>S</w:t>
      </w:r>
      <w:r w:rsidR="007150C2" w:rsidRPr="0064737E">
        <w:t>elect and engage the staff of the Secretariat in accorda</w:t>
      </w:r>
      <w:r w:rsidR="004D7C3B">
        <w:t>nce with the Staff Rules;</w:t>
      </w:r>
    </w:p>
    <w:p w14:paraId="0011D225" w14:textId="0194A8C7" w:rsidR="00072143" w:rsidRPr="00645929" w:rsidRDefault="006577FB" w:rsidP="00645929">
      <w:pPr>
        <w:pStyle w:val="List1"/>
      </w:pPr>
      <w:r w:rsidRPr="0064737E">
        <w:t>M</w:t>
      </w:r>
      <w:r w:rsidR="007150C2" w:rsidRPr="0064737E">
        <w:t>anage the performance of the staff of the Secretariat in accordance with the Staff Rules.</w:t>
      </w:r>
    </w:p>
    <w:p w14:paraId="7443D3CB" w14:textId="6460A71B" w:rsidR="007150C2" w:rsidRPr="0064737E" w:rsidRDefault="007150C2" w:rsidP="00753C9B">
      <w:pPr>
        <w:pStyle w:val="ArticleHeading2"/>
        <w:numPr>
          <w:ilvl w:val="0"/>
          <w:numId w:val="91"/>
        </w:numPr>
        <w:ind w:hanging="4265"/>
      </w:pPr>
      <w:bookmarkStart w:id="148" w:name="_Toc8915467"/>
      <w:r w:rsidRPr="0064737E">
        <w:t>Function of the Secretariat</w:t>
      </w:r>
      <w:bookmarkEnd w:id="148"/>
    </w:p>
    <w:p w14:paraId="69483934" w14:textId="77777777" w:rsidR="006577FB" w:rsidRPr="0064737E" w:rsidRDefault="006577FB" w:rsidP="006577FB">
      <w:pPr>
        <w:pStyle w:val="Heading2separationline"/>
      </w:pPr>
    </w:p>
    <w:p w14:paraId="6920F892" w14:textId="5CBEFFDF" w:rsidR="007150C2" w:rsidRPr="0064737E" w:rsidRDefault="007150C2" w:rsidP="004D7C3B">
      <w:pPr>
        <w:pStyle w:val="Corpsdetexte"/>
      </w:pPr>
      <w:r w:rsidRPr="0064737E">
        <w:t xml:space="preserve">The Secretariat, under the direction of the Secretary-General, and in accordance with the </w:t>
      </w:r>
      <w:r w:rsidR="008923FA">
        <w:t xml:space="preserve">Staff Rules and </w:t>
      </w:r>
      <w:r w:rsidRPr="0064737E">
        <w:t>Secretariat Procedures, shall:</w:t>
      </w:r>
    </w:p>
    <w:p w14:paraId="30ECF38C" w14:textId="67A92463" w:rsidR="007150C2" w:rsidRPr="0064737E" w:rsidRDefault="006577FB" w:rsidP="00753C9B">
      <w:pPr>
        <w:pStyle w:val="List1"/>
        <w:numPr>
          <w:ilvl w:val="0"/>
          <w:numId w:val="71"/>
        </w:numPr>
      </w:pPr>
      <w:r w:rsidRPr="0064737E">
        <w:t>H</w:t>
      </w:r>
      <w:r w:rsidR="007150C2" w:rsidRPr="0064737E">
        <w:t xml:space="preserve">andle all day-to-day administration of IALA, including the flow of information between the Secretariat and </w:t>
      </w:r>
      <w:r w:rsidR="008923FA">
        <w:t>the</w:t>
      </w:r>
      <w:r w:rsidR="008923FA" w:rsidRPr="0064737E">
        <w:t xml:space="preserve"> </w:t>
      </w:r>
      <w:r w:rsidR="007150C2" w:rsidRPr="0064737E">
        <w:t>members;</w:t>
      </w:r>
    </w:p>
    <w:p w14:paraId="0D481B07" w14:textId="1A72FCAF" w:rsidR="007150C2" w:rsidRPr="0064737E" w:rsidRDefault="006577FB" w:rsidP="006577FB">
      <w:pPr>
        <w:pStyle w:val="List1"/>
      </w:pPr>
      <w:r w:rsidRPr="0064737E">
        <w:t>O</w:t>
      </w:r>
      <w:r w:rsidR="007150C2" w:rsidRPr="0064737E">
        <w:t xml:space="preserve">rganise and support General </w:t>
      </w:r>
      <w:r w:rsidRPr="0064737E">
        <w:t>Assemblies and Council meetings</w:t>
      </w:r>
      <w:r w:rsidR="007150C2" w:rsidRPr="0064737E">
        <w:t>;</w:t>
      </w:r>
    </w:p>
    <w:p w14:paraId="224194DE" w14:textId="076D25CF" w:rsidR="007150C2" w:rsidRPr="0064737E" w:rsidRDefault="006577FB" w:rsidP="006577FB">
      <w:pPr>
        <w:pStyle w:val="List1"/>
      </w:pPr>
      <w:r w:rsidRPr="0064737E">
        <w:t>P</w:t>
      </w:r>
      <w:r w:rsidR="007150C2" w:rsidRPr="0064737E">
        <w:t>repare Rules of Procedure and Terms of Reference for Committees and other bodies for approval by Council;</w:t>
      </w:r>
    </w:p>
    <w:p w14:paraId="48F8BA67" w14:textId="7E162417" w:rsidR="007150C2" w:rsidRPr="0064737E" w:rsidRDefault="006577FB" w:rsidP="006577FB">
      <w:pPr>
        <w:pStyle w:val="List1"/>
      </w:pPr>
      <w:r w:rsidRPr="0064737E">
        <w:t>O</w:t>
      </w:r>
      <w:r w:rsidR="007150C2" w:rsidRPr="0064737E">
        <w:t>rganise and support Committee and other body meetings by (as required):</w:t>
      </w:r>
    </w:p>
    <w:p w14:paraId="0913CC46" w14:textId="4291A92B" w:rsidR="007150C2" w:rsidRPr="0064737E" w:rsidRDefault="007150C2" w:rsidP="00002A58">
      <w:pPr>
        <w:pStyle w:val="Lista"/>
      </w:pPr>
      <w:r w:rsidRPr="0064737E">
        <w:t>hosting the meetings;</w:t>
      </w:r>
    </w:p>
    <w:p w14:paraId="57905E83" w14:textId="6913A957" w:rsidR="007150C2" w:rsidRPr="0064737E" w:rsidRDefault="007150C2" w:rsidP="00002A58">
      <w:pPr>
        <w:pStyle w:val="Lista"/>
      </w:pPr>
      <w:r w:rsidRPr="0064737E">
        <w:t>providing secretarial and technical support;</w:t>
      </w:r>
    </w:p>
    <w:p w14:paraId="5886B38F" w14:textId="32545CD3" w:rsidR="007150C2" w:rsidRPr="0064737E" w:rsidRDefault="007150C2" w:rsidP="00002A58">
      <w:pPr>
        <w:pStyle w:val="Lista"/>
      </w:pPr>
      <w:r w:rsidRPr="0064737E">
        <w:t>preparing and submitting related documents to Council; and</w:t>
      </w:r>
    </w:p>
    <w:p w14:paraId="42A36B56" w14:textId="2A183C20" w:rsidR="007150C2" w:rsidRPr="0064737E" w:rsidRDefault="007150C2" w:rsidP="00002A58">
      <w:pPr>
        <w:pStyle w:val="Lista"/>
      </w:pPr>
      <w:r w:rsidRPr="0064737E">
        <w:t>c</w:t>
      </w:r>
      <w:r w:rsidR="004D7C3B">
        <w:t>irculating meeting documents.</w:t>
      </w:r>
    </w:p>
    <w:p w14:paraId="12599BC9" w14:textId="113C7020" w:rsidR="007150C2" w:rsidRPr="0064737E" w:rsidRDefault="006577FB" w:rsidP="00002A58">
      <w:pPr>
        <w:pStyle w:val="List1"/>
      </w:pPr>
      <w:r w:rsidRPr="0064737E">
        <w:lastRenderedPageBreak/>
        <w:t>E</w:t>
      </w:r>
      <w:r w:rsidR="007150C2" w:rsidRPr="0064737E">
        <w:t xml:space="preserve">stablish Rules of Procedure for participation in </w:t>
      </w:r>
      <w:r w:rsidR="0059713F">
        <w:t>C</w:t>
      </w:r>
      <w:r w:rsidR="007150C2" w:rsidRPr="0064737E">
        <w:t xml:space="preserve">onferences and </w:t>
      </w:r>
      <w:r w:rsidR="0059713F">
        <w:t>S</w:t>
      </w:r>
      <w:r w:rsidR="007150C2" w:rsidRPr="0064737E">
        <w:t>ymposia for approval by Council;</w:t>
      </w:r>
    </w:p>
    <w:p w14:paraId="12BA23D2" w14:textId="711000D1" w:rsidR="007150C2" w:rsidRPr="0064737E" w:rsidRDefault="006577FB" w:rsidP="00002A58">
      <w:pPr>
        <w:pStyle w:val="List1"/>
      </w:pPr>
      <w:r w:rsidRPr="0064737E">
        <w:t>O</w:t>
      </w:r>
      <w:r w:rsidR="007150C2" w:rsidRPr="0064737E">
        <w:t xml:space="preserve">rganise </w:t>
      </w:r>
      <w:r w:rsidR="0059713F">
        <w:t>C</w:t>
      </w:r>
      <w:r w:rsidR="007150C2" w:rsidRPr="0064737E">
        <w:t xml:space="preserve">onferences, </w:t>
      </w:r>
      <w:r w:rsidR="0059713F">
        <w:t>S</w:t>
      </w:r>
      <w:r w:rsidR="007150C2" w:rsidRPr="0064737E">
        <w:t>ymposia, seminars, workshops and other events;</w:t>
      </w:r>
    </w:p>
    <w:p w14:paraId="09FCF2CE" w14:textId="3509BDBF" w:rsidR="007150C2" w:rsidRPr="0064737E" w:rsidRDefault="006577FB" w:rsidP="00002A58">
      <w:pPr>
        <w:pStyle w:val="List1"/>
      </w:pPr>
      <w:r w:rsidRPr="0064737E">
        <w:t>M</w:t>
      </w:r>
      <w:r w:rsidR="007150C2" w:rsidRPr="0064737E">
        <w:t xml:space="preserve">anage </w:t>
      </w:r>
      <w:r w:rsidR="008923FA">
        <w:t>the</w:t>
      </w:r>
      <w:r w:rsidR="008923FA" w:rsidRPr="0064737E">
        <w:t xml:space="preserve"> </w:t>
      </w:r>
      <w:r w:rsidR="007150C2" w:rsidRPr="0064737E">
        <w:t>finances under the direction of the Council and in accordance with the Financial Regulations;</w:t>
      </w:r>
    </w:p>
    <w:p w14:paraId="47FB6F33" w14:textId="29FFE2EF" w:rsidR="007150C2" w:rsidRPr="0064737E" w:rsidRDefault="006577FB" w:rsidP="00002A58">
      <w:pPr>
        <w:pStyle w:val="List1"/>
      </w:pPr>
      <w:r w:rsidRPr="0064737E">
        <w:t>P</w:t>
      </w:r>
      <w:r w:rsidR="007150C2" w:rsidRPr="0064737E">
        <w:t>roduce the Annual Report;</w:t>
      </w:r>
    </w:p>
    <w:p w14:paraId="13E5D15F" w14:textId="73D523B7" w:rsidR="007150C2" w:rsidRPr="0064737E" w:rsidRDefault="00002A58" w:rsidP="00002A58">
      <w:pPr>
        <w:pStyle w:val="List1"/>
      </w:pPr>
      <w:r w:rsidRPr="0064737E">
        <w:t>R</w:t>
      </w:r>
      <w:r w:rsidR="007150C2" w:rsidRPr="0064737E">
        <w:t>eceive, print, file and/or circulate/publish documents;</w:t>
      </w:r>
    </w:p>
    <w:p w14:paraId="729DD4D1" w14:textId="51C1163D" w:rsidR="007150C2" w:rsidRPr="0064737E" w:rsidRDefault="00002A58" w:rsidP="00002A58">
      <w:pPr>
        <w:pStyle w:val="List1"/>
      </w:pPr>
      <w:r w:rsidRPr="0064737E">
        <w:t>E</w:t>
      </w:r>
      <w:r w:rsidR="007150C2" w:rsidRPr="0064737E">
        <w:t>stablish, maintain and have custody of do</w:t>
      </w:r>
      <w:r w:rsidR="004D7C3B">
        <w:t>cuments in the archive;</w:t>
      </w:r>
      <w:r w:rsidR="0006386D">
        <w:t xml:space="preserve"> and</w:t>
      </w:r>
    </w:p>
    <w:p w14:paraId="2BFA55AE" w14:textId="18CD4B5C" w:rsidR="007150C2" w:rsidRPr="0064737E" w:rsidRDefault="00002A58" w:rsidP="00002A58">
      <w:pPr>
        <w:pStyle w:val="List1"/>
      </w:pPr>
      <w:r w:rsidRPr="0064737E">
        <w:t>G</w:t>
      </w:r>
      <w:r w:rsidR="007150C2" w:rsidRPr="0064737E">
        <w:t>enerally</w:t>
      </w:r>
      <w:r w:rsidR="00AB3701">
        <w:t>,</w:t>
      </w:r>
      <w:r w:rsidR="007150C2" w:rsidRPr="0064737E">
        <w:t xml:space="preserve"> perform all other work that may be required to support IALA’s endeavours.</w:t>
      </w:r>
    </w:p>
    <w:p w14:paraId="3DB5C283" w14:textId="0E28FC9D" w:rsidR="007150C2" w:rsidRPr="0064737E" w:rsidRDefault="008923FA" w:rsidP="00753C9B">
      <w:pPr>
        <w:pStyle w:val="ArticleHeading2"/>
        <w:numPr>
          <w:ilvl w:val="0"/>
          <w:numId w:val="91"/>
        </w:numPr>
        <w:ind w:hanging="4265"/>
      </w:pPr>
      <w:bookmarkStart w:id="149" w:name="_Toc8915468"/>
      <w:r>
        <w:t xml:space="preserve">Staff Rules and </w:t>
      </w:r>
      <w:r w:rsidR="007150C2" w:rsidRPr="0064737E">
        <w:t>Secretariat Procedures</w:t>
      </w:r>
      <w:bookmarkEnd w:id="149"/>
    </w:p>
    <w:p w14:paraId="3A9DC7FC" w14:textId="77777777" w:rsidR="00002A58" w:rsidRPr="0064737E" w:rsidRDefault="00002A58" w:rsidP="00002A58">
      <w:pPr>
        <w:pStyle w:val="Heading2separationline"/>
      </w:pPr>
    </w:p>
    <w:p w14:paraId="00F3EE51" w14:textId="6341E226" w:rsidR="007150C2" w:rsidRPr="0064737E" w:rsidRDefault="007150C2" w:rsidP="00E03073">
      <w:pPr>
        <w:pStyle w:val="List1"/>
        <w:numPr>
          <w:ilvl w:val="0"/>
          <w:numId w:val="45"/>
        </w:numPr>
      </w:pPr>
      <w:r w:rsidRPr="0064737E">
        <w:t xml:space="preserve">The conduct of </w:t>
      </w:r>
      <w:proofErr w:type="spellStart"/>
      <w:ins w:id="150" w:author="Schneider, Christina" w:date="2019-10-21T13:08:00Z">
        <w:r w:rsidR="00A81E5D">
          <w:t>work</w:t>
        </w:r>
      </w:ins>
      <w:del w:id="151" w:author="Schneider, Christina" w:date="2019-10-21T13:08:00Z">
        <w:r w:rsidRPr="0064737E" w:rsidDel="00A81E5D">
          <w:delText xml:space="preserve">business </w:delText>
        </w:r>
      </w:del>
      <w:r w:rsidRPr="0064737E">
        <w:t>of</w:t>
      </w:r>
      <w:proofErr w:type="spellEnd"/>
      <w:r w:rsidRPr="0064737E">
        <w:t xml:space="preserve"> the Secretariat shall be governed by </w:t>
      </w:r>
      <w:r w:rsidR="008923FA">
        <w:t xml:space="preserve">Staff Rules and </w:t>
      </w:r>
      <w:r w:rsidRPr="0064737E">
        <w:t>Secretariat Procedures established by the Secretary-General, which shall be reviewed and kept updated to ensure efficient operations are maintained.</w:t>
      </w:r>
    </w:p>
    <w:p w14:paraId="290A3AEC" w14:textId="777EF16E" w:rsidR="007150C2" w:rsidRPr="0064737E" w:rsidRDefault="007150C2" w:rsidP="00002A58">
      <w:pPr>
        <w:pStyle w:val="List1"/>
      </w:pPr>
      <w:r w:rsidRPr="0064737E">
        <w:t xml:space="preserve">The </w:t>
      </w:r>
      <w:r w:rsidR="008923FA">
        <w:t xml:space="preserve">Staff Rules and </w:t>
      </w:r>
      <w:r w:rsidRPr="0064737E">
        <w:t>Secretariat Procedures shall be made available to all staff.</w:t>
      </w:r>
    </w:p>
    <w:p w14:paraId="08832AA2" w14:textId="23BEBBFE" w:rsidR="007150C2" w:rsidRPr="0064737E" w:rsidRDefault="007150C2" w:rsidP="00002A58">
      <w:pPr>
        <w:pStyle w:val="List1"/>
      </w:pPr>
      <w:r w:rsidRPr="0064737E">
        <w:t xml:space="preserve">The staff are required to implement the </w:t>
      </w:r>
      <w:r w:rsidR="00731FFC">
        <w:t xml:space="preserve">Staff Rules and </w:t>
      </w:r>
      <w:r w:rsidRPr="0064737E">
        <w:t xml:space="preserve">Secretariat Procedures applicable to them and to work with the Secretary-General to ensure that the </w:t>
      </w:r>
      <w:r w:rsidR="00731FFC">
        <w:t xml:space="preserve">Staff Rules and </w:t>
      </w:r>
      <w:r w:rsidRPr="0064737E">
        <w:t>Secretariat Procedures reflect safe, clear, open and sustainable working practice.</w:t>
      </w:r>
    </w:p>
    <w:p w14:paraId="2B073EFD" w14:textId="7CAE211B" w:rsidR="007150C2" w:rsidRPr="0064737E" w:rsidRDefault="007150C2" w:rsidP="00753C9B">
      <w:pPr>
        <w:pStyle w:val="ArticleHeading2"/>
        <w:numPr>
          <w:ilvl w:val="0"/>
          <w:numId w:val="91"/>
        </w:numPr>
        <w:ind w:hanging="4265"/>
      </w:pPr>
      <w:bookmarkStart w:id="152" w:name="_Toc8915469"/>
      <w:r w:rsidRPr="0064737E">
        <w:t>World-Wide Academy</w:t>
      </w:r>
      <w:bookmarkEnd w:id="152"/>
    </w:p>
    <w:p w14:paraId="7AEE235E" w14:textId="77777777" w:rsidR="00002A58" w:rsidRPr="0064737E" w:rsidRDefault="00002A58" w:rsidP="00002A58">
      <w:pPr>
        <w:pStyle w:val="Heading2separationline"/>
      </w:pPr>
    </w:p>
    <w:p w14:paraId="50083F99" w14:textId="2FCC165E" w:rsidR="007150C2" w:rsidRPr="0064737E" w:rsidRDefault="007150C2" w:rsidP="00E03073">
      <w:pPr>
        <w:pStyle w:val="List1"/>
        <w:numPr>
          <w:ilvl w:val="0"/>
          <w:numId w:val="46"/>
        </w:numPr>
      </w:pPr>
      <w:r w:rsidRPr="0064737E">
        <w:t>The World-Wide Academy (WWA) is the vehicle by which IALA delivers training and capacity building.</w:t>
      </w:r>
    </w:p>
    <w:p w14:paraId="677C9DF2" w14:textId="4382DAE1" w:rsidR="007150C2" w:rsidRPr="0064737E" w:rsidRDefault="007150C2" w:rsidP="00002A58">
      <w:pPr>
        <w:pStyle w:val="List1"/>
      </w:pPr>
      <w:r w:rsidRPr="0064737E">
        <w:t>The WWA is an integral part of the Secretariat, but largely independently funded.</w:t>
      </w:r>
    </w:p>
    <w:p w14:paraId="32C4287A" w14:textId="1EA772D9" w:rsidR="007150C2" w:rsidRPr="0064737E" w:rsidRDefault="007150C2" w:rsidP="00002A58">
      <w:pPr>
        <w:pStyle w:val="List1"/>
      </w:pPr>
      <w:r w:rsidRPr="0064737E">
        <w:t>The WWA is administered by a Dean supported by a Board.</w:t>
      </w:r>
    </w:p>
    <w:p w14:paraId="2A51A8D0" w14:textId="4B92B38E" w:rsidR="007150C2" w:rsidRPr="0064737E" w:rsidRDefault="007150C2" w:rsidP="00002A58">
      <w:pPr>
        <w:pStyle w:val="List1"/>
      </w:pPr>
      <w:r w:rsidRPr="0064737E">
        <w:t xml:space="preserve">The reports of the Board of the WWA are submitted </w:t>
      </w:r>
      <w:r w:rsidR="00E0190D">
        <w:t>to the Council for endorsement.</w:t>
      </w:r>
    </w:p>
    <w:p w14:paraId="6722F2C0" w14:textId="05FB77A7" w:rsidR="007150C2" w:rsidRPr="0064737E" w:rsidRDefault="00002A58" w:rsidP="007F0024">
      <w:pPr>
        <w:pStyle w:val="Article"/>
        <w:ind w:left="0" w:firstLine="0"/>
      </w:pPr>
      <w:r w:rsidRPr="0064737E">
        <w:t xml:space="preserve"> </w:t>
      </w:r>
      <w:bookmarkStart w:id="153" w:name="_Toc8915470"/>
      <w:r w:rsidRPr="0064737E">
        <w:t xml:space="preserve">- </w:t>
      </w:r>
      <w:r w:rsidR="00FF5D3A">
        <w:t>Conferences and S</w:t>
      </w:r>
      <w:r w:rsidR="007150C2" w:rsidRPr="0064737E">
        <w:t>ymposia</w:t>
      </w:r>
      <w:bookmarkEnd w:id="153"/>
    </w:p>
    <w:p w14:paraId="42C79487" w14:textId="119AE241" w:rsidR="007150C2" w:rsidRPr="0064737E" w:rsidRDefault="007150C2" w:rsidP="00753C9B">
      <w:pPr>
        <w:pStyle w:val="ArticleHeading2"/>
        <w:numPr>
          <w:ilvl w:val="0"/>
          <w:numId w:val="92"/>
        </w:numPr>
        <w:ind w:hanging="4265"/>
      </w:pPr>
      <w:bookmarkStart w:id="154" w:name="_Toc8915471"/>
      <w:r w:rsidRPr="0064737E">
        <w:t>Attendance</w:t>
      </w:r>
      <w:bookmarkEnd w:id="154"/>
    </w:p>
    <w:p w14:paraId="17AD3411" w14:textId="77777777" w:rsidR="00002A58" w:rsidRPr="0064737E" w:rsidRDefault="00002A58" w:rsidP="00002A58">
      <w:pPr>
        <w:pStyle w:val="Heading2separationline"/>
      </w:pPr>
    </w:p>
    <w:p w14:paraId="7D99E4A4" w14:textId="0C6DD7EA" w:rsidR="007150C2" w:rsidRPr="0064737E" w:rsidRDefault="007150C2" w:rsidP="007150C2">
      <w:pPr>
        <w:pStyle w:val="Corpsdetexte"/>
      </w:pPr>
      <w:r w:rsidRPr="0064737E">
        <w:t xml:space="preserve">Attendance at </w:t>
      </w:r>
      <w:r w:rsidR="0059713F">
        <w:t>C</w:t>
      </w:r>
      <w:r w:rsidRPr="0064737E">
        <w:t xml:space="preserve">onferences and </w:t>
      </w:r>
      <w:r w:rsidR="0059713F">
        <w:t>S</w:t>
      </w:r>
      <w:r w:rsidRPr="0064737E">
        <w:t>ymposia shall be available as follows:</w:t>
      </w:r>
    </w:p>
    <w:p w14:paraId="13E57379" w14:textId="2C2CA5D6" w:rsidR="007150C2" w:rsidRPr="0064737E" w:rsidRDefault="0006386D" w:rsidP="00E03073">
      <w:pPr>
        <w:pStyle w:val="List1"/>
        <w:numPr>
          <w:ilvl w:val="0"/>
          <w:numId w:val="47"/>
        </w:numPr>
      </w:pPr>
      <w:r>
        <w:t>A</w:t>
      </w:r>
      <w:r w:rsidR="007150C2" w:rsidRPr="0064737E">
        <w:t>ll members may attend or be represented at conferences</w:t>
      </w:r>
      <w:r w:rsidR="00D52BF8">
        <w:t>;</w:t>
      </w:r>
    </w:p>
    <w:p w14:paraId="648BA13A" w14:textId="47E2DE28" w:rsidR="00002A58" w:rsidRPr="0064737E" w:rsidRDefault="00002A58" w:rsidP="00002A58">
      <w:pPr>
        <w:pStyle w:val="List1"/>
      </w:pPr>
      <w:r w:rsidRPr="0064737E">
        <w:t>T</w:t>
      </w:r>
      <w:r w:rsidR="007150C2" w:rsidRPr="0064737E">
        <w:t xml:space="preserve">he Council may approve the attendance of non-members at conferences on recommendation from the </w:t>
      </w:r>
      <w:r w:rsidR="00C72FF2" w:rsidRPr="0064737E">
        <w:t>Secretary-General</w:t>
      </w:r>
      <w:r w:rsidR="00D52BF8">
        <w:t>;</w:t>
      </w:r>
      <w:r w:rsidR="0006386D">
        <w:t xml:space="preserve"> and</w:t>
      </w:r>
    </w:p>
    <w:p w14:paraId="4D5BCC07" w14:textId="65716F15" w:rsidR="007150C2" w:rsidRPr="0064737E" w:rsidRDefault="007150C2" w:rsidP="00002A58">
      <w:pPr>
        <w:pStyle w:val="List1"/>
      </w:pPr>
      <w:r w:rsidRPr="0064737E">
        <w:t>Symposia are open to</w:t>
      </w:r>
      <w:r w:rsidR="00002A58" w:rsidRPr="0064737E">
        <w:t xml:space="preserve"> the public, upon registration.</w:t>
      </w:r>
    </w:p>
    <w:p w14:paraId="55AF0EBF" w14:textId="0A737F25" w:rsidR="007150C2" w:rsidRPr="0064737E" w:rsidRDefault="007150C2" w:rsidP="00753C9B">
      <w:pPr>
        <w:pStyle w:val="ArticleHeading2"/>
        <w:numPr>
          <w:ilvl w:val="0"/>
          <w:numId w:val="92"/>
        </w:numPr>
        <w:ind w:hanging="4265"/>
      </w:pPr>
      <w:bookmarkStart w:id="155" w:name="_Toc8915472"/>
      <w:r w:rsidRPr="0064737E">
        <w:t>Exhibitions</w:t>
      </w:r>
      <w:bookmarkEnd w:id="155"/>
    </w:p>
    <w:p w14:paraId="6AB33FD3" w14:textId="77777777" w:rsidR="00002A58" w:rsidRPr="0064737E" w:rsidRDefault="00002A58" w:rsidP="00002A58">
      <w:pPr>
        <w:pStyle w:val="Heading2separationline"/>
      </w:pPr>
    </w:p>
    <w:p w14:paraId="37D585EF" w14:textId="35BEC9A2" w:rsidR="007150C2" w:rsidRPr="0064737E" w:rsidRDefault="007150C2" w:rsidP="003A32CD">
      <w:pPr>
        <w:pStyle w:val="Corpsdetexte"/>
        <w:outlineLvl w:val="0"/>
        <w:rPr>
          <w:b/>
        </w:rPr>
      </w:pPr>
      <w:r w:rsidRPr="0064737E">
        <w:rPr>
          <w:b/>
        </w:rPr>
        <w:t xml:space="preserve">At </w:t>
      </w:r>
      <w:r w:rsidR="0059713F">
        <w:rPr>
          <w:b/>
        </w:rPr>
        <w:t>C</w:t>
      </w:r>
      <w:r w:rsidRPr="0064737E">
        <w:rPr>
          <w:b/>
        </w:rPr>
        <w:t>onferences</w:t>
      </w:r>
    </w:p>
    <w:p w14:paraId="158005C8" w14:textId="25658C00" w:rsidR="007150C2" w:rsidRPr="0064737E" w:rsidRDefault="007150C2" w:rsidP="007150C2">
      <w:pPr>
        <w:pStyle w:val="Corpsdetexte"/>
      </w:pPr>
      <w:r w:rsidRPr="0064737E">
        <w:t xml:space="preserve">An exhibition of </w:t>
      </w:r>
      <w:r w:rsidR="0059713F">
        <w:t>M</w:t>
      </w:r>
      <w:r w:rsidR="0040429D">
        <w:t xml:space="preserve">arine </w:t>
      </w:r>
      <w:r w:rsidR="0059713F">
        <w:t>A</w:t>
      </w:r>
      <w:r w:rsidRPr="0064737E">
        <w:t xml:space="preserve">ids to </w:t>
      </w:r>
      <w:r w:rsidR="0059713F">
        <w:t>N</w:t>
      </w:r>
      <w:r w:rsidRPr="0064737E">
        <w:t xml:space="preserve">avigation equipment will be organised during each conference period. </w:t>
      </w:r>
      <w:r w:rsidR="00C72FF2" w:rsidRPr="0064737E">
        <w:t xml:space="preserve"> </w:t>
      </w:r>
      <w:r w:rsidRPr="0064737E">
        <w:t xml:space="preserve">Only those Industrial members who have paid the equivalent of the contributions for the two years immediately prior to the year of the </w:t>
      </w:r>
      <w:r w:rsidR="0040429D">
        <w:t>c</w:t>
      </w:r>
      <w:r w:rsidRPr="0064737E">
        <w:t xml:space="preserve">onference, plus the year of the </w:t>
      </w:r>
      <w:r w:rsidR="0040429D">
        <w:t>c</w:t>
      </w:r>
      <w:r w:rsidRPr="0064737E">
        <w:t>onference, will have the right to exhibit.</w:t>
      </w:r>
    </w:p>
    <w:p w14:paraId="6B6A88F8" w14:textId="2C28C44A" w:rsidR="007150C2" w:rsidRPr="0064737E" w:rsidRDefault="007150C2" w:rsidP="003A32CD">
      <w:pPr>
        <w:pStyle w:val="Corpsdetexte"/>
        <w:outlineLvl w:val="0"/>
        <w:rPr>
          <w:b/>
        </w:rPr>
      </w:pPr>
      <w:r w:rsidRPr="0064737E">
        <w:rPr>
          <w:b/>
        </w:rPr>
        <w:t xml:space="preserve">At </w:t>
      </w:r>
      <w:r w:rsidR="0059713F">
        <w:rPr>
          <w:b/>
        </w:rPr>
        <w:t>S</w:t>
      </w:r>
      <w:r w:rsidRPr="0064737E">
        <w:rPr>
          <w:b/>
        </w:rPr>
        <w:t>ymposia</w:t>
      </w:r>
    </w:p>
    <w:p w14:paraId="71157E96" w14:textId="60B03EDE" w:rsidR="007150C2" w:rsidRPr="0064737E" w:rsidRDefault="007150C2" w:rsidP="007150C2">
      <w:pPr>
        <w:pStyle w:val="Corpsdetexte"/>
      </w:pPr>
      <w:r w:rsidRPr="0064737E">
        <w:t xml:space="preserve">An exhibition of </w:t>
      </w:r>
      <w:r w:rsidR="0059713F">
        <w:t>M</w:t>
      </w:r>
      <w:r w:rsidR="0040429D">
        <w:t xml:space="preserve">arine </w:t>
      </w:r>
      <w:r w:rsidR="0059713F">
        <w:t>A</w:t>
      </w:r>
      <w:r w:rsidRPr="0064737E">
        <w:t xml:space="preserve">ids to </w:t>
      </w:r>
      <w:r w:rsidR="0059713F">
        <w:t>N</w:t>
      </w:r>
      <w:r w:rsidRPr="0064737E">
        <w:t xml:space="preserve">avigation equipment will be organised during each symposium. </w:t>
      </w:r>
      <w:r w:rsidR="00C72FF2" w:rsidRPr="0064737E">
        <w:t xml:space="preserve"> </w:t>
      </w:r>
      <w:r w:rsidRPr="0064737E">
        <w:t xml:space="preserve">The exhibition will be open to any entity operating in the </w:t>
      </w:r>
      <w:r w:rsidR="0059713F">
        <w:t>M</w:t>
      </w:r>
      <w:r w:rsidR="0040429D">
        <w:t xml:space="preserve">arine </w:t>
      </w:r>
      <w:r w:rsidR="0059713F">
        <w:t>A</w:t>
      </w:r>
      <w:r w:rsidRPr="0064737E">
        <w:t xml:space="preserve">ids to </w:t>
      </w:r>
      <w:r w:rsidR="0059713F">
        <w:t>N</w:t>
      </w:r>
      <w:r w:rsidRPr="0064737E">
        <w:t>avigation field.</w:t>
      </w:r>
    </w:p>
    <w:p w14:paraId="60A6414B" w14:textId="3F1B9BF2" w:rsidR="007150C2" w:rsidRPr="0064737E" w:rsidRDefault="007150C2" w:rsidP="00753C9B">
      <w:pPr>
        <w:pStyle w:val="ArticleHeading2"/>
        <w:numPr>
          <w:ilvl w:val="0"/>
          <w:numId w:val="92"/>
        </w:numPr>
        <w:ind w:hanging="4265"/>
      </w:pPr>
      <w:bookmarkStart w:id="156" w:name="_Toc8915473"/>
      <w:r w:rsidRPr="0064737E">
        <w:lastRenderedPageBreak/>
        <w:t>Guidelines for the Preparation</w:t>
      </w:r>
      <w:bookmarkEnd w:id="156"/>
      <w:r w:rsidRPr="0064737E">
        <w:t xml:space="preserve"> </w:t>
      </w:r>
    </w:p>
    <w:p w14:paraId="6E42322D" w14:textId="77777777" w:rsidR="00002A58" w:rsidRPr="0064737E" w:rsidRDefault="00002A58" w:rsidP="00002A58">
      <w:pPr>
        <w:pStyle w:val="Heading2separationline"/>
      </w:pPr>
    </w:p>
    <w:p w14:paraId="6523BD60" w14:textId="0EB93438" w:rsidR="007150C2" w:rsidRPr="0064737E" w:rsidRDefault="007150C2" w:rsidP="00E03073">
      <w:pPr>
        <w:pStyle w:val="List1"/>
        <w:numPr>
          <w:ilvl w:val="0"/>
          <w:numId w:val="48"/>
        </w:numPr>
      </w:pPr>
      <w:r w:rsidRPr="0064737E">
        <w:t xml:space="preserve">The Secretariat shall develop, for approval by </w:t>
      </w:r>
      <w:r w:rsidR="0040429D">
        <w:t xml:space="preserve">the </w:t>
      </w:r>
      <w:r w:rsidRPr="0064737E">
        <w:t xml:space="preserve">Council, Guidelines for the Preparation of a Conference or Symposium. </w:t>
      </w:r>
      <w:r w:rsidR="00E0190D">
        <w:t xml:space="preserve"> </w:t>
      </w:r>
      <w:r w:rsidRPr="0064737E">
        <w:t xml:space="preserve">The Guidelines shall assist the host in the planning and preparation for convening, and conduct, </w:t>
      </w:r>
      <w:r w:rsidR="0059713F">
        <w:t>C</w:t>
      </w:r>
      <w:r w:rsidRPr="0064737E">
        <w:t xml:space="preserve">onferences and </w:t>
      </w:r>
      <w:r w:rsidR="0059713F">
        <w:t>S</w:t>
      </w:r>
      <w:r w:rsidRPr="0064737E">
        <w:t>ymposia.</w:t>
      </w:r>
    </w:p>
    <w:p w14:paraId="2724F1A1" w14:textId="2AFBEBD5" w:rsidR="007150C2" w:rsidRPr="0064737E" w:rsidRDefault="007150C2" w:rsidP="00C72FF2">
      <w:pPr>
        <w:pStyle w:val="List1"/>
      </w:pPr>
      <w:r w:rsidRPr="0064737E">
        <w:t xml:space="preserve">The Guidelines shall be made available to members considering hosting a </w:t>
      </w:r>
      <w:r w:rsidR="0059713F">
        <w:t>C</w:t>
      </w:r>
      <w:r w:rsidRPr="0064737E">
        <w:t xml:space="preserve">onference or </w:t>
      </w:r>
      <w:r w:rsidR="0059713F">
        <w:t>S</w:t>
      </w:r>
      <w:r w:rsidRPr="0064737E">
        <w:t>ymposium</w:t>
      </w:r>
      <w:ins w:id="157" w:author="Schneider, Christina" w:date="2019-10-21T13:14:00Z">
        <w:r w:rsidR="00F8797E">
          <w:t xml:space="preserve"> and they should to the extent possible act according to these </w:t>
        </w:r>
        <w:commentRangeStart w:id="158"/>
        <w:r w:rsidR="00F8797E">
          <w:t>guidelines</w:t>
        </w:r>
      </w:ins>
      <w:commentRangeEnd w:id="158"/>
      <w:ins w:id="159" w:author="Schneider, Christina" w:date="2019-10-21T13:15:00Z">
        <w:r w:rsidR="00F8797E">
          <w:rPr>
            <w:rStyle w:val="Marquedecommentaire"/>
            <w:rFonts w:eastAsiaTheme="minorHAnsi" w:cstheme="minorBidi"/>
            <w:lang w:val="en-US" w:eastAsia="en-US"/>
          </w:rPr>
          <w:commentReference w:id="158"/>
        </w:r>
      </w:ins>
      <w:r w:rsidRPr="0064737E">
        <w:t>.</w:t>
      </w:r>
    </w:p>
    <w:p w14:paraId="6397806A" w14:textId="32448A6C" w:rsidR="007150C2" w:rsidRPr="0064737E" w:rsidRDefault="00C72FF2" w:rsidP="007F0024">
      <w:pPr>
        <w:pStyle w:val="Article"/>
        <w:ind w:left="0" w:firstLine="0"/>
      </w:pPr>
      <w:r w:rsidRPr="0064737E">
        <w:t xml:space="preserve"> </w:t>
      </w:r>
      <w:bookmarkStart w:id="160" w:name="_Toc8915474"/>
      <w:r w:rsidRPr="0064737E">
        <w:t xml:space="preserve">- </w:t>
      </w:r>
      <w:r w:rsidR="007150C2" w:rsidRPr="0064737E">
        <w:t>Amendments to the General Regulations</w:t>
      </w:r>
      <w:bookmarkEnd w:id="160"/>
    </w:p>
    <w:p w14:paraId="441C918C" w14:textId="461AAE98" w:rsidR="007150C2" w:rsidRPr="0064737E" w:rsidRDefault="007150C2" w:rsidP="007150C2">
      <w:pPr>
        <w:pStyle w:val="Corpsdetexte"/>
      </w:pPr>
      <w:r w:rsidRPr="0064737E">
        <w:t xml:space="preserve">These General Regulations may be amended by </w:t>
      </w:r>
      <w:r w:rsidR="0040429D">
        <w:t xml:space="preserve">the </w:t>
      </w:r>
      <w:r w:rsidRPr="0064737E">
        <w:t>Council.</w:t>
      </w:r>
    </w:p>
    <w:p w14:paraId="128EDBE6" w14:textId="498B6EEC" w:rsidR="00FC7D2F" w:rsidRPr="0064737E" w:rsidRDefault="007150C2" w:rsidP="00911311">
      <w:pPr>
        <w:pStyle w:val="Corpsdetexte"/>
      </w:pPr>
      <w:r w:rsidRPr="0064737E">
        <w:t>Any National member may propose an amendment to these General Regulations, in writing, to the Secretary-General. The Secretary-General shall</w:t>
      </w:r>
      <w:ins w:id="161" w:author="Schneider, Christina" w:date="2019-10-21T13:19:00Z">
        <w:r w:rsidR="00681C23">
          <w:t xml:space="preserve"> after consultation with the Legal Advisory Penal</w:t>
        </w:r>
      </w:ins>
      <w:r w:rsidRPr="0064737E">
        <w:t xml:space="preserve"> transmit the proposed amendments</w:t>
      </w:r>
      <w:ins w:id="162" w:author="Schneider, Christina" w:date="2019-10-21T13:19:00Z">
        <w:r w:rsidR="00681C23">
          <w:t xml:space="preserve"> and the advice from the Legal Advisory Penal</w:t>
        </w:r>
      </w:ins>
      <w:r w:rsidRPr="0064737E">
        <w:t xml:space="preserve"> to the Council for </w:t>
      </w:r>
      <w:commentRangeStart w:id="163"/>
      <w:r w:rsidRPr="0064737E">
        <w:t>approval</w:t>
      </w:r>
      <w:commentRangeEnd w:id="163"/>
      <w:r w:rsidR="00166080">
        <w:rPr>
          <w:rStyle w:val="Marquedecommentaire"/>
          <w:lang w:val="en-US"/>
        </w:rPr>
        <w:commentReference w:id="163"/>
      </w:r>
      <w:r w:rsidRPr="0064737E">
        <w:t>.</w:t>
      </w:r>
    </w:p>
    <w:p w14:paraId="5529076A" w14:textId="77777777" w:rsidR="007F0024" w:rsidRDefault="007F0024">
      <w:pPr>
        <w:spacing w:after="200" w:line="276" w:lineRule="auto"/>
        <w:rPr>
          <w:rFonts w:asciiTheme="majorHAnsi" w:eastAsia="Times New Roman" w:hAnsiTheme="majorHAnsi" w:cs="Times New Roman"/>
          <w:b/>
          <w:i/>
          <w:caps/>
          <w:snapToGrid w:val="0"/>
          <w:color w:val="407EC9"/>
          <w:sz w:val="28"/>
          <w:szCs w:val="24"/>
          <w:u w:val="single"/>
          <w:lang w:val="en-GB" w:eastAsia="en-GB"/>
        </w:rPr>
      </w:pPr>
      <w:bookmarkStart w:id="164" w:name="_Ref457817371"/>
      <w:r>
        <w:br w:type="page"/>
      </w:r>
    </w:p>
    <w:p w14:paraId="05377A5C" w14:textId="1AF808B1" w:rsidR="00FC7D2F" w:rsidRPr="0064737E" w:rsidRDefault="00FC7D2F" w:rsidP="00FC7D2F">
      <w:pPr>
        <w:pStyle w:val="Annex"/>
      </w:pPr>
      <w:bookmarkStart w:id="165" w:name="_Toc8915475"/>
      <w:r w:rsidRPr="0064737E">
        <w:lastRenderedPageBreak/>
        <w:t>MEMBERSHIP RIGHTS AND BENEFITS</w:t>
      </w:r>
      <w:bookmarkEnd w:id="164"/>
      <w:bookmarkEnd w:id="165"/>
    </w:p>
    <w:tbl>
      <w:tblPr>
        <w:tblStyle w:val="Grilledutableau"/>
        <w:tblW w:w="0" w:type="auto"/>
        <w:tblLook w:val="04A0" w:firstRow="1" w:lastRow="0" w:firstColumn="1" w:lastColumn="0" w:noHBand="0" w:noVBand="1"/>
      </w:tblPr>
      <w:tblGrid>
        <w:gridCol w:w="3895"/>
        <w:gridCol w:w="1929"/>
        <w:gridCol w:w="1973"/>
        <w:gridCol w:w="2058"/>
      </w:tblGrid>
      <w:tr w:rsidR="00FC7D2F" w:rsidRPr="0064737E" w14:paraId="2C5D832F" w14:textId="77777777" w:rsidTr="00C05AC4">
        <w:tc>
          <w:tcPr>
            <w:tcW w:w="0" w:type="auto"/>
            <w:vAlign w:val="center"/>
          </w:tcPr>
          <w:p w14:paraId="3AA9017E" w14:textId="77777777" w:rsidR="00FC7D2F" w:rsidRPr="0064737E" w:rsidRDefault="00FC7D2F" w:rsidP="00FC7D2F">
            <w:pPr>
              <w:pStyle w:val="Tableheading"/>
              <w:rPr>
                <w:color w:val="000000" w:themeColor="text1"/>
                <w:lang w:val="en-GB"/>
              </w:rPr>
            </w:pPr>
            <w:r w:rsidRPr="0064737E">
              <w:rPr>
                <w:color w:val="000000" w:themeColor="text1"/>
                <w:lang w:val="en-GB"/>
              </w:rPr>
              <w:t>RIGHTS</w:t>
            </w:r>
          </w:p>
        </w:tc>
        <w:tc>
          <w:tcPr>
            <w:tcW w:w="0" w:type="auto"/>
            <w:tcBorders>
              <w:bottom w:val="single" w:sz="4" w:space="0" w:color="auto"/>
            </w:tcBorders>
          </w:tcPr>
          <w:p w14:paraId="00AB0450" w14:textId="77777777" w:rsidR="00FC7D2F" w:rsidRPr="0064737E" w:rsidRDefault="00FC7D2F" w:rsidP="00FC7D2F">
            <w:pPr>
              <w:pStyle w:val="Tableheading"/>
              <w:rPr>
                <w:color w:val="000000" w:themeColor="text1"/>
                <w:lang w:val="en-GB"/>
              </w:rPr>
            </w:pPr>
            <w:r w:rsidRPr="0064737E">
              <w:rPr>
                <w:color w:val="000000" w:themeColor="text1"/>
                <w:lang w:val="en-GB"/>
              </w:rPr>
              <w:t>NATIONAL MEMBERS</w:t>
            </w:r>
          </w:p>
        </w:tc>
        <w:tc>
          <w:tcPr>
            <w:tcW w:w="0" w:type="auto"/>
          </w:tcPr>
          <w:p w14:paraId="3BD113C1" w14:textId="77777777" w:rsidR="00FC7D2F" w:rsidRPr="0064737E" w:rsidRDefault="00FC7D2F" w:rsidP="00FC7D2F">
            <w:pPr>
              <w:pStyle w:val="Tableheading"/>
              <w:rPr>
                <w:color w:val="000000" w:themeColor="text1"/>
                <w:lang w:val="en-GB"/>
              </w:rPr>
            </w:pPr>
            <w:r w:rsidRPr="0064737E">
              <w:rPr>
                <w:color w:val="000000" w:themeColor="text1"/>
                <w:lang w:val="en-GB"/>
              </w:rPr>
              <w:t>ASSOCIATE MEMBERS</w:t>
            </w:r>
          </w:p>
        </w:tc>
        <w:tc>
          <w:tcPr>
            <w:tcW w:w="0" w:type="auto"/>
          </w:tcPr>
          <w:p w14:paraId="5EEFB0C6" w14:textId="77777777" w:rsidR="00FC7D2F" w:rsidRPr="0064737E" w:rsidRDefault="00FC7D2F" w:rsidP="00FC7D2F">
            <w:pPr>
              <w:pStyle w:val="Tableheading"/>
              <w:rPr>
                <w:color w:val="000000" w:themeColor="text1"/>
                <w:lang w:val="en-GB"/>
              </w:rPr>
            </w:pPr>
            <w:r w:rsidRPr="0064737E">
              <w:rPr>
                <w:color w:val="000000" w:themeColor="text1"/>
                <w:lang w:val="en-GB"/>
              </w:rPr>
              <w:t>INDUSTRIAL MEMBERS</w:t>
            </w:r>
          </w:p>
        </w:tc>
      </w:tr>
      <w:tr w:rsidR="00FC7D2F" w:rsidRPr="0064737E" w14:paraId="42C85082" w14:textId="77777777" w:rsidTr="00C05AC4">
        <w:tc>
          <w:tcPr>
            <w:tcW w:w="0" w:type="auto"/>
          </w:tcPr>
          <w:p w14:paraId="1A7E6117" w14:textId="3D31D640" w:rsidR="00FC7D2F" w:rsidRPr="0064737E" w:rsidRDefault="00FC7D2F">
            <w:pPr>
              <w:pStyle w:val="Tabletext"/>
            </w:pPr>
            <w:r w:rsidRPr="0064737E">
              <w:t>Vote at General Assembly</w:t>
            </w:r>
          </w:p>
        </w:tc>
        <w:tc>
          <w:tcPr>
            <w:tcW w:w="0" w:type="auto"/>
            <w:shd w:val="clear" w:color="auto" w:fill="79FFF9" w:themeFill="accent3" w:themeFillTint="66"/>
            <w:vAlign w:val="center"/>
          </w:tcPr>
          <w:p w14:paraId="7D5F7FFA" w14:textId="77777777" w:rsidR="00FC7D2F" w:rsidRPr="0064737E" w:rsidRDefault="00FC7D2F" w:rsidP="00FC7D2F">
            <w:pPr>
              <w:pStyle w:val="Tabletext"/>
              <w:jc w:val="center"/>
            </w:pPr>
            <w:r w:rsidRPr="0064737E">
              <w:t>Yes</w:t>
            </w:r>
          </w:p>
        </w:tc>
        <w:tc>
          <w:tcPr>
            <w:tcW w:w="0" w:type="auto"/>
            <w:tcBorders>
              <w:bottom w:val="single" w:sz="4" w:space="0" w:color="auto"/>
            </w:tcBorders>
            <w:vAlign w:val="center"/>
          </w:tcPr>
          <w:p w14:paraId="53BD84BE" w14:textId="77777777" w:rsidR="00FC7D2F" w:rsidRPr="0064737E" w:rsidRDefault="00FC7D2F" w:rsidP="00FC7D2F">
            <w:pPr>
              <w:pStyle w:val="Tabletext"/>
              <w:jc w:val="center"/>
            </w:pPr>
            <w:r w:rsidRPr="0064737E">
              <w:t>No</w:t>
            </w:r>
          </w:p>
        </w:tc>
        <w:tc>
          <w:tcPr>
            <w:tcW w:w="0" w:type="auto"/>
            <w:tcBorders>
              <w:bottom w:val="single" w:sz="4" w:space="0" w:color="auto"/>
            </w:tcBorders>
            <w:vAlign w:val="center"/>
          </w:tcPr>
          <w:p w14:paraId="289A4EA8" w14:textId="77777777" w:rsidR="00FC7D2F" w:rsidRPr="0064737E" w:rsidRDefault="00FC7D2F" w:rsidP="00FC7D2F">
            <w:pPr>
              <w:pStyle w:val="Tabletext"/>
              <w:jc w:val="center"/>
            </w:pPr>
            <w:r w:rsidRPr="0064737E">
              <w:t>No</w:t>
            </w:r>
          </w:p>
        </w:tc>
      </w:tr>
      <w:tr w:rsidR="00FC7D2F" w:rsidRPr="0064737E" w14:paraId="69B693E4" w14:textId="77777777" w:rsidTr="00C05AC4">
        <w:tc>
          <w:tcPr>
            <w:tcW w:w="0" w:type="auto"/>
          </w:tcPr>
          <w:p w14:paraId="19C55E06" w14:textId="3BF53768" w:rsidR="00FC7D2F" w:rsidRPr="0064737E" w:rsidRDefault="00FC7D2F">
            <w:pPr>
              <w:pStyle w:val="Tabletext"/>
            </w:pPr>
            <w:r w:rsidRPr="0064737E">
              <w:t>Attend General Assembly</w:t>
            </w:r>
          </w:p>
        </w:tc>
        <w:tc>
          <w:tcPr>
            <w:tcW w:w="0" w:type="auto"/>
            <w:shd w:val="clear" w:color="auto" w:fill="79FFF9" w:themeFill="accent3" w:themeFillTint="66"/>
            <w:vAlign w:val="center"/>
          </w:tcPr>
          <w:p w14:paraId="43B4DB01"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0C429281"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70FB09DF" w14:textId="77777777" w:rsidR="00FC7D2F" w:rsidRPr="0064737E" w:rsidRDefault="00FC7D2F" w:rsidP="00FC7D2F">
            <w:pPr>
              <w:pStyle w:val="Tabletext"/>
              <w:jc w:val="center"/>
            </w:pPr>
            <w:r w:rsidRPr="0064737E">
              <w:t>Yes</w:t>
            </w:r>
          </w:p>
        </w:tc>
      </w:tr>
      <w:tr w:rsidR="00FC7D2F" w:rsidRPr="0064737E" w14:paraId="40EC6887" w14:textId="77777777" w:rsidTr="00C05AC4">
        <w:tc>
          <w:tcPr>
            <w:tcW w:w="0" w:type="auto"/>
          </w:tcPr>
          <w:p w14:paraId="1C54709D" w14:textId="495B68AC" w:rsidR="00FC7D2F" w:rsidRPr="0064737E" w:rsidRDefault="00FC7D2F">
            <w:pPr>
              <w:pStyle w:val="Tabletext"/>
            </w:pPr>
            <w:r w:rsidRPr="0064737E">
              <w:t>Be elected on Council</w:t>
            </w:r>
          </w:p>
        </w:tc>
        <w:tc>
          <w:tcPr>
            <w:tcW w:w="0" w:type="auto"/>
            <w:tcBorders>
              <w:bottom w:val="single" w:sz="4" w:space="0" w:color="auto"/>
            </w:tcBorders>
            <w:shd w:val="clear" w:color="auto" w:fill="79FFF9" w:themeFill="accent3" w:themeFillTint="66"/>
            <w:vAlign w:val="center"/>
          </w:tcPr>
          <w:p w14:paraId="6E710841" w14:textId="77777777" w:rsidR="00FC7D2F" w:rsidRPr="0064737E" w:rsidRDefault="00FC7D2F" w:rsidP="00FC7D2F">
            <w:pPr>
              <w:pStyle w:val="Tabletext"/>
              <w:jc w:val="center"/>
            </w:pPr>
            <w:r w:rsidRPr="0064737E">
              <w:t>Yes</w:t>
            </w:r>
          </w:p>
        </w:tc>
        <w:tc>
          <w:tcPr>
            <w:tcW w:w="0" w:type="auto"/>
            <w:tcBorders>
              <w:bottom w:val="single" w:sz="4" w:space="0" w:color="auto"/>
            </w:tcBorders>
            <w:vAlign w:val="center"/>
          </w:tcPr>
          <w:p w14:paraId="0156A1EC" w14:textId="77777777" w:rsidR="00FC7D2F" w:rsidRPr="0064737E" w:rsidRDefault="00FC7D2F" w:rsidP="00FC7D2F">
            <w:pPr>
              <w:pStyle w:val="Tabletext"/>
              <w:jc w:val="center"/>
            </w:pPr>
            <w:r w:rsidRPr="0064737E">
              <w:t>No</w:t>
            </w:r>
          </w:p>
        </w:tc>
        <w:tc>
          <w:tcPr>
            <w:tcW w:w="0" w:type="auto"/>
            <w:tcBorders>
              <w:bottom w:val="single" w:sz="4" w:space="0" w:color="auto"/>
            </w:tcBorders>
            <w:vAlign w:val="center"/>
          </w:tcPr>
          <w:p w14:paraId="738E9B65" w14:textId="77777777" w:rsidR="00FC7D2F" w:rsidRPr="0064737E" w:rsidRDefault="00FC7D2F" w:rsidP="00FC7D2F">
            <w:pPr>
              <w:pStyle w:val="Tabletext"/>
              <w:jc w:val="center"/>
            </w:pPr>
            <w:r w:rsidRPr="0064737E">
              <w:t>No</w:t>
            </w:r>
          </w:p>
        </w:tc>
      </w:tr>
      <w:tr w:rsidR="00FC7D2F" w:rsidRPr="0064737E" w14:paraId="4D615566" w14:textId="77777777" w:rsidTr="00C05AC4">
        <w:tc>
          <w:tcPr>
            <w:tcW w:w="0" w:type="auto"/>
          </w:tcPr>
          <w:p w14:paraId="4872EB91" w14:textId="52CB6ACC" w:rsidR="00FC7D2F" w:rsidRPr="0064737E" w:rsidRDefault="00FC7D2F">
            <w:pPr>
              <w:pStyle w:val="Tabletext"/>
            </w:pPr>
            <w:r w:rsidRPr="0064737E">
              <w:t>Participate in Committee meetings</w:t>
            </w:r>
          </w:p>
        </w:tc>
        <w:tc>
          <w:tcPr>
            <w:tcW w:w="0" w:type="auto"/>
            <w:shd w:val="clear" w:color="auto" w:fill="79FFF9" w:themeFill="accent3" w:themeFillTint="66"/>
            <w:vAlign w:val="center"/>
          </w:tcPr>
          <w:p w14:paraId="7BC4026C"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299DE6E4"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29AF83D5" w14:textId="77777777" w:rsidR="00FC7D2F" w:rsidRPr="0064737E" w:rsidRDefault="00FC7D2F" w:rsidP="00FC7D2F">
            <w:pPr>
              <w:pStyle w:val="Tabletext"/>
              <w:jc w:val="center"/>
            </w:pPr>
            <w:r w:rsidRPr="0064737E">
              <w:t>Yes</w:t>
            </w:r>
          </w:p>
        </w:tc>
      </w:tr>
      <w:tr w:rsidR="00FC7D2F" w:rsidRPr="0064737E" w14:paraId="29EDAC5D" w14:textId="77777777" w:rsidTr="00C05AC4">
        <w:tc>
          <w:tcPr>
            <w:tcW w:w="0" w:type="auto"/>
          </w:tcPr>
          <w:p w14:paraId="2A160DC9" w14:textId="2AE673EA" w:rsidR="00FC7D2F" w:rsidRPr="0064737E" w:rsidRDefault="00FC7D2F">
            <w:pPr>
              <w:pStyle w:val="Tabletext"/>
            </w:pPr>
            <w:r w:rsidRPr="0064737E">
              <w:t xml:space="preserve">Participate in </w:t>
            </w:r>
            <w:r w:rsidR="0040429D">
              <w:t>w</w:t>
            </w:r>
            <w:r w:rsidRPr="0064737E">
              <w:t>orkshops/</w:t>
            </w:r>
            <w:r w:rsidR="0040429D">
              <w:t>s</w:t>
            </w:r>
            <w:r w:rsidRPr="0064737E">
              <w:t>eminars</w:t>
            </w:r>
          </w:p>
        </w:tc>
        <w:tc>
          <w:tcPr>
            <w:tcW w:w="0" w:type="auto"/>
            <w:shd w:val="clear" w:color="auto" w:fill="79FFF9" w:themeFill="accent3" w:themeFillTint="66"/>
            <w:vAlign w:val="center"/>
          </w:tcPr>
          <w:p w14:paraId="2B1BA8CB"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5F27463E"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00BE91D8" w14:textId="77777777" w:rsidR="00FC7D2F" w:rsidRPr="0064737E" w:rsidRDefault="00FC7D2F" w:rsidP="00FC7D2F">
            <w:pPr>
              <w:pStyle w:val="Tabletext"/>
              <w:jc w:val="center"/>
            </w:pPr>
            <w:r w:rsidRPr="0064737E">
              <w:t>Yes</w:t>
            </w:r>
          </w:p>
        </w:tc>
      </w:tr>
      <w:tr w:rsidR="00FC7D2F" w:rsidRPr="0064737E" w14:paraId="185CB97C" w14:textId="77777777" w:rsidTr="00C05AC4">
        <w:tc>
          <w:tcPr>
            <w:tcW w:w="0" w:type="auto"/>
          </w:tcPr>
          <w:p w14:paraId="1DFA3BAA" w14:textId="34E11DC2" w:rsidR="00FC7D2F" w:rsidRPr="0064737E" w:rsidRDefault="00FC7D2F">
            <w:pPr>
              <w:pStyle w:val="Tabletext"/>
            </w:pPr>
            <w:r w:rsidRPr="0064737E">
              <w:t xml:space="preserve">Participate in </w:t>
            </w:r>
            <w:r w:rsidR="0040429D">
              <w:t>c</w:t>
            </w:r>
            <w:r w:rsidRPr="0064737E">
              <w:t>onferences</w:t>
            </w:r>
          </w:p>
        </w:tc>
        <w:tc>
          <w:tcPr>
            <w:tcW w:w="0" w:type="auto"/>
            <w:shd w:val="clear" w:color="auto" w:fill="79FFF9" w:themeFill="accent3" w:themeFillTint="66"/>
            <w:vAlign w:val="center"/>
          </w:tcPr>
          <w:p w14:paraId="23CF9980"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6E409030"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3DE86AF9" w14:textId="77777777" w:rsidR="00FC7D2F" w:rsidRPr="0064737E" w:rsidRDefault="00FC7D2F" w:rsidP="00FC7D2F">
            <w:pPr>
              <w:pStyle w:val="Tabletext"/>
              <w:jc w:val="center"/>
            </w:pPr>
            <w:r w:rsidRPr="0064737E">
              <w:t>Yes</w:t>
            </w:r>
          </w:p>
        </w:tc>
      </w:tr>
      <w:tr w:rsidR="00FC7D2F" w:rsidRPr="0064737E" w14:paraId="27A546E6" w14:textId="77777777" w:rsidTr="00C05AC4">
        <w:tc>
          <w:tcPr>
            <w:tcW w:w="0" w:type="auto"/>
          </w:tcPr>
          <w:p w14:paraId="38449A85" w14:textId="77777777" w:rsidR="00FC7D2F" w:rsidRPr="0064737E" w:rsidRDefault="00FC7D2F" w:rsidP="00FC7D2F">
            <w:pPr>
              <w:pStyle w:val="Tabletext"/>
            </w:pPr>
            <w:r w:rsidRPr="0064737E">
              <w:t>Take part in industrial exhibitions</w:t>
            </w:r>
          </w:p>
        </w:tc>
        <w:tc>
          <w:tcPr>
            <w:tcW w:w="0" w:type="auto"/>
            <w:tcBorders>
              <w:bottom w:val="single" w:sz="4" w:space="0" w:color="auto"/>
            </w:tcBorders>
            <w:vAlign w:val="center"/>
          </w:tcPr>
          <w:p w14:paraId="3AE8BD4E" w14:textId="77777777" w:rsidR="00FC7D2F" w:rsidRPr="0064737E" w:rsidRDefault="00FC7D2F" w:rsidP="00FC7D2F">
            <w:pPr>
              <w:pStyle w:val="Tabletext"/>
              <w:jc w:val="center"/>
            </w:pPr>
            <w:r w:rsidRPr="0064737E">
              <w:t>No</w:t>
            </w:r>
          </w:p>
        </w:tc>
        <w:tc>
          <w:tcPr>
            <w:tcW w:w="0" w:type="auto"/>
            <w:tcBorders>
              <w:bottom w:val="single" w:sz="4" w:space="0" w:color="auto"/>
            </w:tcBorders>
            <w:vAlign w:val="center"/>
          </w:tcPr>
          <w:p w14:paraId="0DB31CC6" w14:textId="77777777" w:rsidR="00FC7D2F" w:rsidRPr="0064737E" w:rsidRDefault="00FC7D2F" w:rsidP="00FC7D2F">
            <w:pPr>
              <w:pStyle w:val="Tabletext"/>
              <w:jc w:val="center"/>
            </w:pPr>
            <w:r w:rsidRPr="0064737E">
              <w:t>No</w:t>
            </w:r>
          </w:p>
        </w:tc>
        <w:tc>
          <w:tcPr>
            <w:tcW w:w="0" w:type="auto"/>
            <w:tcBorders>
              <w:bottom w:val="single" w:sz="4" w:space="0" w:color="auto"/>
            </w:tcBorders>
            <w:shd w:val="clear" w:color="auto" w:fill="79FFF9" w:themeFill="accent3" w:themeFillTint="66"/>
            <w:vAlign w:val="center"/>
          </w:tcPr>
          <w:p w14:paraId="2B639DB1" w14:textId="3F1B84C7" w:rsidR="00FC7D2F" w:rsidRPr="0064737E" w:rsidRDefault="00FC7D2F" w:rsidP="00645929">
            <w:pPr>
              <w:pStyle w:val="Tabletext"/>
              <w:jc w:val="center"/>
              <w:rPr>
                <w:i/>
              </w:rPr>
            </w:pPr>
            <w:r w:rsidRPr="0064737E">
              <w:t>Yes</w:t>
            </w:r>
          </w:p>
        </w:tc>
      </w:tr>
      <w:tr w:rsidR="00FC7D2F" w:rsidRPr="0064737E" w14:paraId="669F4B16" w14:textId="77777777" w:rsidTr="00911311">
        <w:tc>
          <w:tcPr>
            <w:tcW w:w="0" w:type="auto"/>
          </w:tcPr>
          <w:p w14:paraId="0A9DB6DB" w14:textId="3B3F6D73" w:rsidR="00FC7D2F" w:rsidRPr="0064737E" w:rsidRDefault="00FC7D2F">
            <w:pPr>
              <w:pStyle w:val="Tabletext"/>
            </w:pPr>
            <w:r w:rsidRPr="0064737E">
              <w:t>Sponsor social events</w:t>
            </w:r>
          </w:p>
        </w:tc>
        <w:tc>
          <w:tcPr>
            <w:tcW w:w="0" w:type="auto"/>
            <w:shd w:val="clear" w:color="auto" w:fill="36FFF6" w:themeFill="accent3" w:themeFillTint="99"/>
            <w:vAlign w:val="center"/>
          </w:tcPr>
          <w:p w14:paraId="5F7CA61B"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4BFD3CA3"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4D0C2975" w14:textId="77777777" w:rsidR="00FC7D2F" w:rsidRPr="0064737E" w:rsidRDefault="00FC7D2F" w:rsidP="00FC7D2F">
            <w:pPr>
              <w:pStyle w:val="Tabletext"/>
              <w:jc w:val="center"/>
            </w:pPr>
            <w:r w:rsidRPr="0064737E">
              <w:t>Yes</w:t>
            </w:r>
          </w:p>
        </w:tc>
      </w:tr>
      <w:tr w:rsidR="00FC7D2F" w:rsidRPr="0064737E" w14:paraId="6F6FDB6C" w14:textId="77777777" w:rsidTr="00C05AC4">
        <w:tc>
          <w:tcPr>
            <w:tcW w:w="0" w:type="auto"/>
          </w:tcPr>
          <w:p w14:paraId="16EBE6C8" w14:textId="0B56A3AE" w:rsidR="00FC7D2F" w:rsidRPr="0064737E" w:rsidRDefault="00FC7D2F" w:rsidP="00FC7D2F">
            <w:pPr>
              <w:pStyle w:val="Tabletext"/>
            </w:pPr>
            <w:r w:rsidRPr="0064737E">
              <w:t>Advertise in the IALA Bulletin</w:t>
            </w:r>
          </w:p>
        </w:tc>
        <w:tc>
          <w:tcPr>
            <w:tcW w:w="0" w:type="auto"/>
            <w:tcBorders>
              <w:bottom w:val="single" w:sz="4" w:space="0" w:color="auto"/>
            </w:tcBorders>
            <w:vAlign w:val="center"/>
          </w:tcPr>
          <w:p w14:paraId="73014AEA" w14:textId="77777777" w:rsidR="00FC7D2F" w:rsidRPr="0064737E" w:rsidRDefault="00FC7D2F" w:rsidP="00FC7D2F">
            <w:pPr>
              <w:pStyle w:val="Tabletext"/>
              <w:jc w:val="center"/>
            </w:pPr>
            <w:r w:rsidRPr="0064737E">
              <w:t>No</w:t>
            </w:r>
          </w:p>
        </w:tc>
        <w:tc>
          <w:tcPr>
            <w:tcW w:w="0" w:type="auto"/>
            <w:tcBorders>
              <w:bottom w:val="single" w:sz="4" w:space="0" w:color="auto"/>
            </w:tcBorders>
            <w:vAlign w:val="center"/>
          </w:tcPr>
          <w:p w14:paraId="13A3DF0F" w14:textId="77777777" w:rsidR="00FC7D2F" w:rsidRPr="0064737E" w:rsidRDefault="00FC7D2F" w:rsidP="00FC7D2F">
            <w:pPr>
              <w:pStyle w:val="Tabletext"/>
              <w:jc w:val="center"/>
            </w:pPr>
            <w:r w:rsidRPr="0064737E">
              <w:t>No</w:t>
            </w:r>
          </w:p>
        </w:tc>
        <w:tc>
          <w:tcPr>
            <w:tcW w:w="0" w:type="auto"/>
            <w:tcBorders>
              <w:bottom w:val="single" w:sz="4" w:space="0" w:color="auto"/>
            </w:tcBorders>
            <w:shd w:val="clear" w:color="auto" w:fill="79FFF9" w:themeFill="accent3" w:themeFillTint="66"/>
            <w:vAlign w:val="center"/>
          </w:tcPr>
          <w:p w14:paraId="10B0F33B" w14:textId="77777777" w:rsidR="00FC7D2F" w:rsidRPr="0064737E" w:rsidRDefault="00FC7D2F" w:rsidP="00FC7D2F">
            <w:pPr>
              <w:pStyle w:val="Tabletext"/>
              <w:jc w:val="center"/>
            </w:pPr>
            <w:r w:rsidRPr="0064737E">
              <w:t>Yes</w:t>
            </w:r>
          </w:p>
        </w:tc>
      </w:tr>
      <w:tr w:rsidR="00FC7D2F" w:rsidRPr="0064737E" w14:paraId="696DE71B" w14:textId="77777777" w:rsidTr="00C05AC4">
        <w:tc>
          <w:tcPr>
            <w:tcW w:w="0" w:type="auto"/>
          </w:tcPr>
          <w:p w14:paraId="3141B8E5" w14:textId="77777777" w:rsidR="00FC7D2F" w:rsidRPr="0064737E" w:rsidRDefault="00FC7D2F" w:rsidP="00FC7D2F">
            <w:pPr>
              <w:pStyle w:val="Tabletext"/>
            </w:pPr>
            <w:r w:rsidRPr="0064737E">
              <w:t>Submit editorial articles to IALA Bulletin</w:t>
            </w:r>
          </w:p>
        </w:tc>
        <w:tc>
          <w:tcPr>
            <w:tcW w:w="0" w:type="auto"/>
            <w:tcBorders>
              <w:bottom w:val="single" w:sz="4" w:space="0" w:color="auto"/>
            </w:tcBorders>
            <w:shd w:val="clear" w:color="auto" w:fill="79FFF9" w:themeFill="accent3" w:themeFillTint="66"/>
            <w:vAlign w:val="center"/>
          </w:tcPr>
          <w:p w14:paraId="415EEA01"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714406C5"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59C4AEAC" w14:textId="77777777" w:rsidR="00FC7D2F" w:rsidRPr="0064737E" w:rsidRDefault="00FC7D2F" w:rsidP="00FC7D2F">
            <w:pPr>
              <w:pStyle w:val="Tabletext"/>
              <w:jc w:val="center"/>
            </w:pPr>
            <w:r w:rsidRPr="0064737E">
              <w:t>Yes</w:t>
            </w:r>
          </w:p>
        </w:tc>
      </w:tr>
      <w:tr w:rsidR="00FC7D2F" w:rsidRPr="0064737E" w14:paraId="3A54DEE3" w14:textId="77777777" w:rsidTr="00C05AC4">
        <w:tc>
          <w:tcPr>
            <w:tcW w:w="0" w:type="auto"/>
          </w:tcPr>
          <w:p w14:paraId="3847E2DB" w14:textId="15D207F4" w:rsidR="00FC7D2F" w:rsidRPr="0064737E" w:rsidRDefault="00FC7D2F">
            <w:pPr>
              <w:pStyle w:val="Tabletext"/>
            </w:pPr>
            <w:r w:rsidRPr="0064737E">
              <w:t>Sponsor developing countries’ participation in events</w:t>
            </w:r>
          </w:p>
        </w:tc>
        <w:tc>
          <w:tcPr>
            <w:tcW w:w="0" w:type="auto"/>
            <w:tcBorders>
              <w:bottom w:val="single" w:sz="4" w:space="0" w:color="auto"/>
            </w:tcBorders>
            <w:shd w:val="clear" w:color="auto" w:fill="79FFF9" w:themeFill="accent3" w:themeFillTint="66"/>
            <w:vAlign w:val="center"/>
          </w:tcPr>
          <w:p w14:paraId="38D6C28D"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21F270A5" w14:textId="77777777" w:rsidR="00FC7D2F" w:rsidRPr="0064737E" w:rsidRDefault="00FC7D2F" w:rsidP="00FC7D2F">
            <w:pPr>
              <w:pStyle w:val="Tabletext"/>
              <w:jc w:val="center"/>
            </w:pPr>
            <w:r w:rsidRPr="0064737E">
              <w:t>Yes</w:t>
            </w:r>
          </w:p>
        </w:tc>
        <w:tc>
          <w:tcPr>
            <w:tcW w:w="0" w:type="auto"/>
            <w:tcBorders>
              <w:bottom w:val="single" w:sz="4" w:space="0" w:color="auto"/>
            </w:tcBorders>
            <w:shd w:val="clear" w:color="auto" w:fill="79FFF9" w:themeFill="accent3" w:themeFillTint="66"/>
            <w:vAlign w:val="center"/>
          </w:tcPr>
          <w:p w14:paraId="6CD8201D" w14:textId="77777777" w:rsidR="00FC7D2F" w:rsidRPr="0064737E" w:rsidRDefault="00FC7D2F" w:rsidP="00FC7D2F">
            <w:pPr>
              <w:pStyle w:val="Tabletext"/>
              <w:jc w:val="center"/>
              <w:rPr>
                <w:i/>
              </w:rPr>
            </w:pPr>
            <w:r w:rsidRPr="0064737E">
              <w:t>Yes</w:t>
            </w:r>
          </w:p>
        </w:tc>
      </w:tr>
      <w:tr w:rsidR="00FC7D2F" w:rsidRPr="0064737E" w14:paraId="4D988BFE" w14:textId="77777777" w:rsidTr="00C05AC4">
        <w:tc>
          <w:tcPr>
            <w:tcW w:w="0" w:type="auto"/>
          </w:tcPr>
          <w:p w14:paraId="64F78919" w14:textId="3587E8E5" w:rsidR="00FC7D2F" w:rsidRPr="0064737E" w:rsidRDefault="00FC7D2F">
            <w:pPr>
              <w:pStyle w:val="Tabletext"/>
            </w:pPr>
            <w:r w:rsidRPr="0064737E">
              <w:t>Access restricted area of the Website</w:t>
            </w:r>
          </w:p>
        </w:tc>
        <w:tc>
          <w:tcPr>
            <w:tcW w:w="0" w:type="auto"/>
            <w:shd w:val="clear" w:color="auto" w:fill="79FFF9" w:themeFill="accent3" w:themeFillTint="66"/>
            <w:vAlign w:val="center"/>
          </w:tcPr>
          <w:p w14:paraId="07536DBC"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26A57D1F" w14:textId="77777777" w:rsidR="00FC7D2F" w:rsidRPr="0064737E" w:rsidRDefault="00FC7D2F" w:rsidP="00FC7D2F">
            <w:pPr>
              <w:pStyle w:val="Tabletext"/>
              <w:jc w:val="center"/>
            </w:pPr>
            <w:r w:rsidRPr="0064737E">
              <w:t>Yes</w:t>
            </w:r>
          </w:p>
        </w:tc>
        <w:tc>
          <w:tcPr>
            <w:tcW w:w="0" w:type="auto"/>
            <w:shd w:val="clear" w:color="auto" w:fill="79FFF9" w:themeFill="accent3" w:themeFillTint="66"/>
            <w:vAlign w:val="center"/>
          </w:tcPr>
          <w:p w14:paraId="35BDCE1A" w14:textId="77777777" w:rsidR="00FC7D2F" w:rsidRPr="0064737E" w:rsidRDefault="00FC7D2F" w:rsidP="00FC7D2F">
            <w:pPr>
              <w:pStyle w:val="Tabletext"/>
              <w:jc w:val="center"/>
            </w:pPr>
            <w:r w:rsidRPr="0064737E">
              <w:t>Yes</w:t>
            </w:r>
          </w:p>
        </w:tc>
      </w:tr>
    </w:tbl>
    <w:p w14:paraId="0D96B144" w14:textId="77777777" w:rsidR="00FC7D2F" w:rsidRPr="0064737E" w:rsidRDefault="00FC7D2F" w:rsidP="00C425F1">
      <w:pPr>
        <w:pStyle w:val="Corpsdetexte"/>
      </w:pPr>
    </w:p>
    <w:p w14:paraId="691B45B5" w14:textId="6FDD1C84" w:rsidR="00FC7D2F" w:rsidRPr="0064737E" w:rsidRDefault="00FC7D2F">
      <w:pPr>
        <w:spacing w:after="200" w:line="276" w:lineRule="auto"/>
        <w:rPr>
          <w:sz w:val="22"/>
          <w:lang w:val="en-GB"/>
        </w:rPr>
      </w:pPr>
      <w:r w:rsidRPr="0064737E">
        <w:rPr>
          <w:lang w:val="en-GB"/>
        </w:rPr>
        <w:br w:type="page"/>
      </w:r>
    </w:p>
    <w:p w14:paraId="109BE9E5" w14:textId="4C94CE46" w:rsidR="00FC7D2F" w:rsidRPr="0064737E" w:rsidRDefault="00D44FCE" w:rsidP="00D13C89">
      <w:pPr>
        <w:pStyle w:val="Annex"/>
      </w:pPr>
      <w:bookmarkStart w:id="166" w:name="_Toc8915476"/>
      <w:r w:rsidRPr="0064737E">
        <w:rPr>
          <w:caps w:val="0"/>
        </w:rPr>
        <w:lastRenderedPageBreak/>
        <w:t>TERMS OF REFERENCE –STRATEGY</w:t>
      </w:r>
      <w:r w:rsidR="002333C7">
        <w:rPr>
          <w:caps w:val="0"/>
        </w:rPr>
        <w:t xml:space="preserve"> DRAFTING</w:t>
      </w:r>
      <w:r w:rsidRPr="0064737E">
        <w:rPr>
          <w:caps w:val="0"/>
        </w:rPr>
        <w:t xml:space="preserve"> GROUP</w:t>
      </w:r>
      <w:bookmarkEnd w:id="166"/>
    </w:p>
    <w:p w14:paraId="2A45986E" w14:textId="281B968F" w:rsidR="00D13C89" w:rsidRPr="0064737E" w:rsidRDefault="00D13C89" w:rsidP="00D44FCE">
      <w:pPr>
        <w:pStyle w:val="AnnexBHead1"/>
      </w:pPr>
      <w:r w:rsidRPr="0064737E">
        <w:t>Strategic Vision</w:t>
      </w:r>
    </w:p>
    <w:p w14:paraId="7E1DE015" w14:textId="77777777" w:rsidR="00D13C89" w:rsidRPr="0064737E" w:rsidRDefault="00D13C89" w:rsidP="006E2AF6">
      <w:pPr>
        <w:pStyle w:val="Heading1separatationline"/>
      </w:pPr>
    </w:p>
    <w:p w14:paraId="46C9E01D" w14:textId="775E0290" w:rsidR="00D13C89" w:rsidRPr="0064737E" w:rsidRDefault="00D13C89" w:rsidP="00D13C89">
      <w:pPr>
        <w:pStyle w:val="Corpsdetexte"/>
      </w:pPr>
      <w:r w:rsidRPr="0064737E">
        <w:t xml:space="preserve">The </w:t>
      </w:r>
      <w:r w:rsidR="002333C7">
        <w:t xml:space="preserve">General Assembly </w:t>
      </w:r>
      <w:r w:rsidR="00AA5A49" w:rsidRPr="0064737E">
        <w:t>adopt</w:t>
      </w:r>
      <w:r w:rsidR="00AA5A49">
        <w:t>s</w:t>
      </w:r>
      <w:r w:rsidR="00AA5A49" w:rsidRPr="0064737E">
        <w:t xml:space="preserve"> </w:t>
      </w:r>
      <w:r w:rsidRPr="0064737E">
        <w:t xml:space="preserve">a Strategic Vision for IALA at </w:t>
      </w:r>
      <w:r w:rsidR="003164FD">
        <w:t>each ordinary session of the General Assembly.</w:t>
      </w:r>
      <w:r w:rsidRPr="0064737E">
        <w:t xml:space="preserve"> </w:t>
      </w:r>
      <w:r w:rsidR="00E0190D">
        <w:t xml:space="preserve"> </w:t>
      </w:r>
      <w:r w:rsidRPr="0064737E">
        <w:t>This Strategic Vision include</w:t>
      </w:r>
      <w:r w:rsidR="002333C7">
        <w:t>s</w:t>
      </w:r>
      <w:r w:rsidRPr="0064737E">
        <w:t xml:space="preserve"> </w:t>
      </w:r>
      <w:r w:rsidR="0043236F">
        <w:t>g</w:t>
      </w:r>
      <w:r w:rsidRPr="0064737E">
        <w:t>oals</w:t>
      </w:r>
      <w:r w:rsidR="003164FD">
        <w:t xml:space="preserve"> and</w:t>
      </w:r>
      <w:r w:rsidR="00E0190D">
        <w:t xml:space="preserve"> a set of </w:t>
      </w:r>
      <w:r w:rsidR="0043236F">
        <w:t>s</w:t>
      </w:r>
      <w:r w:rsidR="00E0190D">
        <w:t>trategies</w:t>
      </w:r>
      <w:r w:rsidRPr="0064737E">
        <w:t xml:space="preserve"> and </w:t>
      </w:r>
      <w:r w:rsidR="0043236F">
        <w:t>p</w:t>
      </w:r>
      <w:r w:rsidRPr="0064737E">
        <w:t>riorities for the four-year work period.</w:t>
      </w:r>
    </w:p>
    <w:p w14:paraId="2BAE3CC0" w14:textId="08A51668" w:rsidR="00D13C89" w:rsidRPr="0064737E" w:rsidRDefault="00D13C89" w:rsidP="00D44FCE">
      <w:pPr>
        <w:pStyle w:val="AnnexBHead1"/>
      </w:pPr>
      <w:r w:rsidRPr="0064737E">
        <w:t>Objectives</w:t>
      </w:r>
    </w:p>
    <w:p w14:paraId="405948FB" w14:textId="77777777" w:rsidR="00D13C89" w:rsidRPr="0064737E" w:rsidRDefault="00D13C89" w:rsidP="006E2AF6">
      <w:pPr>
        <w:pStyle w:val="Heading1separatationline"/>
      </w:pPr>
    </w:p>
    <w:p w14:paraId="1019D7A4" w14:textId="012BC5BB" w:rsidR="00D13C89" w:rsidRPr="0064737E" w:rsidRDefault="00D13C89" w:rsidP="00D13C89">
      <w:pPr>
        <w:pStyle w:val="Corpsdetexte"/>
      </w:pPr>
      <w:r w:rsidRPr="0064737E">
        <w:t xml:space="preserve">The Strategy </w:t>
      </w:r>
      <w:r w:rsidR="002333C7">
        <w:t xml:space="preserve">Drafting </w:t>
      </w:r>
      <w:r w:rsidRPr="0064737E">
        <w:t>Group should provide high-level advice to the Council in the following areas</w:t>
      </w:r>
      <w:r w:rsidR="0059713F">
        <w:t>:</w:t>
      </w:r>
    </w:p>
    <w:p w14:paraId="4A725F48" w14:textId="30DB035B" w:rsidR="00D13C89" w:rsidRPr="0064737E" w:rsidRDefault="00D13C89" w:rsidP="00E03073">
      <w:pPr>
        <w:pStyle w:val="List1"/>
        <w:numPr>
          <w:ilvl w:val="0"/>
          <w:numId w:val="49"/>
        </w:numPr>
      </w:pPr>
      <w:r w:rsidRPr="0064737E">
        <w:t>The expected future developments in marine navigation and related regulatory regimes, sea transport economics, and world economic developments and the possible impact of these developments on the aim and functions of IALA.</w:t>
      </w:r>
    </w:p>
    <w:p w14:paraId="20BE298C" w14:textId="3DBE1FF3" w:rsidR="00D13C89" w:rsidRPr="0064737E" w:rsidRDefault="00D13C89" w:rsidP="00D13C89">
      <w:pPr>
        <w:pStyle w:val="List1"/>
      </w:pPr>
      <w:r w:rsidRPr="0064737E">
        <w:t>Review of the Strategic Vision as a result of these developments and propose adjustments if needed.</w:t>
      </w:r>
    </w:p>
    <w:p w14:paraId="26867E60" w14:textId="221ABD2E" w:rsidR="00D13C89" w:rsidRPr="0064737E" w:rsidRDefault="00D13C89" w:rsidP="00D44FCE">
      <w:pPr>
        <w:pStyle w:val="AnnexBHead1"/>
      </w:pPr>
      <w:r w:rsidRPr="0064737E">
        <w:t>Composition</w:t>
      </w:r>
    </w:p>
    <w:p w14:paraId="76D8648D" w14:textId="77777777" w:rsidR="00D13C89" w:rsidRPr="0064737E" w:rsidRDefault="00D13C89" w:rsidP="006E2AF6">
      <w:pPr>
        <w:pStyle w:val="Heading1separatationline"/>
      </w:pPr>
    </w:p>
    <w:p w14:paraId="05FF586E" w14:textId="42E52AD5" w:rsidR="00D13C89" w:rsidRPr="0064737E" w:rsidRDefault="00D13C89" w:rsidP="00D13C89">
      <w:pPr>
        <w:pStyle w:val="Corpsdetexte"/>
      </w:pPr>
      <w:r w:rsidRPr="0064737E">
        <w:t xml:space="preserve">The Strategy </w:t>
      </w:r>
      <w:r w:rsidR="00A75754">
        <w:t xml:space="preserve">Drafting </w:t>
      </w:r>
      <w:r w:rsidRPr="0064737E">
        <w:t xml:space="preserve">Group will function under the direction of a Chair and a Vice-Chair appointed by the Council from among its members. </w:t>
      </w:r>
    </w:p>
    <w:p w14:paraId="2D508C67" w14:textId="29985743" w:rsidR="00D13C89" w:rsidRPr="0064737E" w:rsidRDefault="00D13C89" w:rsidP="00D13C89">
      <w:pPr>
        <w:pStyle w:val="Corpsdetexte"/>
      </w:pPr>
      <w:r w:rsidRPr="0064737E">
        <w:t xml:space="preserve">All Councillors and/or their representatives may take part in the work of the Strategy </w:t>
      </w:r>
      <w:r w:rsidR="00365F52">
        <w:t xml:space="preserve">Drafting </w:t>
      </w:r>
      <w:r w:rsidRPr="0064737E">
        <w:t>Group.</w:t>
      </w:r>
    </w:p>
    <w:p w14:paraId="0884EF5B" w14:textId="54586ACC" w:rsidR="00D13C89" w:rsidRPr="0064737E" w:rsidRDefault="00D13C89" w:rsidP="00D13C89">
      <w:pPr>
        <w:pStyle w:val="Corpsdetexte"/>
      </w:pPr>
      <w:r w:rsidRPr="0064737E">
        <w:t xml:space="preserve">The Chair may also invite experts and representatives from relevant international organizations to its meetings and may further involve them in achieving the objectives of the Strategy </w:t>
      </w:r>
      <w:r w:rsidR="00365F52">
        <w:t xml:space="preserve">Drafting </w:t>
      </w:r>
      <w:r w:rsidRPr="0064737E">
        <w:t>Group.</w:t>
      </w:r>
    </w:p>
    <w:p w14:paraId="6EDF28A2" w14:textId="3263681B" w:rsidR="00D13C89" w:rsidRPr="0064737E" w:rsidRDefault="00D13C89" w:rsidP="00D44FCE">
      <w:pPr>
        <w:pStyle w:val="AnnexBHead1"/>
      </w:pPr>
      <w:r w:rsidRPr="0064737E">
        <w:t>Deliverables</w:t>
      </w:r>
    </w:p>
    <w:p w14:paraId="2A9DA0FD" w14:textId="77777777" w:rsidR="00D13C89" w:rsidRPr="0064737E" w:rsidRDefault="00D13C89" w:rsidP="006E2AF6">
      <w:pPr>
        <w:pStyle w:val="Heading1separatationline"/>
      </w:pPr>
    </w:p>
    <w:p w14:paraId="59591096" w14:textId="03B6DBBC" w:rsidR="00D13C89" w:rsidRPr="0064737E" w:rsidRDefault="00D13C89" w:rsidP="00D13C89">
      <w:pPr>
        <w:pStyle w:val="Corpsdetexte"/>
      </w:pPr>
      <w:r w:rsidRPr="0064737E">
        <w:t xml:space="preserve">The Strategy </w:t>
      </w:r>
      <w:r w:rsidR="00365F52">
        <w:t xml:space="preserve">Drafting </w:t>
      </w:r>
      <w:r w:rsidRPr="0064737E">
        <w:t xml:space="preserve">Group should produce regular written advice to Council in accordance with its </w:t>
      </w:r>
      <w:r w:rsidR="00365F52">
        <w:t>o</w:t>
      </w:r>
      <w:r w:rsidRPr="0064737E">
        <w:t>bjectives described above, and no less frequently than once per year, normally prior to a Council meeting.</w:t>
      </w:r>
    </w:p>
    <w:p w14:paraId="48DE28E7" w14:textId="35338AB0" w:rsidR="00D13C89" w:rsidRPr="0064737E" w:rsidRDefault="00D13C89" w:rsidP="00D44FCE">
      <w:pPr>
        <w:pStyle w:val="AnnexBHead1"/>
      </w:pPr>
      <w:r w:rsidRPr="0064737E">
        <w:t>Procedures</w:t>
      </w:r>
    </w:p>
    <w:p w14:paraId="155C5D94" w14:textId="77777777" w:rsidR="00D13C89" w:rsidRPr="0064737E" w:rsidRDefault="00D13C89" w:rsidP="006E2AF6">
      <w:pPr>
        <w:pStyle w:val="Heading1separatationline"/>
      </w:pPr>
    </w:p>
    <w:p w14:paraId="062475A2" w14:textId="19187059" w:rsidR="00D13C89" w:rsidRPr="0064737E" w:rsidRDefault="00D13C89" w:rsidP="00D13C89">
      <w:pPr>
        <w:pStyle w:val="Corpsdetexte"/>
      </w:pPr>
      <w:r w:rsidRPr="0064737E">
        <w:t>The Strategy</w:t>
      </w:r>
      <w:r w:rsidR="00365F52">
        <w:t xml:space="preserve"> Drafting</w:t>
      </w:r>
      <w:r w:rsidRPr="0064737E">
        <w:t xml:space="preserve"> Group should hold meetings at least once each year</w:t>
      </w:r>
      <w:r w:rsidR="00365F52">
        <w:t>, preferably twice a year before each Council session</w:t>
      </w:r>
      <w:r w:rsidRPr="0064737E">
        <w:t xml:space="preserve">. </w:t>
      </w:r>
      <w:r w:rsidR="00E0190D">
        <w:t xml:space="preserve"> </w:t>
      </w:r>
      <w:r w:rsidRPr="0064737E">
        <w:t>Meetings may be in person or by electronic means and may be held more frequently if deemed necessary by the Chair.</w:t>
      </w:r>
    </w:p>
    <w:p w14:paraId="3FC17C9A" w14:textId="234C640A" w:rsidR="00D13C89" w:rsidRPr="0064737E" w:rsidRDefault="00D13C89" w:rsidP="00D13C89">
      <w:pPr>
        <w:pStyle w:val="Corpsdetexte"/>
      </w:pPr>
      <w:r w:rsidRPr="0064737E">
        <w:t xml:space="preserve">The Strategy </w:t>
      </w:r>
      <w:r w:rsidR="00365F52">
        <w:t xml:space="preserve">Drafting </w:t>
      </w:r>
      <w:r w:rsidRPr="0064737E">
        <w:t>Group should make use of electronic tools (e-mail, correspondence groups, discussion forums, teleconferences/computer conferences etc.) to augment regular meetings, as required, to progress the work.</w:t>
      </w:r>
    </w:p>
    <w:p w14:paraId="37246DF8" w14:textId="0B4B6759" w:rsidR="00D13C89" w:rsidRPr="0064737E" w:rsidRDefault="00D13C89" w:rsidP="00D13C89">
      <w:pPr>
        <w:pStyle w:val="Corpsdetexte"/>
      </w:pPr>
      <w:r w:rsidRPr="0064737E">
        <w:t xml:space="preserve">The Chair may create sub-groups or make use of other Council advisory groups to facilitate the tasks of the </w:t>
      </w:r>
      <w:r w:rsidR="00365F52">
        <w:t>g</w:t>
      </w:r>
      <w:r w:rsidRPr="0064737E">
        <w:t>roup.</w:t>
      </w:r>
      <w:r w:rsidR="00E0190D">
        <w:t xml:space="preserve"> </w:t>
      </w:r>
      <w:r w:rsidRPr="0064737E">
        <w:t xml:space="preserve"> Any sub-group is to operate at the direction of the Chair or Vice-Chair.</w:t>
      </w:r>
    </w:p>
    <w:p w14:paraId="6B1CD74A" w14:textId="34698D09" w:rsidR="00D13C89" w:rsidRPr="0064737E" w:rsidRDefault="00D13C89" w:rsidP="00D13C89">
      <w:pPr>
        <w:pStyle w:val="Corpsdetexte"/>
      </w:pPr>
      <w:r w:rsidRPr="0064737E">
        <w:t xml:space="preserve">Secretariat support for the </w:t>
      </w:r>
      <w:r w:rsidR="000235E4">
        <w:t xml:space="preserve">Strategy </w:t>
      </w:r>
      <w:r w:rsidR="00803840">
        <w:t>D</w:t>
      </w:r>
      <w:r w:rsidR="00365F52">
        <w:t>rafting</w:t>
      </w:r>
      <w:r w:rsidR="00365F52" w:rsidRPr="0064737E">
        <w:t xml:space="preserve"> </w:t>
      </w:r>
      <w:r w:rsidRPr="0064737E">
        <w:t>Group will be provided by the Secretariat at the direction of the Secretary-General.</w:t>
      </w:r>
    </w:p>
    <w:p w14:paraId="3B3A865E" w14:textId="4F41912D" w:rsidR="00C51D25" w:rsidRPr="0064737E" w:rsidRDefault="00C51D25">
      <w:pPr>
        <w:spacing w:after="200" w:line="276" w:lineRule="auto"/>
        <w:rPr>
          <w:sz w:val="22"/>
          <w:lang w:val="en-GB"/>
        </w:rPr>
      </w:pPr>
      <w:r w:rsidRPr="0064737E">
        <w:rPr>
          <w:lang w:val="en-GB"/>
        </w:rPr>
        <w:br w:type="page"/>
      </w:r>
    </w:p>
    <w:p w14:paraId="216B3AB3" w14:textId="41284856" w:rsidR="00C51D25" w:rsidRPr="0064737E" w:rsidRDefault="00D44FCE" w:rsidP="00D44FCE">
      <w:pPr>
        <w:pStyle w:val="Annex"/>
      </w:pPr>
      <w:bookmarkStart w:id="167" w:name="_Toc8915477"/>
      <w:r w:rsidRPr="0064737E">
        <w:rPr>
          <w:caps w:val="0"/>
        </w:rPr>
        <w:lastRenderedPageBreak/>
        <w:t>TERMS OF REFERENCE – LEGAL ADVISORY PANEL</w:t>
      </w:r>
      <w:bookmarkEnd w:id="167"/>
    </w:p>
    <w:p w14:paraId="2E423F71" w14:textId="77777777" w:rsidR="00D44FCE" w:rsidRPr="0064737E" w:rsidRDefault="00D44FCE" w:rsidP="00D44FCE">
      <w:pPr>
        <w:pStyle w:val="AnnexCHead1"/>
      </w:pPr>
      <w:r w:rsidRPr="0064737E">
        <w:t>Introduction</w:t>
      </w:r>
    </w:p>
    <w:p w14:paraId="0E910E39" w14:textId="77777777" w:rsidR="00D44FCE" w:rsidRPr="0064737E" w:rsidRDefault="00D44FCE" w:rsidP="006E2AF6">
      <w:pPr>
        <w:pStyle w:val="Heading1separatationline"/>
      </w:pPr>
    </w:p>
    <w:p w14:paraId="1B9342E0" w14:textId="5F94F92D" w:rsidR="00D44FCE" w:rsidRPr="0064737E" w:rsidRDefault="00E0190D" w:rsidP="00D44FCE">
      <w:pPr>
        <w:pStyle w:val="Corpsdetexte"/>
      </w:pPr>
      <w:r>
        <w:t>At the 36</w:t>
      </w:r>
      <w:r w:rsidRPr="00E0190D">
        <w:rPr>
          <w:vertAlign w:val="superscript"/>
        </w:rPr>
        <w:t>th</w:t>
      </w:r>
      <w:r>
        <w:t xml:space="preserve"> </w:t>
      </w:r>
      <w:r w:rsidR="00D44FCE" w:rsidRPr="0064737E">
        <w:t xml:space="preserve">Session of the Council (Strategy Group – </w:t>
      </w:r>
      <w:proofErr w:type="gramStart"/>
      <w:r w:rsidR="00D44FCE" w:rsidRPr="0064737E">
        <w:t>June,</w:t>
      </w:r>
      <w:proofErr w:type="gramEnd"/>
      <w:r w:rsidR="00D44FCE" w:rsidRPr="0064737E">
        <w:t xml:space="preserve"> 2005) the Council approved the establishment of a Legal Advisory Panel (LAP) to advise IALA on legal issues in support of its aim.</w:t>
      </w:r>
    </w:p>
    <w:p w14:paraId="3B49BE1E" w14:textId="52BED599" w:rsidR="00D44FCE" w:rsidRPr="0064737E" w:rsidRDefault="00D44FCE" w:rsidP="00D44FCE">
      <w:pPr>
        <w:pStyle w:val="AnnexCHead1"/>
      </w:pPr>
      <w:r w:rsidRPr="0064737E">
        <w:t>Objectives</w:t>
      </w:r>
    </w:p>
    <w:p w14:paraId="6DDB5168" w14:textId="77777777" w:rsidR="00D44FCE" w:rsidRPr="0064737E" w:rsidRDefault="00D44FCE" w:rsidP="006E2AF6">
      <w:pPr>
        <w:pStyle w:val="Heading1separatationline"/>
      </w:pPr>
    </w:p>
    <w:p w14:paraId="11CF0589" w14:textId="175DBC9F" w:rsidR="00D44FCE" w:rsidRPr="0064737E" w:rsidRDefault="00D44FCE" w:rsidP="00D44FCE">
      <w:pPr>
        <w:pStyle w:val="Corpsdetexte"/>
      </w:pPr>
      <w:r w:rsidRPr="0064737E">
        <w:t xml:space="preserve">The role of the LAP is to </w:t>
      </w:r>
      <w:r w:rsidR="004229CA">
        <w:t>provide</w:t>
      </w:r>
      <w:r w:rsidR="004229CA" w:rsidRPr="0064737E">
        <w:t xml:space="preserve"> </w:t>
      </w:r>
      <w:r w:rsidRPr="0064737E">
        <w:t xml:space="preserve">legal </w:t>
      </w:r>
      <w:r w:rsidR="004229CA">
        <w:t xml:space="preserve">support and </w:t>
      </w:r>
      <w:r w:rsidRPr="0064737E">
        <w:t xml:space="preserve">advice </w:t>
      </w:r>
      <w:r w:rsidR="004229CA">
        <w:t>to the Council, the Committees, the Secretariat and other bodies</w:t>
      </w:r>
      <w:r w:rsidR="007E3B0B">
        <w:t xml:space="preserve"> </w:t>
      </w:r>
      <w:r w:rsidRPr="0064737E">
        <w:t>of IALA.</w:t>
      </w:r>
    </w:p>
    <w:p w14:paraId="7FC16BE1" w14:textId="0219E466" w:rsidR="00D44FCE" w:rsidRPr="0064737E" w:rsidRDefault="00D44FCE" w:rsidP="00D44FCE">
      <w:pPr>
        <w:pStyle w:val="Corpsdetexte"/>
      </w:pPr>
      <w:r w:rsidRPr="0064737E">
        <w:t xml:space="preserve">Its scope </w:t>
      </w:r>
      <w:r w:rsidR="004229CA">
        <w:t>can</w:t>
      </w:r>
      <w:r w:rsidR="004229CA" w:rsidRPr="0064737E">
        <w:t xml:space="preserve"> </w:t>
      </w:r>
      <w:r w:rsidRPr="0064737E">
        <w:t>include:</w:t>
      </w:r>
    </w:p>
    <w:p w14:paraId="3A54815D" w14:textId="024D37D3" w:rsidR="00D44FCE" w:rsidRPr="0064737E" w:rsidRDefault="00D44FCE" w:rsidP="00E03073">
      <w:pPr>
        <w:pStyle w:val="List1"/>
        <w:numPr>
          <w:ilvl w:val="0"/>
          <w:numId w:val="50"/>
        </w:numPr>
      </w:pPr>
      <w:r w:rsidRPr="0064737E">
        <w:t>Providing legal support to the Council as required;</w:t>
      </w:r>
    </w:p>
    <w:p w14:paraId="56F3928B" w14:textId="365BDF38" w:rsidR="00D44FCE" w:rsidRPr="0064737E" w:rsidRDefault="00D44FCE" w:rsidP="00D44FCE">
      <w:pPr>
        <w:pStyle w:val="List1"/>
      </w:pPr>
      <w:r w:rsidRPr="0064737E">
        <w:t>Responding to issues and concerns that may be raised through the Secretariat;</w:t>
      </w:r>
    </w:p>
    <w:p w14:paraId="5949BC74" w14:textId="7840D93A" w:rsidR="00D44FCE" w:rsidRPr="0064737E" w:rsidRDefault="00D44FCE" w:rsidP="00D44FCE">
      <w:pPr>
        <w:pStyle w:val="List1"/>
      </w:pPr>
      <w:r w:rsidRPr="0064737E">
        <w:t>Responding to requests from Committees and other bodies for legal advice;</w:t>
      </w:r>
    </w:p>
    <w:p w14:paraId="7CCFA5CC" w14:textId="09B27EAA" w:rsidR="00D44FCE" w:rsidRPr="0064737E" w:rsidRDefault="00D44FCE" w:rsidP="00D44FCE">
      <w:pPr>
        <w:pStyle w:val="List1"/>
      </w:pPr>
      <w:r w:rsidRPr="0064737E">
        <w:t xml:space="preserve">Providing IALA with information on legal issues that result, or may result from, providing guidance to the membership in the provision of </w:t>
      </w:r>
      <w:r w:rsidR="0059713F">
        <w:t>M</w:t>
      </w:r>
      <w:r w:rsidR="00365F52">
        <w:t xml:space="preserve">arine </w:t>
      </w:r>
      <w:r w:rsidR="0059713F">
        <w:t>A</w:t>
      </w:r>
      <w:r w:rsidRPr="0064737E">
        <w:t xml:space="preserve">ids to </w:t>
      </w:r>
      <w:r w:rsidR="0059713F">
        <w:t>N</w:t>
      </w:r>
      <w:r w:rsidRPr="0064737E">
        <w:t xml:space="preserve">avigation </w:t>
      </w:r>
      <w:r w:rsidR="00365F52">
        <w:t>s</w:t>
      </w:r>
      <w:r w:rsidRPr="0064737E">
        <w:t>ervices;</w:t>
      </w:r>
    </w:p>
    <w:p w14:paraId="45188662" w14:textId="57029B08" w:rsidR="00D44FCE" w:rsidRPr="0064737E" w:rsidRDefault="00D44FCE" w:rsidP="00D44FCE">
      <w:pPr>
        <w:pStyle w:val="List1"/>
      </w:pPr>
      <w:r w:rsidRPr="0064737E">
        <w:t>Preparing draft documentation/guidelines on items of common concern;</w:t>
      </w:r>
    </w:p>
    <w:p w14:paraId="58E8406E" w14:textId="66670CFD" w:rsidR="00D44FCE" w:rsidRPr="0064737E" w:rsidRDefault="00D44FCE" w:rsidP="00D44FCE">
      <w:pPr>
        <w:pStyle w:val="List1"/>
      </w:pPr>
      <w:r w:rsidRPr="0064737E">
        <w:t>Identifying where external legal advice may be needed and assisting with the preparation of requests/briefs for such advice, as appropriate;</w:t>
      </w:r>
    </w:p>
    <w:p w14:paraId="60FCAC34" w14:textId="32958A87" w:rsidR="00D44FCE" w:rsidRPr="0064737E" w:rsidRDefault="00D44FCE" w:rsidP="00D44FCE">
      <w:pPr>
        <w:pStyle w:val="List1"/>
      </w:pPr>
      <w:r w:rsidRPr="0064737E">
        <w:t xml:space="preserve">Reviewing, updating, advising and reporting to the Council on the IALA </w:t>
      </w:r>
      <w:r w:rsidR="00A75754">
        <w:t xml:space="preserve">and WWA </w:t>
      </w:r>
      <w:r w:rsidRPr="0064737E">
        <w:t>Risk Registers;</w:t>
      </w:r>
    </w:p>
    <w:p w14:paraId="5867247A" w14:textId="3FCB0643" w:rsidR="00D44FCE" w:rsidRPr="0064737E" w:rsidRDefault="00D44FCE" w:rsidP="00D44FCE">
      <w:pPr>
        <w:pStyle w:val="List1"/>
      </w:pPr>
      <w:r w:rsidRPr="0064737E">
        <w:t>Providing a forum to discuss legal matters of common interest.</w:t>
      </w:r>
    </w:p>
    <w:p w14:paraId="07EF3125" w14:textId="6964A015" w:rsidR="00D44FCE" w:rsidRPr="0064737E" w:rsidRDefault="00D44FCE" w:rsidP="00D44FCE">
      <w:pPr>
        <w:pStyle w:val="AnnexCHead1"/>
      </w:pPr>
      <w:r w:rsidRPr="0064737E">
        <w:t>Composition</w:t>
      </w:r>
    </w:p>
    <w:p w14:paraId="545E393E" w14:textId="77777777" w:rsidR="00D44FCE" w:rsidRPr="0064737E" w:rsidRDefault="00D44FCE" w:rsidP="006E2AF6">
      <w:pPr>
        <w:pStyle w:val="Heading1separatationline"/>
      </w:pPr>
    </w:p>
    <w:p w14:paraId="7E3CFD3A" w14:textId="6D079BDC" w:rsidR="00D44FCE" w:rsidRPr="0064737E" w:rsidRDefault="00D44FCE" w:rsidP="00D44FCE">
      <w:pPr>
        <w:pStyle w:val="Corpsdetexte"/>
      </w:pPr>
      <w:r w:rsidRPr="0064737E">
        <w:t xml:space="preserve">Participation is open to all National </w:t>
      </w:r>
      <w:r w:rsidR="00365F52">
        <w:t>m</w:t>
      </w:r>
      <w:r w:rsidRPr="0064737E">
        <w:t xml:space="preserve">embers. </w:t>
      </w:r>
    </w:p>
    <w:p w14:paraId="04CBA165" w14:textId="77777777" w:rsidR="00D44FCE" w:rsidRPr="0064737E" w:rsidRDefault="00D44FCE" w:rsidP="00D44FCE">
      <w:pPr>
        <w:pStyle w:val="Corpsdetexte"/>
      </w:pPr>
      <w:r w:rsidRPr="0064737E">
        <w:t>The Chair may also invite representation at meetings from relevant International Organizations, experts and such other bodies as may assist the LAP in its work.</w:t>
      </w:r>
    </w:p>
    <w:p w14:paraId="12FB54F8" w14:textId="3DC6E3C7" w:rsidR="00D44FCE" w:rsidRPr="0064737E" w:rsidRDefault="00D44FCE" w:rsidP="00D44FCE">
      <w:pPr>
        <w:pStyle w:val="AnnexCHead1"/>
      </w:pPr>
      <w:r w:rsidRPr="0064737E">
        <w:t>Deliverables</w:t>
      </w:r>
    </w:p>
    <w:p w14:paraId="030D5EB3" w14:textId="77777777" w:rsidR="00D44FCE" w:rsidRPr="0064737E" w:rsidRDefault="00D44FCE" w:rsidP="006E2AF6">
      <w:pPr>
        <w:pStyle w:val="Heading1separatationline"/>
      </w:pPr>
    </w:p>
    <w:p w14:paraId="4EF76730" w14:textId="57F33152" w:rsidR="00D44FCE" w:rsidRPr="0064737E" w:rsidRDefault="00D44FCE" w:rsidP="00D44FCE">
      <w:pPr>
        <w:pStyle w:val="Corpsdetexte"/>
      </w:pPr>
      <w:r w:rsidRPr="0064737E">
        <w:t>The LAP shall deliver reports of each of its meetings to the Council.</w:t>
      </w:r>
    </w:p>
    <w:p w14:paraId="6DA7F84E" w14:textId="27B7EDEF" w:rsidR="00D44FCE" w:rsidRPr="0064737E" w:rsidRDefault="00D44FCE" w:rsidP="00D44FCE">
      <w:pPr>
        <w:pStyle w:val="Corpsdetexte"/>
      </w:pPr>
      <w:r w:rsidRPr="0064737E">
        <w:t>The LAP shall draft documentation/input to all IALA bodies and other organizations as required.</w:t>
      </w:r>
    </w:p>
    <w:p w14:paraId="5FEDB2A8" w14:textId="3FCFE71A" w:rsidR="00D44FCE" w:rsidRPr="0064737E" w:rsidRDefault="00D44FCE" w:rsidP="00D44FCE">
      <w:pPr>
        <w:pStyle w:val="AnnexCHead1"/>
      </w:pPr>
      <w:r w:rsidRPr="0064737E">
        <w:t>Procedures</w:t>
      </w:r>
    </w:p>
    <w:p w14:paraId="25E1A019" w14:textId="77777777" w:rsidR="00D44FCE" w:rsidRPr="0064737E" w:rsidRDefault="00D44FCE" w:rsidP="006E2AF6">
      <w:pPr>
        <w:pStyle w:val="Heading1separatationline"/>
      </w:pPr>
    </w:p>
    <w:p w14:paraId="3CEBCDA5" w14:textId="562FA6D1" w:rsidR="00D44FCE" w:rsidRPr="0064737E" w:rsidRDefault="00D44FCE" w:rsidP="00D44FCE">
      <w:pPr>
        <w:pStyle w:val="Corpsdetexte"/>
      </w:pPr>
      <w:r w:rsidRPr="0064737E">
        <w:t xml:space="preserve">The LAP will normally meet </w:t>
      </w:r>
      <w:r w:rsidR="00716043">
        <w:t>twice a year</w:t>
      </w:r>
      <w:r w:rsidRPr="0064737E">
        <w:t>. Meetings may be held more frequently, if deemed necessary by the Chair and agreed by the Secretary-General. Intersessional meetings may be arranged.</w:t>
      </w:r>
    </w:p>
    <w:p w14:paraId="3D3CFB06" w14:textId="3721F6FE" w:rsidR="00D44FCE" w:rsidRDefault="00D44FCE" w:rsidP="00D44FCE">
      <w:pPr>
        <w:pStyle w:val="Corpsdetexte"/>
      </w:pPr>
      <w:r w:rsidRPr="0064737E">
        <w:t>The LAP will also make use of electronic tools to augment such meetings, as required to progress its work.</w:t>
      </w:r>
    </w:p>
    <w:p w14:paraId="19FFE18D" w14:textId="03B304E0" w:rsidR="00F03BF4" w:rsidRPr="0064737E" w:rsidRDefault="00F03BF4" w:rsidP="00D44FCE">
      <w:pPr>
        <w:pStyle w:val="Corpsdetexte"/>
      </w:pPr>
      <w:r>
        <w:t>Submissions of input papers from Committees and other bodies received later than one month before the meeting will be subject to the approval of the Chair.</w:t>
      </w:r>
    </w:p>
    <w:p w14:paraId="1941491D" w14:textId="77777777" w:rsidR="00D44FCE" w:rsidRPr="0064737E" w:rsidRDefault="00D44FCE">
      <w:pPr>
        <w:spacing w:after="200" w:line="276" w:lineRule="auto"/>
        <w:rPr>
          <w:b/>
          <w:caps/>
          <w:color w:val="407EC9"/>
          <w:sz w:val="28"/>
          <w:lang w:val="en-GB"/>
        </w:rPr>
      </w:pPr>
      <w:r w:rsidRPr="0064737E">
        <w:rPr>
          <w:lang w:val="en-GB"/>
        </w:rPr>
        <w:br w:type="page"/>
      </w:r>
    </w:p>
    <w:p w14:paraId="04429CE8" w14:textId="77688D6C" w:rsidR="00D44FCE" w:rsidRPr="0064737E" w:rsidRDefault="00D44FCE">
      <w:pPr>
        <w:spacing w:after="200" w:line="276" w:lineRule="auto"/>
        <w:rPr>
          <w:sz w:val="22"/>
          <w:lang w:val="en-GB"/>
        </w:rPr>
      </w:pPr>
    </w:p>
    <w:p w14:paraId="042BB611" w14:textId="51AA61CB" w:rsidR="00D44FCE" w:rsidRPr="0064737E" w:rsidRDefault="00C05AC4" w:rsidP="00D2486C">
      <w:pPr>
        <w:pStyle w:val="Annex"/>
      </w:pPr>
      <w:bookmarkStart w:id="168" w:name="_Toc8915478"/>
      <w:r w:rsidRPr="0064737E">
        <w:t>TERMS OF REFERENCE – POLICY ADVISORY PANEL</w:t>
      </w:r>
      <w:bookmarkEnd w:id="168"/>
    </w:p>
    <w:p w14:paraId="7A168B7F" w14:textId="343B77D1" w:rsidR="00C05AC4" w:rsidRPr="0064737E" w:rsidRDefault="00C05AC4" w:rsidP="00C05AC4">
      <w:pPr>
        <w:pStyle w:val="AnnexDHead1"/>
      </w:pPr>
      <w:r w:rsidRPr="0064737E">
        <w:t>Introduction</w:t>
      </w:r>
    </w:p>
    <w:p w14:paraId="6F070BBD" w14:textId="77777777" w:rsidR="00C05AC4" w:rsidRPr="0064737E" w:rsidRDefault="00C05AC4" w:rsidP="006E2AF6">
      <w:pPr>
        <w:pStyle w:val="Heading1separatationline"/>
      </w:pPr>
    </w:p>
    <w:p w14:paraId="6B505102" w14:textId="01065269" w:rsidR="00C05AC4" w:rsidRPr="0064737E" w:rsidRDefault="00C05AC4" w:rsidP="00C05AC4">
      <w:pPr>
        <w:pStyle w:val="Corpsdetexte"/>
      </w:pPr>
      <w:r w:rsidRPr="0064737E">
        <w:t>A Policy Advisory Panel shall be established to provide policy advice for consideration by the Council and to co-ordinate the work of the Committees.</w:t>
      </w:r>
    </w:p>
    <w:p w14:paraId="19CE5E1A" w14:textId="302E7B2B" w:rsidR="00C05AC4" w:rsidRPr="0064737E" w:rsidRDefault="00C05AC4" w:rsidP="00C05AC4">
      <w:pPr>
        <w:pStyle w:val="AnnexDHead1"/>
      </w:pPr>
      <w:r w:rsidRPr="0064737E">
        <w:t>Objectives</w:t>
      </w:r>
    </w:p>
    <w:p w14:paraId="0237F093" w14:textId="77777777" w:rsidR="00C05AC4" w:rsidRPr="0064737E" w:rsidRDefault="00C05AC4" w:rsidP="006E2AF6">
      <w:pPr>
        <w:pStyle w:val="Heading1separatationline"/>
      </w:pPr>
    </w:p>
    <w:p w14:paraId="26B6BB19" w14:textId="77777777" w:rsidR="00C05AC4" w:rsidRPr="0064737E" w:rsidRDefault="00C05AC4" w:rsidP="00C05AC4">
      <w:pPr>
        <w:pStyle w:val="Corpsdetexte"/>
      </w:pPr>
      <w:r w:rsidRPr="0064737E">
        <w:t>The Policy Advisory Panel will:</w:t>
      </w:r>
    </w:p>
    <w:p w14:paraId="4B347CFB" w14:textId="60DEB122" w:rsidR="00C05AC4" w:rsidRPr="0064737E" w:rsidRDefault="00C05AC4" w:rsidP="00E03073">
      <w:pPr>
        <w:pStyle w:val="List1"/>
        <w:numPr>
          <w:ilvl w:val="0"/>
          <w:numId w:val="54"/>
        </w:numPr>
      </w:pPr>
      <w:r w:rsidRPr="0064737E">
        <w:t xml:space="preserve">Consider and advise the Council and the Secretariat on policy and strategy matters concerning the development and harmonisation of </w:t>
      </w:r>
      <w:r w:rsidR="0059713F">
        <w:t>M</w:t>
      </w:r>
      <w:r w:rsidR="00365F52">
        <w:t xml:space="preserve">arine </w:t>
      </w:r>
      <w:r w:rsidR="0059713F">
        <w:t>A</w:t>
      </w:r>
      <w:r w:rsidRPr="0064737E">
        <w:t xml:space="preserve">ids to </w:t>
      </w:r>
      <w:r w:rsidR="0059713F">
        <w:t>N</w:t>
      </w:r>
      <w:r w:rsidRPr="0064737E">
        <w:t>avigation systems, with specific emphasis on the Strategic Vision</w:t>
      </w:r>
      <w:r w:rsidR="00E0190D">
        <w:t>.</w:t>
      </w:r>
    </w:p>
    <w:p w14:paraId="37AB8D4A" w14:textId="66769752" w:rsidR="00C05AC4" w:rsidRPr="0064737E" w:rsidRDefault="00C05AC4" w:rsidP="00C05AC4">
      <w:pPr>
        <w:pStyle w:val="List1"/>
      </w:pPr>
      <w:r w:rsidRPr="0064737E">
        <w:t>Co-ordinate the work of the Committees and provide a forum for Committee Chairs to share progress, challenges and operations of the Committees to provide a collegiate delivery of the various work plans with the Secretariat</w:t>
      </w:r>
      <w:r w:rsidR="00E0190D">
        <w:t>.</w:t>
      </w:r>
    </w:p>
    <w:p w14:paraId="4B581D22" w14:textId="2E9F3F85" w:rsidR="00C05AC4" w:rsidRPr="0064737E" w:rsidRDefault="00C05AC4" w:rsidP="00C05AC4">
      <w:pPr>
        <w:pStyle w:val="List1"/>
      </w:pPr>
      <w:r w:rsidRPr="0064737E">
        <w:t>Carry out such other work as the Council may from time to time require.</w:t>
      </w:r>
    </w:p>
    <w:p w14:paraId="74AC667E" w14:textId="2E54979A" w:rsidR="00C05AC4" w:rsidRPr="0064737E" w:rsidRDefault="00C05AC4" w:rsidP="00C05AC4">
      <w:pPr>
        <w:pStyle w:val="AnnexDHead1"/>
      </w:pPr>
      <w:r w:rsidRPr="0064737E">
        <w:t>Composition</w:t>
      </w:r>
    </w:p>
    <w:p w14:paraId="3233A38B" w14:textId="77777777" w:rsidR="00C05AC4" w:rsidRPr="0064737E" w:rsidRDefault="00C05AC4" w:rsidP="006E2AF6">
      <w:pPr>
        <w:pStyle w:val="Heading1separatationline"/>
      </w:pPr>
    </w:p>
    <w:p w14:paraId="2E2A77BE" w14:textId="2DFA1C30" w:rsidR="00C05AC4" w:rsidRPr="0064737E" w:rsidRDefault="00C05AC4" w:rsidP="00C05AC4">
      <w:pPr>
        <w:pStyle w:val="Corpsdetexte"/>
      </w:pPr>
      <w:r w:rsidRPr="0064737E">
        <w:t>The membership of the Policy Advisory Panel will be as follows</w:t>
      </w:r>
      <w:r w:rsidR="00561A1B">
        <w:t>:</w:t>
      </w:r>
    </w:p>
    <w:p w14:paraId="2E4088FE" w14:textId="2C3882B9" w:rsidR="00C05AC4" w:rsidRPr="0064737E" w:rsidRDefault="00C05AC4" w:rsidP="00C05AC4">
      <w:pPr>
        <w:pStyle w:val="Bullet1"/>
        <w:rPr>
          <w:lang w:val="en-GB"/>
        </w:rPr>
      </w:pPr>
      <w:r w:rsidRPr="0064737E">
        <w:rPr>
          <w:lang w:val="en-GB"/>
        </w:rPr>
        <w:t>Secretary-General;</w:t>
      </w:r>
    </w:p>
    <w:p w14:paraId="7CD4515C" w14:textId="778E6152" w:rsidR="00C05AC4" w:rsidRPr="0064737E" w:rsidRDefault="00C05AC4" w:rsidP="00C05AC4">
      <w:pPr>
        <w:pStyle w:val="Bullet1"/>
        <w:rPr>
          <w:lang w:val="en-GB"/>
        </w:rPr>
      </w:pPr>
      <w:r w:rsidRPr="0064737E">
        <w:rPr>
          <w:lang w:val="en-GB"/>
        </w:rPr>
        <w:t>Deputy Secretary-General (Chair);</w:t>
      </w:r>
    </w:p>
    <w:p w14:paraId="7842357F" w14:textId="0A3A3C20" w:rsidR="00C05AC4" w:rsidRPr="0064737E" w:rsidRDefault="00C05AC4" w:rsidP="00C05AC4">
      <w:pPr>
        <w:pStyle w:val="Bullet1"/>
        <w:rPr>
          <w:lang w:val="en-GB"/>
        </w:rPr>
      </w:pPr>
      <w:r w:rsidRPr="0064737E">
        <w:rPr>
          <w:lang w:val="en-GB"/>
        </w:rPr>
        <w:t>Chairs of all Committees;</w:t>
      </w:r>
    </w:p>
    <w:p w14:paraId="1F0B4BBD" w14:textId="0EFBB778" w:rsidR="00C05AC4" w:rsidRPr="0064737E" w:rsidRDefault="00C05AC4" w:rsidP="00C05AC4">
      <w:pPr>
        <w:pStyle w:val="Bullet1"/>
        <w:rPr>
          <w:lang w:val="en-GB"/>
        </w:rPr>
      </w:pPr>
      <w:r w:rsidRPr="0064737E">
        <w:rPr>
          <w:lang w:val="en-GB"/>
        </w:rPr>
        <w:t>Vice Chairs of all Committees;</w:t>
      </w:r>
    </w:p>
    <w:p w14:paraId="0F655C38" w14:textId="5D79B9D3" w:rsidR="00C05AC4" w:rsidRPr="0064737E" w:rsidRDefault="00E0190D" w:rsidP="00C05AC4">
      <w:pPr>
        <w:pStyle w:val="Bullet1"/>
        <w:rPr>
          <w:lang w:val="en-GB"/>
        </w:rPr>
      </w:pPr>
      <w:r>
        <w:rPr>
          <w:lang w:val="en-GB"/>
        </w:rPr>
        <w:t>Chair of Legal Advisory Panel</w:t>
      </w:r>
      <w:r w:rsidR="00C05AC4" w:rsidRPr="0064737E">
        <w:rPr>
          <w:lang w:val="en-GB"/>
        </w:rPr>
        <w:t>;</w:t>
      </w:r>
    </w:p>
    <w:p w14:paraId="3E8F798E" w14:textId="2A2304EC" w:rsidR="00C05AC4" w:rsidRPr="0064737E" w:rsidRDefault="00C05AC4" w:rsidP="00C05AC4">
      <w:pPr>
        <w:pStyle w:val="Bullet1"/>
        <w:rPr>
          <w:lang w:val="en-GB"/>
        </w:rPr>
      </w:pPr>
      <w:r w:rsidRPr="0064737E">
        <w:rPr>
          <w:lang w:val="en-GB"/>
        </w:rPr>
        <w:t>Dean World-Wide Academy;</w:t>
      </w:r>
    </w:p>
    <w:p w14:paraId="213712AE" w14:textId="3931C8AE" w:rsidR="00C05AC4" w:rsidRPr="0064737E" w:rsidRDefault="00C05AC4" w:rsidP="00C05AC4">
      <w:pPr>
        <w:pStyle w:val="Bullet1"/>
        <w:rPr>
          <w:lang w:val="en-GB"/>
        </w:rPr>
      </w:pPr>
      <w:r w:rsidRPr="0064737E">
        <w:rPr>
          <w:lang w:val="en-GB"/>
        </w:rPr>
        <w:t xml:space="preserve">Representative of the Industrial Members </w:t>
      </w:r>
      <w:r w:rsidR="00716043">
        <w:rPr>
          <w:lang w:val="en-GB"/>
        </w:rPr>
        <w:t>[</w:t>
      </w:r>
      <w:r w:rsidRPr="0064737E">
        <w:rPr>
          <w:lang w:val="en-GB"/>
        </w:rPr>
        <w:t>Committee</w:t>
      </w:r>
      <w:r w:rsidR="00716043">
        <w:rPr>
          <w:lang w:val="en-GB"/>
        </w:rPr>
        <w:t>]</w:t>
      </w:r>
      <w:r w:rsidRPr="0064737E">
        <w:rPr>
          <w:lang w:val="en-GB"/>
        </w:rPr>
        <w:t>;</w:t>
      </w:r>
    </w:p>
    <w:p w14:paraId="58D46BBC" w14:textId="34536270" w:rsidR="00C05AC4" w:rsidRDefault="00C05AC4" w:rsidP="00C05AC4">
      <w:pPr>
        <w:pStyle w:val="Bullet1"/>
        <w:rPr>
          <w:lang w:val="en-GB"/>
        </w:rPr>
      </w:pPr>
      <w:r w:rsidRPr="0064737E">
        <w:rPr>
          <w:lang w:val="en-GB"/>
        </w:rPr>
        <w:t>Technical Operations Manager;</w:t>
      </w:r>
    </w:p>
    <w:p w14:paraId="5AFC7FFE" w14:textId="1069CF5B" w:rsidR="003B53AF" w:rsidRPr="0064737E" w:rsidRDefault="003B53AF" w:rsidP="00C05AC4">
      <w:pPr>
        <w:pStyle w:val="Bullet1"/>
        <w:rPr>
          <w:lang w:val="en-GB"/>
        </w:rPr>
      </w:pPr>
      <w:r>
        <w:rPr>
          <w:lang w:val="en-GB"/>
        </w:rPr>
        <w:t>Events and Documents Co-ordinator</w:t>
      </w:r>
      <w:r w:rsidR="00803840">
        <w:rPr>
          <w:lang w:val="en-GB"/>
        </w:rPr>
        <w:t>;</w:t>
      </w:r>
    </w:p>
    <w:p w14:paraId="6835F2EC" w14:textId="681974FD" w:rsidR="00C05AC4" w:rsidRPr="0064737E" w:rsidRDefault="00C05AC4" w:rsidP="00C05AC4">
      <w:pPr>
        <w:pStyle w:val="Bullet1"/>
        <w:rPr>
          <w:lang w:val="en-GB"/>
        </w:rPr>
      </w:pPr>
      <w:r w:rsidRPr="0064737E">
        <w:rPr>
          <w:lang w:val="en-GB"/>
        </w:rPr>
        <w:t>Committee Secretaries.</w:t>
      </w:r>
    </w:p>
    <w:p w14:paraId="5909683C" w14:textId="77777777" w:rsidR="00C05AC4" w:rsidRPr="0064737E" w:rsidRDefault="00C05AC4" w:rsidP="00C05AC4">
      <w:pPr>
        <w:pStyle w:val="Corpsdetexte"/>
      </w:pPr>
      <w:r w:rsidRPr="0064737E">
        <w:t>Other participants may be invited by the Chair to participate, to provide specialist advice.</w:t>
      </w:r>
    </w:p>
    <w:p w14:paraId="58F0B2AB" w14:textId="55D71F87" w:rsidR="00C05AC4" w:rsidRPr="0064737E" w:rsidRDefault="00C05AC4" w:rsidP="00C05AC4">
      <w:pPr>
        <w:pStyle w:val="Corpsdetexte"/>
      </w:pPr>
      <w:r w:rsidRPr="0064737E">
        <w:t xml:space="preserve">The Chair of the Policy Advisory Panel will be the Deputy Secretary-General. </w:t>
      </w:r>
    </w:p>
    <w:p w14:paraId="0CA8454A" w14:textId="1E2A5410" w:rsidR="00C05AC4" w:rsidRPr="0064737E" w:rsidRDefault="00C05AC4" w:rsidP="00C05AC4">
      <w:pPr>
        <w:pStyle w:val="Corpsdetexte"/>
      </w:pPr>
      <w:r w:rsidRPr="0064737E">
        <w:t>The Secretariat will appoint a Secretary to the Policy Advisory Panel to record meetings and provide such other support to the Panel as may be required.</w:t>
      </w:r>
    </w:p>
    <w:p w14:paraId="2E76E780" w14:textId="58E7A215" w:rsidR="00C05AC4" w:rsidRPr="0064737E" w:rsidRDefault="00C05AC4" w:rsidP="00C05AC4">
      <w:pPr>
        <w:pStyle w:val="AnnexDHead1"/>
      </w:pPr>
      <w:r w:rsidRPr="0064737E">
        <w:t>Deliverables</w:t>
      </w:r>
    </w:p>
    <w:p w14:paraId="4941E947" w14:textId="77777777" w:rsidR="00C05AC4" w:rsidRPr="0064737E" w:rsidRDefault="00C05AC4" w:rsidP="006E2AF6">
      <w:pPr>
        <w:pStyle w:val="Heading1separatationline"/>
      </w:pPr>
    </w:p>
    <w:p w14:paraId="4CFE253F" w14:textId="4E18F199" w:rsidR="00C05AC4" w:rsidRPr="0064737E" w:rsidRDefault="00C05AC4" w:rsidP="00C05AC4">
      <w:pPr>
        <w:pStyle w:val="Corpsdetexte"/>
      </w:pPr>
      <w:r w:rsidRPr="0064737E">
        <w:t xml:space="preserve">The Policy Advisory Panel will produce a written report of each meeting and the Chair will report the advice of the Policy Advisory Panel to </w:t>
      </w:r>
      <w:r w:rsidR="00896827">
        <w:t xml:space="preserve">the </w:t>
      </w:r>
      <w:r w:rsidRPr="0064737E">
        <w:t>Council at the next Council meeting after a meeting of the Policy Advisory Panel.</w:t>
      </w:r>
    </w:p>
    <w:p w14:paraId="58145B0B" w14:textId="77777777" w:rsidR="00C05AC4" w:rsidRPr="0064737E" w:rsidRDefault="00C05AC4">
      <w:pPr>
        <w:spacing w:after="200" w:line="276" w:lineRule="auto"/>
        <w:rPr>
          <w:b/>
          <w:caps/>
          <w:color w:val="407EC9"/>
          <w:sz w:val="28"/>
          <w:lang w:val="en-GB" w:eastAsia="de-DE"/>
        </w:rPr>
      </w:pPr>
      <w:r w:rsidRPr="0064737E">
        <w:rPr>
          <w:lang w:val="en-GB"/>
        </w:rPr>
        <w:br w:type="page"/>
      </w:r>
    </w:p>
    <w:p w14:paraId="4CE7B296" w14:textId="7A2AD402" w:rsidR="00C05AC4" w:rsidRPr="0064737E" w:rsidRDefault="00C05AC4" w:rsidP="00C05AC4">
      <w:pPr>
        <w:pStyle w:val="AnnexDHead1"/>
      </w:pPr>
      <w:r w:rsidRPr="0064737E">
        <w:lastRenderedPageBreak/>
        <w:t>Procedures</w:t>
      </w:r>
    </w:p>
    <w:p w14:paraId="114E0BE4" w14:textId="77777777" w:rsidR="00C05AC4" w:rsidRPr="0064737E" w:rsidRDefault="00C05AC4" w:rsidP="006E2AF6">
      <w:pPr>
        <w:pStyle w:val="Heading1separatationline"/>
      </w:pPr>
    </w:p>
    <w:p w14:paraId="7196CD40" w14:textId="5E74FE7A" w:rsidR="00C05AC4" w:rsidRPr="0064737E" w:rsidRDefault="00C05AC4" w:rsidP="00C05AC4">
      <w:pPr>
        <w:pStyle w:val="Corpsdetexte"/>
      </w:pPr>
      <w:r w:rsidRPr="0064737E">
        <w:t>The Policy Advisory Panel should ordinarily hold meetings at least twice each year.</w:t>
      </w:r>
      <w:r w:rsidR="00E0190D">
        <w:t xml:space="preserve"> </w:t>
      </w:r>
      <w:r w:rsidRPr="0064737E">
        <w:t xml:space="preserve"> Meetings may be in person or by electronic means and may be held more frequently if deemed necessary by the Chair.</w:t>
      </w:r>
    </w:p>
    <w:p w14:paraId="004CA4AA" w14:textId="5AA7D18E" w:rsidR="00C05AC4" w:rsidRPr="0064737E" w:rsidRDefault="00C05AC4" w:rsidP="00C05AC4">
      <w:pPr>
        <w:pStyle w:val="Corpsdetexte"/>
      </w:pPr>
      <w:r w:rsidRPr="0064737E">
        <w:t>The Policy Advisory Panel should make use of electronic tools to augment regular meetings, as required, to progress the work.</w:t>
      </w:r>
    </w:p>
    <w:p w14:paraId="1FF59AD3" w14:textId="7E8CA072" w:rsidR="00C05AC4" w:rsidRPr="0064737E" w:rsidRDefault="00C05AC4">
      <w:pPr>
        <w:spacing w:after="200" w:line="276" w:lineRule="auto"/>
        <w:rPr>
          <w:sz w:val="22"/>
          <w:lang w:val="en-GB"/>
        </w:rPr>
      </w:pPr>
      <w:r w:rsidRPr="0064737E">
        <w:rPr>
          <w:lang w:val="en-GB"/>
        </w:rPr>
        <w:br w:type="page"/>
      </w:r>
    </w:p>
    <w:p w14:paraId="73F42A26" w14:textId="0719F5C6" w:rsidR="00C05AC4" w:rsidRPr="0064737E" w:rsidRDefault="00C05AC4" w:rsidP="00C05AC4">
      <w:pPr>
        <w:pStyle w:val="Annex"/>
      </w:pPr>
      <w:bookmarkStart w:id="169" w:name="_Toc8915479"/>
      <w:r w:rsidRPr="0064737E">
        <w:rPr>
          <w:caps w:val="0"/>
        </w:rPr>
        <w:lastRenderedPageBreak/>
        <w:t>COUNCIL DECISION ON THE IALA WORLD-WIDE ACADEMY</w:t>
      </w:r>
      <w:r w:rsidRPr="0064737E">
        <w:rPr>
          <w:vertAlign w:val="superscript"/>
        </w:rPr>
        <w:footnoteReference w:id="1"/>
      </w:r>
      <w:bookmarkEnd w:id="169"/>
    </w:p>
    <w:p w14:paraId="2A315010" w14:textId="77777777" w:rsidR="00C05AC4" w:rsidRPr="0064737E" w:rsidRDefault="00C05AC4" w:rsidP="003A32CD">
      <w:pPr>
        <w:pStyle w:val="Corpsdetexte"/>
        <w:jc w:val="center"/>
        <w:outlineLvl w:val="0"/>
        <w:rPr>
          <w:b/>
        </w:rPr>
      </w:pPr>
      <w:r w:rsidRPr="0064737E">
        <w:rPr>
          <w:b/>
        </w:rPr>
        <w:t>DECISION</w:t>
      </w:r>
    </w:p>
    <w:p w14:paraId="40D93DE5" w14:textId="77777777" w:rsidR="00C05AC4" w:rsidRPr="0064737E" w:rsidRDefault="00C05AC4" w:rsidP="00C05AC4">
      <w:pPr>
        <w:pStyle w:val="Corpsdetexte"/>
        <w:jc w:val="center"/>
        <w:rPr>
          <w:b/>
        </w:rPr>
      </w:pPr>
      <w:r w:rsidRPr="0064737E">
        <w:rPr>
          <w:b/>
        </w:rPr>
        <w:t>Aims and Functions of the IALA World-Wide Academy</w:t>
      </w:r>
    </w:p>
    <w:p w14:paraId="692849FD" w14:textId="77777777" w:rsidR="00C05AC4" w:rsidRPr="0064737E" w:rsidRDefault="00C05AC4" w:rsidP="003A32CD">
      <w:pPr>
        <w:pStyle w:val="Corpsdetexte"/>
        <w:outlineLvl w:val="0"/>
      </w:pPr>
      <w:r w:rsidRPr="0064737E">
        <w:rPr>
          <w:b/>
        </w:rPr>
        <w:t>THE COUNCIL</w:t>
      </w:r>
      <w:r w:rsidRPr="0064737E">
        <w:t>,</w:t>
      </w:r>
    </w:p>
    <w:p w14:paraId="49AB59E8" w14:textId="66D96F7C" w:rsidR="00C05AC4" w:rsidRPr="0064737E" w:rsidRDefault="00C05AC4" w:rsidP="00C05AC4">
      <w:pPr>
        <w:pStyle w:val="Corpsdetexte"/>
      </w:pPr>
      <w:r w:rsidRPr="0064737E">
        <w:rPr>
          <w:b/>
        </w:rPr>
        <w:t>RECALLING</w:t>
      </w:r>
      <w:r w:rsidRPr="0064737E">
        <w:t xml:space="preserve"> that the aim of IALA is to foster the safe and efficient movement of vessels through the improvement and harmonisation of </w:t>
      </w:r>
      <w:r w:rsidR="00561A1B">
        <w:t>M</w:t>
      </w:r>
      <w:r w:rsidRPr="0064737E">
        <w:t xml:space="preserve">arine </w:t>
      </w:r>
      <w:r w:rsidR="00561A1B">
        <w:t>A</w:t>
      </w:r>
      <w:r w:rsidRPr="0064737E">
        <w:t xml:space="preserve">ids to </w:t>
      </w:r>
      <w:r w:rsidR="00561A1B">
        <w:t>N</w:t>
      </w:r>
      <w:r w:rsidRPr="0064737E">
        <w:t>avigation worldwide, and by other appropriate means;</w:t>
      </w:r>
    </w:p>
    <w:p w14:paraId="4DA501CE" w14:textId="77777777" w:rsidR="00C05AC4" w:rsidRPr="0064737E" w:rsidRDefault="00C05AC4" w:rsidP="00C05AC4">
      <w:pPr>
        <w:pStyle w:val="Corpsdetexte"/>
      </w:pPr>
      <w:r w:rsidRPr="0064737E">
        <w:rPr>
          <w:b/>
        </w:rPr>
        <w:t>RECOGNIZING</w:t>
      </w:r>
      <w:r w:rsidRPr="0064737E">
        <w:t xml:space="preserve"> that the recruitment, selection and training of suitable personnel are a pre-requisite to the provision of professionally qualified personnel capable of contributing to safe and efficient marine operations;</w:t>
      </w:r>
    </w:p>
    <w:p w14:paraId="4E432496" w14:textId="77777777" w:rsidR="00C05AC4" w:rsidRPr="0064737E" w:rsidRDefault="00C05AC4" w:rsidP="00C05AC4">
      <w:pPr>
        <w:pStyle w:val="Corpsdetexte"/>
      </w:pPr>
      <w:r w:rsidRPr="0064737E">
        <w:rPr>
          <w:b/>
        </w:rPr>
        <w:t>RECOGNISING ALSO</w:t>
      </w:r>
      <w:r w:rsidRPr="0064737E">
        <w:t xml:space="preserve"> that training in all aspects of aids to navigation (</w:t>
      </w:r>
      <w:proofErr w:type="spellStart"/>
      <w:r w:rsidRPr="0064737E">
        <w:t>AtoN</w:t>
      </w:r>
      <w:proofErr w:type="spellEnd"/>
      <w:r w:rsidRPr="0064737E">
        <w:t xml:space="preserve">) delivery – from inception to installation, to maintenance and life-cycle planning – is critical to the consistent provision of an </w:t>
      </w:r>
      <w:proofErr w:type="spellStart"/>
      <w:r w:rsidRPr="0064737E">
        <w:t>AtoN</w:t>
      </w:r>
      <w:proofErr w:type="spellEnd"/>
      <w:r w:rsidRPr="0064737E">
        <w:t xml:space="preserve"> service;</w:t>
      </w:r>
    </w:p>
    <w:p w14:paraId="00DF65CA" w14:textId="77777777" w:rsidR="00C05AC4" w:rsidRPr="0064737E" w:rsidRDefault="00C05AC4" w:rsidP="00C05AC4">
      <w:pPr>
        <w:pStyle w:val="Corpsdetexte"/>
      </w:pPr>
      <w:r w:rsidRPr="0064737E">
        <w:rPr>
          <w:b/>
        </w:rPr>
        <w:t>RECOGNISING ALSO</w:t>
      </w:r>
      <w:r w:rsidRPr="0064737E">
        <w:t xml:space="preserve"> the work done by IALA on the development of training for </w:t>
      </w:r>
      <w:proofErr w:type="spellStart"/>
      <w:r w:rsidRPr="0064737E">
        <w:t>AtoN</w:t>
      </w:r>
      <w:proofErr w:type="spellEnd"/>
      <w:r w:rsidRPr="0064737E">
        <w:t xml:space="preserve"> managers, technicians and VTS personnel;</w:t>
      </w:r>
    </w:p>
    <w:p w14:paraId="15509AF3" w14:textId="5E146209" w:rsidR="00C05AC4" w:rsidRPr="0064737E" w:rsidRDefault="00C05AC4" w:rsidP="00C05AC4">
      <w:pPr>
        <w:pStyle w:val="Corpsdetexte"/>
      </w:pPr>
      <w:r w:rsidRPr="0064737E">
        <w:rPr>
          <w:b/>
        </w:rPr>
        <w:t>RECOGNIZING ALSO</w:t>
      </w:r>
      <w:r w:rsidRPr="0064737E">
        <w:t xml:space="preserve"> that there is considerable knowledge and expertise within the IALA community that could be shared to assist authorities in meeting their International Maritime Convention obligations for safety of navigation and for the provision of </w:t>
      </w:r>
      <w:r w:rsidR="00561A1B">
        <w:t>M</w:t>
      </w:r>
      <w:r w:rsidRPr="0064737E">
        <w:t xml:space="preserve">arine </w:t>
      </w:r>
      <w:r w:rsidR="00561A1B">
        <w:t>A</w:t>
      </w:r>
      <w:r w:rsidRPr="0064737E">
        <w:t xml:space="preserve">ids to </w:t>
      </w:r>
      <w:r w:rsidR="00561A1B">
        <w:t>N</w:t>
      </w:r>
      <w:r w:rsidRPr="0064737E">
        <w:t>avigation;</w:t>
      </w:r>
    </w:p>
    <w:p w14:paraId="50552854" w14:textId="372D2389" w:rsidR="00C05AC4" w:rsidRPr="0064737E" w:rsidRDefault="00C05AC4" w:rsidP="00C05AC4">
      <w:pPr>
        <w:pStyle w:val="Corpsdetexte"/>
      </w:pPr>
      <w:r w:rsidRPr="0064737E">
        <w:rPr>
          <w:b/>
        </w:rPr>
        <w:t>NOTING</w:t>
      </w:r>
      <w:r w:rsidRPr="0064737E">
        <w:t xml:space="preserve"> that delivering capacity building and training in the field of safety of navigation and provision of </w:t>
      </w:r>
      <w:r w:rsidR="00561A1B">
        <w:t>M</w:t>
      </w:r>
      <w:r w:rsidRPr="0064737E">
        <w:t xml:space="preserve">arine </w:t>
      </w:r>
      <w:r w:rsidR="00561A1B">
        <w:t>A</w:t>
      </w:r>
      <w:r w:rsidRPr="0064737E">
        <w:t xml:space="preserve">ids to </w:t>
      </w:r>
      <w:r w:rsidR="00561A1B">
        <w:t>N</w:t>
      </w:r>
      <w:r w:rsidRPr="0064737E">
        <w:t>avigation to nations in need is part of the role of IALA</w:t>
      </w:r>
      <w:r w:rsidR="00645929">
        <w:t xml:space="preserve"> according to its Constitution;</w:t>
      </w:r>
    </w:p>
    <w:p w14:paraId="6DF911DE" w14:textId="77777777" w:rsidR="00C05AC4" w:rsidRPr="0064737E" w:rsidRDefault="00C05AC4" w:rsidP="00C05AC4">
      <w:pPr>
        <w:pStyle w:val="Corpsdetexte"/>
      </w:pPr>
      <w:r w:rsidRPr="0064737E">
        <w:rPr>
          <w:b/>
        </w:rPr>
        <w:t>RECALLING</w:t>
      </w:r>
      <w:r w:rsidRPr="0064737E">
        <w:t xml:space="preserve"> the Decision taken at the 52nd IALA Council regarding Aims and Functions of the IALA World-Wide Academy (The Academy).</w:t>
      </w:r>
    </w:p>
    <w:p w14:paraId="072F50A9" w14:textId="77777777" w:rsidR="00C05AC4" w:rsidRPr="0064737E" w:rsidRDefault="00C05AC4" w:rsidP="003A32CD">
      <w:pPr>
        <w:pStyle w:val="Corpsdetexte"/>
        <w:outlineLvl w:val="0"/>
      </w:pPr>
      <w:r w:rsidRPr="0064737E">
        <w:rPr>
          <w:b/>
        </w:rPr>
        <w:t>DECIDES THAT</w:t>
      </w:r>
      <w:r w:rsidRPr="0064737E">
        <w:t>:</w:t>
      </w:r>
    </w:p>
    <w:p w14:paraId="3D362329" w14:textId="7D114EF9" w:rsidR="00C05AC4" w:rsidRPr="0064737E" w:rsidRDefault="00C05AC4" w:rsidP="00E03073">
      <w:pPr>
        <w:pStyle w:val="List1"/>
        <w:numPr>
          <w:ilvl w:val="0"/>
          <w:numId w:val="55"/>
        </w:numPr>
      </w:pPr>
      <w:r w:rsidRPr="0064737E">
        <w:t>The Academy, the vehicle by which IALA delivers training and capacity building, is an integral part of the IALA Secretariat.</w:t>
      </w:r>
    </w:p>
    <w:p w14:paraId="60EFA579" w14:textId="334820C8" w:rsidR="00C05AC4" w:rsidRPr="0064737E" w:rsidRDefault="00C05AC4" w:rsidP="00033512">
      <w:pPr>
        <w:pStyle w:val="List1"/>
      </w:pPr>
      <w:r w:rsidRPr="0064737E">
        <w:t xml:space="preserve">The aims of </w:t>
      </w:r>
      <w:r w:rsidR="00561A1B">
        <w:t>t</w:t>
      </w:r>
      <w:r w:rsidRPr="0064737E">
        <w:t>he Academy are:</w:t>
      </w:r>
    </w:p>
    <w:p w14:paraId="64ABFB08" w14:textId="06368246" w:rsidR="00C05AC4" w:rsidRPr="0064737E" w:rsidRDefault="00C05AC4" w:rsidP="00033512">
      <w:pPr>
        <w:pStyle w:val="Bullet1"/>
        <w:rPr>
          <w:lang w:val="en-GB"/>
        </w:rPr>
      </w:pPr>
      <w:r w:rsidRPr="0064737E">
        <w:rPr>
          <w:lang w:val="en-GB"/>
        </w:rPr>
        <w:t>to participate in the development of IALA model courses on all aspects of aids to navigation training; to encourage their use by all National authorities and to administer the accreditation system for National authorities responsible for such training in accordance with published IALA Recommendations and Guidelines, and thei</w:t>
      </w:r>
      <w:r w:rsidR="00254147">
        <w:rPr>
          <w:lang w:val="en-GB"/>
        </w:rPr>
        <w:t>r associated model courses;</w:t>
      </w:r>
    </w:p>
    <w:p w14:paraId="34CA4736" w14:textId="3251B605" w:rsidR="00C05AC4" w:rsidRPr="0064737E" w:rsidRDefault="00C05AC4" w:rsidP="00033512">
      <w:pPr>
        <w:pStyle w:val="Bullet1"/>
        <w:rPr>
          <w:lang w:val="en-GB"/>
        </w:rPr>
      </w:pPr>
      <w:r w:rsidRPr="0064737E">
        <w:rPr>
          <w:lang w:val="en-GB"/>
        </w:rPr>
        <w:t xml:space="preserve">to develop and manage systematic aids to navigation capacity building, where appropriate through joint activity with other International Organizations as part of the United Nations </w:t>
      </w:r>
      <w:r w:rsidR="00B94FCF">
        <w:rPr>
          <w:lang w:val="en-GB"/>
        </w:rPr>
        <w:t>‘</w:t>
      </w:r>
      <w:r w:rsidRPr="0064737E">
        <w:rPr>
          <w:lang w:val="en-GB"/>
        </w:rPr>
        <w:t>Delivering as One</w:t>
      </w:r>
      <w:r w:rsidR="00B94FCF">
        <w:rPr>
          <w:lang w:val="en-GB"/>
        </w:rPr>
        <w:t>’</w:t>
      </w:r>
      <w:r w:rsidRPr="0064737E">
        <w:rPr>
          <w:lang w:val="en-GB"/>
        </w:rPr>
        <w:t xml:space="preserve"> capacity building strategy, to enable National Authorities to meet their obligations under International </w:t>
      </w:r>
      <w:r w:rsidR="0037103B" w:rsidRPr="0064737E">
        <w:rPr>
          <w:lang w:val="en-GB"/>
        </w:rPr>
        <w:t>Maritime</w:t>
      </w:r>
      <w:r w:rsidRPr="0064737E">
        <w:rPr>
          <w:lang w:val="en-GB"/>
        </w:rPr>
        <w:t xml:space="preserve"> Conventions.</w:t>
      </w:r>
    </w:p>
    <w:p w14:paraId="4F1AAC45" w14:textId="12C8F737" w:rsidR="00C05AC4" w:rsidRPr="0064737E" w:rsidRDefault="00C05AC4" w:rsidP="00033512">
      <w:pPr>
        <w:pStyle w:val="List1"/>
      </w:pPr>
      <w:r w:rsidRPr="0064737E">
        <w:t>The objectives of the Academy are:</w:t>
      </w:r>
    </w:p>
    <w:p w14:paraId="4D4FC21C" w14:textId="42C0B393" w:rsidR="00C05AC4" w:rsidRPr="0064737E" w:rsidRDefault="00C05AC4" w:rsidP="00033512">
      <w:pPr>
        <w:pStyle w:val="Bullet1"/>
        <w:rPr>
          <w:lang w:val="en-GB"/>
        </w:rPr>
      </w:pPr>
      <w:r w:rsidRPr="0064737E">
        <w:rPr>
          <w:lang w:val="en-GB"/>
        </w:rPr>
        <w:t>to facilitate the development of IALA model courses for aids to navigation training;</w:t>
      </w:r>
    </w:p>
    <w:p w14:paraId="07D68D5C" w14:textId="75B5E9E3" w:rsidR="00C05AC4" w:rsidRPr="0064737E" w:rsidRDefault="00C05AC4" w:rsidP="00033512">
      <w:pPr>
        <w:pStyle w:val="Bullet1"/>
        <w:rPr>
          <w:lang w:val="en-GB"/>
        </w:rPr>
      </w:pPr>
      <w:r w:rsidRPr="0064737E">
        <w:rPr>
          <w:lang w:val="en-GB"/>
        </w:rPr>
        <w:t>to develop and manage the system of IALA accreditation of training activities;</w:t>
      </w:r>
    </w:p>
    <w:p w14:paraId="4CF9A616" w14:textId="5EDAA159" w:rsidR="00C05AC4" w:rsidRPr="0064737E" w:rsidRDefault="00C05AC4" w:rsidP="00033512">
      <w:pPr>
        <w:pStyle w:val="Bullet1"/>
        <w:rPr>
          <w:lang w:val="en-GB"/>
        </w:rPr>
      </w:pPr>
      <w:r w:rsidRPr="0064737E">
        <w:rPr>
          <w:lang w:val="en-GB"/>
        </w:rPr>
        <w:t>to facilitate education and training for personnel with responsibility for aids to navigation particularly in key target regions as defined in the Academy Master Plan;</w:t>
      </w:r>
    </w:p>
    <w:p w14:paraId="20658584" w14:textId="046CC527" w:rsidR="00C05AC4" w:rsidRPr="0064737E" w:rsidRDefault="00C05AC4" w:rsidP="00033512">
      <w:pPr>
        <w:pStyle w:val="Bullet1"/>
        <w:rPr>
          <w:lang w:val="en-GB"/>
        </w:rPr>
      </w:pPr>
      <w:r w:rsidRPr="0064737E">
        <w:rPr>
          <w:lang w:val="en-GB"/>
        </w:rPr>
        <w:t xml:space="preserve">to deliver Level 1 </w:t>
      </w:r>
      <w:proofErr w:type="spellStart"/>
      <w:r w:rsidRPr="0064737E">
        <w:rPr>
          <w:lang w:val="en-GB"/>
        </w:rPr>
        <w:t>AtoN</w:t>
      </w:r>
      <w:proofErr w:type="spellEnd"/>
      <w:r w:rsidRPr="0064737E">
        <w:rPr>
          <w:lang w:val="en-GB"/>
        </w:rPr>
        <w:t xml:space="preserve"> Manager courses when appropriate;</w:t>
      </w:r>
    </w:p>
    <w:p w14:paraId="71BFE587" w14:textId="5BD41945" w:rsidR="00C05AC4" w:rsidRPr="0064737E" w:rsidRDefault="00C05AC4" w:rsidP="00033512">
      <w:pPr>
        <w:pStyle w:val="Bullet1"/>
        <w:rPr>
          <w:lang w:val="en-GB"/>
        </w:rPr>
      </w:pPr>
      <w:r w:rsidRPr="0064737E">
        <w:rPr>
          <w:lang w:val="en-GB"/>
        </w:rPr>
        <w:lastRenderedPageBreak/>
        <w:t>to establish and manage systematic aids to navigation capacity building, particularly in key target regions as defined in the Academy Master Plan;</w:t>
      </w:r>
    </w:p>
    <w:p w14:paraId="69D55E4E" w14:textId="72DA5D6E" w:rsidR="00C05AC4" w:rsidRPr="0064737E" w:rsidRDefault="00C05AC4" w:rsidP="00033512">
      <w:pPr>
        <w:pStyle w:val="Bullet1"/>
        <w:rPr>
          <w:lang w:val="en-GB"/>
        </w:rPr>
      </w:pPr>
      <w:r w:rsidRPr="0064737E">
        <w:rPr>
          <w:lang w:val="en-GB"/>
        </w:rPr>
        <w:t xml:space="preserve">to </w:t>
      </w:r>
      <w:proofErr w:type="gramStart"/>
      <w:r w:rsidRPr="0064737E">
        <w:rPr>
          <w:lang w:val="en-GB"/>
        </w:rPr>
        <w:t>provide assistance to</w:t>
      </w:r>
      <w:proofErr w:type="gramEnd"/>
      <w:r w:rsidRPr="0064737E">
        <w:rPr>
          <w:lang w:val="en-GB"/>
        </w:rPr>
        <w:t xml:space="preserve"> enhance the knowledge and expertise of personnel with responsibility for aids to navigation, at both the managerial and technician levels, so as to achieve a resilient competence in a defined target region;</w:t>
      </w:r>
    </w:p>
    <w:p w14:paraId="398FD6B0" w14:textId="37C18479" w:rsidR="00C05AC4" w:rsidRPr="0064737E" w:rsidRDefault="00C05AC4" w:rsidP="00033512">
      <w:pPr>
        <w:pStyle w:val="Bullet1"/>
        <w:rPr>
          <w:lang w:val="en-GB"/>
        </w:rPr>
      </w:pPr>
      <w:r w:rsidRPr="0064737E">
        <w:rPr>
          <w:lang w:val="en-GB"/>
        </w:rPr>
        <w:t>to encourage and where appropriate publicise research and development initiatives to improve the efficiency and safe</w:t>
      </w:r>
      <w:r w:rsidR="0037103B">
        <w:rPr>
          <w:lang w:val="en-GB"/>
        </w:rPr>
        <w:t>ty of maritime navigation;</w:t>
      </w:r>
      <w:r w:rsidR="0006386D">
        <w:rPr>
          <w:lang w:val="en-GB"/>
        </w:rPr>
        <w:t xml:space="preserve"> and</w:t>
      </w:r>
    </w:p>
    <w:p w14:paraId="5E2BFD8B" w14:textId="1B4799B3" w:rsidR="00C05AC4" w:rsidRPr="0064737E" w:rsidRDefault="00C05AC4" w:rsidP="00033512">
      <w:pPr>
        <w:pStyle w:val="Bullet1"/>
        <w:rPr>
          <w:lang w:val="en-GB"/>
        </w:rPr>
      </w:pPr>
      <w:r w:rsidRPr="0064737E">
        <w:rPr>
          <w:lang w:val="en-GB"/>
        </w:rPr>
        <w:t>to develop and maintain an Academy alumni association and promote IALA activities through that alumni association.</w:t>
      </w:r>
    </w:p>
    <w:p w14:paraId="58AAB501" w14:textId="32B719F5" w:rsidR="00C05AC4" w:rsidRPr="0064737E" w:rsidRDefault="00C05AC4" w:rsidP="00033512">
      <w:pPr>
        <w:pStyle w:val="List1"/>
      </w:pPr>
      <w:r w:rsidRPr="0064737E">
        <w:t>The Academy is administered by a Dean supported by a Board</w:t>
      </w:r>
      <w:r w:rsidR="0037103B">
        <w:t>.</w:t>
      </w:r>
    </w:p>
    <w:p w14:paraId="27EEDCB4" w14:textId="48EFE2F8" w:rsidR="00C05AC4" w:rsidRPr="0064737E" w:rsidRDefault="00C05AC4" w:rsidP="00033512">
      <w:pPr>
        <w:pStyle w:val="List1"/>
      </w:pPr>
      <w:r w:rsidRPr="0064737E">
        <w:t>The role of the Academy Board is:</w:t>
      </w:r>
    </w:p>
    <w:p w14:paraId="1195AA1A" w14:textId="1AECE395" w:rsidR="00C05AC4" w:rsidRPr="0064737E" w:rsidRDefault="00C05AC4" w:rsidP="00033512">
      <w:pPr>
        <w:pStyle w:val="Bullet1"/>
        <w:rPr>
          <w:lang w:val="en-GB"/>
        </w:rPr>
      </w:pPr>
      <w:r w:rsidRPr="0064737E">
        <w:rPr>
          <w:lang w:val="en-GB"/>
        </w:rPr>
        <w:t xml:space="preserve">to maintain a global view of maritime </w:t>
      </w:r>
      <w:proofErr w:type="spellStart"/>
      <w:r w:rsidRPr="0064737E">
        <w:rPr>
          <w:lang w:val="en-GB"/>
        </w:rPr>
        <w:t>AtoN</w:t>
      </w:r>
      <w:proofErr w:type="spellEnd"/>
      <w:r w:rsidRPr="0064737E">
        <w:rPr>
          <w:lang w:val="en-GB"/>
        </w:rPr>
        <w:t xml:space="preserve"> training and capacity building needs;</w:t>
      </w:r>
    </w:p>
    <w:p w14:paraId="35AB7094" w14:textId="0CE3886C" w:rsidR="00C05AC4" w:rsidRPr="0064737E" w:rsidRDefault="00C05AC4" w:rsidP="00033512">
      <w:pPr>
        <w:pStyle w:val="Bullet1"/>
        <w:rPr>
          <w:lang w:val="en-GB"/>
        </w:rPr>
      </w:pPr>
      <w:r w:rsidRPr="0064737E">
        <w:rPr>
          <w:lang w:val="en-GB"/>
        </w:rPr>
        <w:t>to approve and oversee the Master Plan with the strategy and delivery of the Academy’s two key deliverables of training and capacity building and annual programme by:</w:t>
      </w:r>
    </w:p>
    <w:p w14:paraId="0D0A9C09" w14:textId="1F55D731" w:rsidR="00C05AC4" w:rsidRPr="00561A1B" w:rsidRDefault="00033512" w:rsidP="00561A1B">
      <w:pPr>
        <w:pStyle w:val="Bullet1"/>
        <w:rPr>
          <w:lang w:val="en-GB"/>
        </w:rPr>
      </w:pPr>
      <w:r w:rsidRPr="00561A1B">
        <w:rPr>
          <w:lang w:val="en-GB"/>
        </w:rPr>
        <w:t>a</w:t>
      </w:r>
      <w:r w:rsidR="00C05AC4" w:rsidRPr="00561A1B">
        <w:rPr>
          <w:lang w:val="en-GB"/>
        </w:rPr>
        <w:t>n analysis of the outcomes and recommendations of capacity building activities;</w:t>
      </w:r>
    </w:p>
    <w:p w14:paraId="6B10B692" w14:textId="51A03B3E" w:rsidR="00C05AC4" w:rsidRPr="00561A1B" w:rsidRDefault="00033512" w:rsidP="00561A1B">
      <w:pPr>
        <w:pStyle w:val="Bullet1"/>
        <w:rPr>
          <w:lang w:val="en-GB"/>
        </w:rPr>
      </w:pPr>
      <w:r w:rsidRPr="00561A1B">
        <w:rPr>
          <w:lang w:val="en-GB"/>
        </w:rPr>
        <w:t>p</w:t>
      </w:r>
      <w:r w:rsidR="00C05AC4" w:rsidRPr="00561A1B">
        <w:rPr>
          <w:lang w:val="en-GB"/>
        </w:rPr>
        <w:t>rioritising applications for capacity building and training activity assistance from third parties;</w:t>
      </w:r>
    </w:p>
    <w:p w14:paraId="7B38ECCE" w14:textId="2630E20D" w:rsidR="00C05AC4" w:rsidRPr="00561A1B" w:rsidRDefault="00033512" w:rsidP="00561A1B">
      <w:pPr>
        <w:pStyle w:val="Bullet1"/>
        <w:rPr>
          <w:lang w:val="en-GB"/>
        </w:rPr>
      </w:pPr>
      <w:r w:rsidRPr="00561A1B">
        <w:rPr>
          <w:lang w:val="en-GB"/>
        </w:rPr>
        <w:t>n</w:t>
      </w:r>
      <w:r w:rsidR="00C05AC4" w:rsidRPr="00561A1B">
        <w:rPr>
          <w:lang w:val="en-GB"/>
        </w:rPr>
        <w:t>egotiating future financial support with existing sponsors; and</w:t>
      </w:r>
    </w:p>
    <w:p w14:paraId="51E19F15" w14:textId="7AB28493" w:rsidR="00C05AC4" w:rsidRPr="00561A1B" w:rsidRDefault="00033512" w:rsidP="00561A1B">
      <w:pPr>
        <w:pStyle w:val="Bullet1"/>
        <w:rPr>
          <w:lang w:val="en-GB"/>
        </w:rPr>
      </w:pPr>
      <w:r w:rsidRPr="00561A1B">
        <w:rPr>
          <w:lang w:val="en-GB"/>
        </w:rPr>
        <w:t>i</w:t>
      </w:r>
      <w:r w:rsidR="00C05AC4" w:rsidRPr="00561A1B">
        <w:rPr>
          <w:lang w:val="en-GB"/>
        </w:rPr>
        <w:t>dentifying and pursuing potential sponsorship opportunities</w:t>
      </w:r>
      <w:r w:rsidR="0037103B" w:rsidRPr="00561A1B">
        <w:rPr>
          <w:lang w:val="en-GB"/>
        </w:rPr>
        <w:t>.</w:t>
      </w:r>
    </w:p>
    <w:p w14:paraId="57A0D965" w14:textId="44326156" w:rsidR="00C05AC4" w:rsidRPr="0064737E" w:rsidRDefault="00C05AC4" w:rsidP="00033512">
      <w:pPr>
        <w:pStyle w:val="Bullet1"/>
        <w:rPr>
          <w:lang w:val="en-GB"/>
        </w:rPr>
      </w:pPr>
      <w:r w:rsidRPr="0064737E">
        <w:rPr>
          <w:lang w:val="en-GB"/>
        </w:rPr>
        <w:t xml:space="preserve">to approve and monitor </w:t>
      </w:r>
      <w:r w:rsidR="0037103B">
        <w:rPr>
          <w:lang w:val="en-GB"/>
        </w:rPr>
        <w:t>t</w:t>
      </w:r>
      <w:r w:rsidRPr="0064737E">
        <w:rPr>
          <w:lang w:val="en-GB"/>
        </w:rPr>
        <w:t>he Academy budget and ensuring that the independence of Academy funding from the general IALA budget is maintained;</w:t>
      </w:r>
    </w:p>
    <w:p w14:paraId="50C0DFB1" w14:textId="4622C2DA" w:rsidR="00C05AC4" w:rsidRPr="0064737E" w:rsidRDefault="00C05AC4" w:rsidP="00033512">
      <w:pPr>
        <w:pStyle w:val="Bullet1"/>
        <w:rPr>
          <w:lang w:val="en-GB"/>
        </w:rPr>
      </w:pPr>
      <w:r w:rsidRPr="0064737E">
        <w:rPr>
          <w:lang w:val="en-GB"/>
        </w:rPr>
        <w:t>to provide the IALA Council with the reports of its meetings for endorsement.</w:t>
      </w:r>
    </w:p>
    <w:p w14:paraId="125267A3" w14:textId="35E31D69" w:rsidR="00C05AC4" w:rsidRPr="0064737E" w:rsidRDefault="00C05AC4" w:rsidP="00033512">
      <w:pPr>
        <w:pStyle w:val="List1"/>
      </w:pPr>
      <w:r w:rsidRPr="0064737E">
        <w:t>The Academy Board consists of:</w:t>
      </w:r>
    </w:p>
    <w:p w14:paraId="7E5EA5FD" w14:textId="3E99F73E" w:rsidR="00C05AC4" w:rsidRPr="0064737E" w:rsidRDefault="00C05AC4" w:rsidP="00033512">
      <w:pPr>
        <w:pStyle w:val="Bullet1"/>
        <w:rPr>
          <w:lang w:val="en-GB"/>
        </w:rPr>
      </w:pPr>
      <w:r w:rsidRPr="0064737E">
        <w:rPr>
          <w:lang w:val="en-GB"/>
        </w:rPr>
        <w:t>a Chairperson nominated by the Council among the Board Members</w:t>
      </w:r>
    </w:p>
    <w:p w14:paraId="1012C995" w14:textId="33AEDB64" w:rsidR="00C05AC4" w:rsidRPr="0064737E" w:rsidRDefault="00C05AC4" w:rsidP="00033512">
      <w:pPr>
        <w:pStyle w:val="Bullet1"/>
        <w:rPr>
          <w:lang w:val="en-GB"/>
        </w:rPr>
      </w:pPr>
      <w:r w:rsidRPr="0064737E">
        <w:rPr>
          <w:lang w:val="en-GB"/>
        </w:rPr>
        <w:t>the Secretary-General of IALA;</w:t>
      </w:r>
    </w:p>
    <w:p w14:paraId="3BCC178B" w14:textId="56236B4F" w:rsidR="00C05AC4" w:rsidRPr="0064737E" w:rsidRDefault="00C05AC4" w:rsidP="00033512">
      <w:pPr>
        <w:pStyle w:val="Bullet1"/>
        <w:rPr>
          <w:lang w:val="en-GB"/>
        </w:rPr>
      </w:pPr>
      <w:r w:rsidRPr="0064737E">
        <w:rPr>
          <w:lang w:val="en-GB"/>
        </w:rPr>
        <w:t>the Dean of the Academy;</w:t>
      </w:r>
    </w:p>
    <w:p w14:paraId="1FB0151A" w14:textId="1C5EDCB6" w:rsidR="00C05AC4" w:rsidRPr="0064737E" w:rsidRDefault="00C05AC4" w:rsidP="00033512">
      <w:pPr>
        <w:pStyle w:val="Bullet1"/>
        <w:rPr>
          <w:lang w:val="en-GB"/>
        </w:rPr>
      </w:pPr>
      <w:r w:rsidRPr="0064737E">
        <w:rPr>
          <w:lang w:val="en-GB"/>
        </w:rPr>
        <w:t>up to six 6 members appointed by the IALA Council for a period of 4 years</w:t>
      </w:r>
      <w:r w:rsidR="00D805FA" w:rsidRPr="0064737E">
        <w:rPr>
          <w:lang w:val="en-GB"/>
        </w:rPr>
        <w:t>,</w:t>
      </w:r>
      <w:r w:rsidRPr="0064737E">
        <w:rPr>
          <w:lang w:val="en-GB"/>
        </w:rPr>
        <w:t xml:space="preserve"> renewable;</w:t>
      </w:r>
    </w:p>
    <w:p w14:paraId="4126459C" w14:textId="7D028561" w:rsidR="00C05AC4" w:rsidRPr="0064737E" w:rsidRDefault="00561A1B" w:rsidP="00561A1B">
      <w:pPr>
        <w:pStyle w:val="Bullet1"/>
        <w:numPr>
          <w:ilvl w:val="0"/>
          <w:numId w:val="0"/>
        </w:numPr>
        <w:ind w:left="360"/>
        <w:rPr>
          <w:lang w:val="en-GB"/>
        </w:rPr>
      </w:pPr>
      <w:r>
        <w:rPr>
          <w:lang w:val="en-GB"/>
        </w:rPr>
        <w:t>W</w:t>
      </w:r>
      <w:r w:rsidR="00C05AC4" w:rsidRPr="0064737E">
        <w:rPr>
          <w:lang w:val="en-GB"/>
        </w:rPr>
        <w:t>hen appropriate, the Board may invite external advisers with relevant specialist skills</w:t>
      </w:r>
      <w:r>
        <w:rPr>
          <w:lang w:val="en-GB"/>
        </w:rPr>
        <w:t>.</w:t>
      </w:r>
    </w:p>
    <w:p w14:paraId="7449503A" w14:textId="325A72B8" w:rsidR="00C05AC4" w:rsidRPr="0064737E" w:rsidRDefault="00561A1B" w:rsidP="00561A1B">
      <w:pPr>
        <w:pStyle w:val="Bullet1"/>
        <w:numPr>
          <w:ilvl w:val="0"/>
          <w:numId w:val="0"/>
        </w:numPr>
        <w:ind w:left="720" w:hanging="360"/>
        <w:rPr>
          <w:lang w:val="en-GB"/>
        </w:rPr>
      </w:pPr>
      <w:r>
        <w:rPr>
          <w:lang w:val="en-GB"/>
        </w:rPr>
        <w:t>T</w:t>
      </w:r>
      <w:r w:rsidR="00C05AC4" w:rsidRPr="0064737E">
        <w:rPr>
          <w:lang w:val="en-GB"/>
        </w:rPr>
        <w:t>he Board shall meet twice a year, at least one month before the next Council meeting</w:t>
      </w:r>
      <w:r>
        <w:rPr>
          <w:lang w:val="en-GB"/>
        </w:rPr>
        <w:t>.</w:t>
      </w:r>
    </w:p>
    <w:p w14:paraId="3B97CA1D" w14:textId="3B5A3BB7" w:rsidR="00C05AC4" w:rsidRPr="0064737E" w:rsidRDefault="00561A1B" w:rsidP="00561A1B">
      <w:pPr>
        <w:pStyle w:val="Bullet1"/>
        <w:numPr>
          <w:ilvl w:val="0"/>
          <w:numId w:val="0"/>
        </w:numPr>
        <w:ind w:left="720" w:hanging="360"/>
        <w:rPr>
          <w:lang w:val="en-GB"/>
        </w:rPr>
      </w:pPr>
      <w:r>
        <w:rPr>
          <w:lang w:val="en-GB"/>
        </w:rPr>
        <w:t>I</w:t>
      </w:r>
      <w:r w:rsidR="00C05AC4" w:rsidRPr="0064737E">
        <w:rPr>
          <w:lang w:val="en-GB"/>
        </w:rPr>
        <w:t>f necessary, Board members may be consulted by mail or other electronic means of communication.</w:t>
      </w:r>
    </w:p>
    <w:p w14:paraId="49319CEA" w14:textId="64EC0C66" w:rsidR="00C05AC4" w:rsidRPr="0064737E" w:rsidRDefault="00C05AC4" w:rsidP="00033512">
      <w:pPr>
        <w:pStyle w:val="List1"/>
      </w:pPr>
      <w:r w:rsidRPr="0064737E">
        <w:t>The Dean who is a member of the IALA staff, is assisted by permanent or temporary officers, as well as by any of IALA’s components when needed.</w:t>
      </w:r>
    </w:p>
    <w:p w14:paraId="0F5DA9CF" w14:textId="4EA49B4A" w:rsidR="00C05AC4" w:rsidRPr="0064737E" w:rsidRDefault="00C05AC4" w:rsidP="00033512">
      <w:pPr>
        <w:pStyle w:val="List1"/>
      </w:pPr>
      <w:r w:rsidRPr="0064737E">
        <w:t>The budget of the Academy is funded largely from direct or in-kind sponsorship from external donors. It covers:</w:t>
      </w:r>
    </w:p>
    <w:p w14:paraId="174813CA" w14:textId="7CEE99C7" w:rsidR="00C05AC4" w:rsidRPr="0064737E" w:rsidRDefault="00C05AC4" w:rsidP="00033512">
      <w:pPr>
        <w:pStyle w:val="Bullet1"/>
        <w:rPr>
          <w:lang w:val="en-GB"/>
        </w:rPr>
      </w:pPr>
      <w:r w:rsidRPr="0064737E">
        <w:rPr>
          <w:lang w:val="en-GB"/>
        </w:rPr>
        <w:t>Administrative and General Expenses including:</w:t>
      </w:r>
    </w:p>
    <w:p w14:paraId="432BD897" w14:textId="688E7282" w:rsidR="00C05AC4" w:rsidRPr="00561A1B" w:rsidRDefault="00C05AC4" w:rsidP="00561A1B">
      <w:pPr>
        <w:pStyle w:val="Bullet1"/>
        <w:rPr>
          <w:lang w:val="en-GB"/>
        </w:rPr>
      </w:pPr>
      <w:r w:rsidRPr="00561A1B">
        <w:rPr>
          <w:lang w:val="en-GB"/>
        </w:rPr>
        <w:t>Academy Staff salaries or fees;</w:t>
      </w:r>
    </w:p>
    <w:p w14:paraId="0420F924" w14:textId="51B4E4C0" w:rsidR="00C05AC4" w:rsidRPr="00561A1B" w:rsidRDefault="00033512" w:rsidP="00561A1B">
      <w:pPr>
        <w:pStyle w:val="Bullet1"/>
        <w:rPr>
          <w:lang w:val="en-GB"/>
        </w:rPr>
      </w:pPr>
      <w:r w:rsidRPr="00561A1B">
        <w:rPr>
          <w:lang w:val="en-GB"/>
        </w:rPr>
        <w:t>s</w:t>
      </w:r>
      <w:r w:rsidR="00C05AC4" w:rsidRPr="00561A1B">
        <w:rPr>
          <w:lang w:val="en-GB"/>
        </w:rPr>
        <w:t>ocial charges for Academy salaries;</w:t>
      </w:r>
    </w:p>
    <w:p w14:paraId="00029D38" w14:textId="78BB1C8E" w:rsidR="00C05AC4" w:rsidRPr="00561A1B" w:rsidRDefault="00033512" w:rsidP="00561A1B">
      <w:pPr>
        <w:pStyle w:val="Bullet1"/>
        <w:rPr>
          <w:lang w:val="en-GB"/>
        </w:rPr>
      </w:pPr>
      <w:r w:rsidRPr="00561A1B">
        <w:rPr>
          <w:lang w:val="en-GB"/>
        </w:rPr>
        <w:t>t</w:t>
      </w:r>
      <w:r w:rsidR="00C05AC4" w:rsidRPr="00561A1B">
        <w:rPr>
          <w:lang w:val="en-GB"/>
        </w:rPr>
        <w:t>ravel and subsistence for Academy staff;</w:t>
      </w:r>
    </w:p>
    <w:p w14:paraId="7F56173A" w14:textId="24DC5AAC" w:rsidR="00C05AC4" w:rsidRPr="00561A1B" w:rsidRDefault="00C05AC4" w:rsidP="00561A1B">
      <w:pPr>
        <w:pStyle w:val="Bullet1"/>
        <w:rPr>
          <w:lang w:val="en-GB"/>
        </w:rPr>
      </w:pPr>
      <w:r w:rsidRPr="00561A1B">
        <w:rPr>
          <w:lang w:val="en-GB"/>
        </w:rPr>
        <w:t>Board Member overheads and travel and subsistence costs;</w:t>
      </w:r>
    </w:p>
    <w:p w14:paraId="24C5FA85" w14:textId="348F3208" w:rsidR="00C05AC4" w:rsidRPr="00561A1B" w:rsidRDefault="00C05AC4" w:rsidP="00561A1B">
      <w:pPr>
        <w:pStyle w:val="Bullet1"/>
        <w:rPr>
          <w:lang w:val="en-GB"/>
        </w:rPr>
      </w:pPr>
      <w:r w:rsidRPr="00561A1B">
        <w:rPr>
          <w:lang w:val="en-GB"/>
        </w:rPr>
        <w:lastRenderedPageBreak/>
        <w:t>IALA Secretariat services comprising:</w:t>
      </w:r>
    </w:p>
    <w:p w14:paraId="5A2877B0" w14:textId="5F50A30B" w:rsidR="00C05AC4" w:rsidRPr="0064737E" w:rsidRDefault="00033512" w:rsidP="006A4703">
      <w:pPr>
        <w:pStyle w:val="Bullet3"/>
      </w:pPr>
      <w:r w:rsidRPr="0064737E">
        <w:t>o</w:t>
      </w:r>
      <w:r w:rsidR="00C05AC4" w:rsidRPr="0064737E">
        <w:t>ffice space, furniture, fittings, utilities and cleaning services;</w:t>
      </w:r>
    </w:p>
    <w:p w14:paraId="5D847DB1" w14:textId="1364D0BC" w:rsidR="00C05AC4" w:rsidRPr="0064737E" w:rsidRDefault="00033512" w:rsidP="00645929">
      <w:pPr>
        <w:pStyle w:val="Bullet3"/>
      </w:pPr>
      <w:r w:rsidRPr="0064737E">
        <w:t>a</w:t>
      </w:r>
      <w:r w:rsidR="00C05AC4" w:rsidRPr="0064737E">
        <w:t>ccess to the IALA internet; telephone services and IT support;</w:t>
      </w:r>
    </w:p>
    <w:p w14:paraId="3ED6D893" w14:textId="4EE62ED0" w:rsidR="00C05AC4" w:rsidRPr="0064737E" w:rsidRDefault="00033512" w:rsidP="00645929">
      <w:pPr>
        <w:pStyle w:val="Bullet3"/>
      </w:pPr>
      <w:r w:rsidRPr="0064737E">
        <w:t>m</w:t>
      </w:r>
      <w:r w:rsidR="00C05AC4" w:rsidRPr="0064737E">
        <w:t xml:space="preserve">aintenance charges for the Academy page of the </w:t>
      </w:r>
      <w:r w:rsidR="00880DBE">
        <w:t>website</w:t>
      </w:r>
      <w:r w:rsidR="00C05AC4" w:rsidRPr="0064737E">
        <w:t>;</w:t>
      </w:r>
    </w:p>
    <w:p w14:paraId="533F611C" w14:textId="46F5180D" w:rsidR="00C05AC4" w:rsidRPr="0064737E" w:rsidRDefault="00033512" w:rsidP="00645929">
      <w:pPr>
        <w:pStyle w:val="Bullet3"/>
      </w:pPr>
      <w:r w:rsidRPr="0064737E">
        <w:t>a</w:t>
      </w:r>
      <w:r w:rsidR="00C05AC4" w:rsidRPr="0064737E">
        <w:t>ccounting and audit services relating to budget management and monthly reports, and the administration and payment of professional services and expenses for Academy staff and experts;</w:t>
      </w:r>
    </w:p>
    <w:p w14:paraId="417D439E" w14:textId="35B85A0B" w:rsidR="00C05AC4" w:rsidRPr="0064737E" w:rsidRDefault="00033512" w:rsidP="00645929">
      <w:pPr>
        <w:pStyle w:val="Bullet3"/>
      </w:pPr>
      <w:r w:rsidRPr="0064737E">
        <w:t>r</w:t>
      </w:r>
      <w:r w:rsidR="00C05AC4" w:rsidRPr="0064737E">
        <w:t>outine stationery, office supplies, postage and courier charges; and</w:t>
      </w:r>
    </w:p>
    <w:p w14:paraId="7D97D312" w14:textId="1B2D3A21" w:rsidR="00C05AC4" w:rsidRPr="0064737E" w:rsidRDefault="00033512" w:rsidP="00645929">
      <w:pPr>
        <w:pStyle w:val="Bullet3"/>
      </w:pPr>
      <w:r w:rsidRPr="0064737E">
        <w:t>s</w:t>
      </w:r>
      <w:r w:rsidR="00C05AC4" w:rsidRPr="0064737E">
        <w:t>ecretarial staff support</w:t>
      </w:r>
      <w:r w:rsidR="009F6B59">
        <w:t>.</w:t>
      </w:r>
    </w:p>
    <w:p w14:paraId="44894F1A" w14:textId="37908CC3" w:rsidR="00C05AC4" w:rsidRPr="0064737E" w:rsidRDefault="0037103B" w:rsidP="00033512">
      <w:pPr>
        <w:pStyle w:val="Bullet1"/>
        <w:rPr>
          <w:lang w:val="en-GB"/>
        </w:rPr>
      </w:pPr>
      <w:r>
        <w:rPr>
          <w:lang w:val="en-GB"/>
        </w:rPr>
        <w:t>operational e</w:t>
      </w:r>
      <w:r w:rsidR="00C05AC4" w:rsidRPr="0064737E">
        <w:rPr>
          <w:lang w:val="en-GB"/>
        </w:rPr>
        <w:t>xpenses including</w:t>
      </w:r>
      <w:r w:rsidR="00033512" w:rsidRPr="0064737E">
        <w:rPr>
          <w:lang w:val="en-GB"/>
        </w:rPr>
        <w:t>:</w:t>
      </w:r>
    </w:p>
    <w:p w14:paraId="62AC7222" w14:textId="15B10952" w:rsidR="00C05AC4" w:rsidRPr="00561A1B" w:rsidRDefault="00033512" w:rsidP="00561A1B">
      <w:pPr>
        <w:pStyle w:val="Bullet1"/>
        <w:rPr>
          <w:lang w:val="en-GB"/>
        </w:rPr>
      </w:pPr>
      <w:r w:rsidRPr="00561A1B">
        <w:rPr>
          <w:lang w:val="en-GB"/>
        </w:rPr>
        <w:t>c</w:t>
      </w:r>
      <w:r w:rsidR="00C05AC4" w:rsidRPr="00561A1B">
        <w:rPr>
          <w:lang w:val="en-GB"/>
        </w:rPr>
        <w:t>apacity building activities listed in the annual Board-approved Plan;</w:t>
      </w:r>
    </w:p>
    <w:p w14:paraId="0CA36C74" w14:textId="1B46FD6A" w:rsidR="00C05AC4" w:rsidRPr="00561A1B" w:rsidRDefault="00033512" w:rsidP="00561A1B">
      <w:pPr>
        <w:pStyle w:val="Bullet1"/>
        <w:rPr>
          <w:lang w:val="en-GB"/>
        </w:rPr>
      </w:pPr>
      <w:r w:rsidRPr="00561A1B">
        <w:rPr>
          <w:lang w:val="en-GB"/>
        </w:rPr>
        <w:t>t</w:t>
      </w:r>
      <w:r w:rsidR="00C05AC4" w:rsidRPr="00561A1B">
        <w:rPr>
          <w:lang w:val="en-GB"/>
        </w:rPr>
        <w:t>raining activities listed in the annual Board-approved Plan;</w:t>
      </w:r>
    </w:p>
    <w:p w14:paraId="74845968" w14:textId="27CC3291" w:rsidR="00C05AC4" w:rsidRPr="00561A1B" w:rsidRDefault="00033512" w:rsidP="00561A1B">
      <w:pPr>
        <w:pStyle w:val="Bullet1"/>
        <w:rPr>
          <w:lang w:val="en-GB"/>
        </w:rPr>
      </w:pPr>
      <w:r w:rsidRPr="00561A1B">
        <w:rPr>
          <w:lang w:val="en-GB"/>
        </w:rPr>
        <w:t>p</w:t>
      </w:r>
      <w:r w:rsidR="00C05AC4" w:rsidRPr="00561A1B">
        <w:rPr>
          <w:lang w:val="en-GB"/>
        </w:rPr>
        <w:t>rofessional fees and travel and subsistence costs for IALA experts conducting either capacity building or training missions approved by the Dean and listed in the annual Board-approved Plan</w:t>
      </w:r>
      <w:r w:rsidR="0037103B" w:rsidRPr="00561A1B">
        <w:rPr>
          <w:lang w:val="en-GB"/>
        </w:rPr>
        <w:t>.</w:t>
      </w:r>
    </w:p>
    <w:p w14:paraId="1466DEA0" w14:textId="6FCC438C" w:rsidR="00C05AC4" w:rsidRPr="0064737E" w:rsidRDefault="00561A1B" w:rsidP="00561A1B">
      <w:pPr>
        <w:pStyle w:val="Bullet1"/>
        <w:numPr>
          <w:ilvl w:val="0"/>
          <w:numId w:val="0"/>
        </w:numPr>
        <w:ind w:left="360"/>
        <w:rPr>
          <w:lang w:val="en-GB"/>
        </w:rPr>
      </w:pPr>
      <w:r>
        <w:rPr>
          <w:lang w:val="en-GB"/>
        </w:rPr>
        <w:t>A</w:t>
      </w:r>
      <w:r w:rsidR="00C05AC4" w:rsidRPr="0064737E">
        <w:rPr>
          <w:lang w:val="en-GB"/>
        </w:rPr>
        <w:t>t the end of the financial year, unexpended funds are to be recorded on the balance sheet and are carried over to the following year for continued project implementation according to the approved Master Plan.</w:t>
      </w:r>
    </w:p>
    <w:p w14:paraId="49774CB5" w14:textId="17405AED" w:rsidR="00C05AC4" w:rsidRPr="0064737E" w:rsidRDefault="00C05AC4" w:rsidP="00033512">
      <w:pPr>
        <w:pStyle w:val="List1"/>
      </w:pPr>
      <w:r w:rsidRPr="0064737E">
        <w:t>The present Decision annuls and replaces the Decision adopted by the Council in December 2015 at its 61</w:t>
      </w:r>
      <w:r w:rsidRPr="0064737E">
        <w:rPr>
          <w:vertAlign w:val="superscript"/>
        </w:rPr>
        <w:t>st</w:t>
      </w:r>
      <w:r w:rsidR="00033512" w:rsidRPr="0064737E">
        <w:t xml:space="preserve"> </w:t>
      </w:r>
      <w:r w:rsidRPr="0064737E">
        <w:t>session.</w:t>
      </w:r>
    </w:p>
    <w:p w14:paraId="63C1DF67" w14:textId="44AF70CF" w:rsidR="00D805FA" w:rsidRPr="0064737E" w:rsidRDefault="00D805FA">
      <w:pPr>
        <w:spacing w:after="200" w:line="276" w:lineRule="auto"/>
        <w:rPr>
          <w:sz w:val="22"/>
          <w:lang w:val="en-GB"/>
        </w:rPr>
      </w:pPr>
      <w:r w:rsidRPr="0064737E">
        <w:rPr>
          <w:lang w:val="en-GB"/>
        </w:rPr>
        <w:br w:type="page"/>
      </w:r>
    </w:p>
    <w:p w14:paraId="6DBE0FAB" w14:textId="77777777" w:rsidR="00D805FA" w:rsidRPr="0064737E" w:rsidRDefault="00D805FA" w:rsidP="00D805FA">
      <w:pPr>
        <w:ind w:right="521"/>
        <w:jc w:val="center"/>
        <w:rPr>
          <w:rFonts w:ascii="Calibri" w:hAnsi="Calibri"/>
          <w:b/>
          <w:sz w:val="24"/>
          <w:szCs w:val="24"/>
          <w:lang w:val="en-GB"/>
        </w:rPr>
      </w:pPr>
    </w:p>
    <w:p w14:paraId="2F6C1739" w14:textId="77777777" w:rsidR="00D805FA" w:rsidRPr="0064737E" w:rsidRDefault="00D805FA" w:rsidP="00D805FA">
      <w:pPr>
        <w:ind w:right="521"/>
        <w:jc w:val="center"/>
        <w:rPr>
          <w:rFonts w:ascii="Calibri" w:hAnsi="Calibri"/>
          <w:b/>
          <w:sz w:val="24"/>
          <w:szCs w:val="24"/>
          <w:lang w:val="en-GB"/>
        </w:rPr>
      </w:pPr>
    </w:p>
    <w:p w14:paraId="60C3A22C" w14:textId="77777777" w:rsidR="00D805FA" w:rsidRPr="0064737E" w:rsidRDefault="00D805FA" w:rsidP="00D805FA">
      <w:pPr>
        <w:ind w:right="521"/>
        <w:jc w:val="center"/>
        <w:rPr>
          <w:rFonts w:ascii="Calibri" w:hAnsi="Calibri"/>
          <w:b/>
          <w:sz w:val="24"/>
          <w:szCs w:val="24"/>
          <w:lang w:val="en-GB"/>
        </w:rPr>
      </w:pPr>
    </w:p>
    <w:p w14:paraId="4C31623A" w14:textId="77777777" w:rsidR="00D805FA" w:rsidRPr="0064737E" w:rsidRDefault="00D805FA" w:rsidP="00D805FA">
      <w:pPr>
        <w:ind w:right="521"/>
        <w:jc w:val="center"/>
        <w:rPr>
          <w:rFonts w:ascii="Calibri" w:hAnsi="Calibri"/>
          <w:b/>
          <w:sz w:val="24"/>
          <w:szCs w:val="24"/>
          <w:lang w:val="en-GB"/>
        </w:rPr>
      </w:pPr>
    </w:p>
    <w:p w14:paraId="1D9228A8" w14:textId="77777777" w:rsidR="00D805FA" w:rsidRPr="0064737E" w:rsidRDefault="00D805FA" w:rsidP="00D805FA">
      <w:pPr>
        <w:ind w:right="521"/>
        <w:jc w:val="center"/>
        <w:rPr>
          <w:rFonts w:ascii="Calibri" w:hAnsi="Calibri"/>
          <w:b/>
          <w:sz w:val="24"/>
          <w:szCs w:val="24"/>
          <w:lang w:val="en-GB"/>
        </w:rPr>
      </w:pPr>
    </w:p>
    <w:p w14:paraId="0B2E89DB" w14:textId="77777777" w:rsidR="00D805FA" w:rsidRPr="0064737E" w:rsidRDefault="00D805FA" w:rsidP="00D805FA">
      <w:pPr>
        <w:ind w:right="521"/>
        <w:jc w:val="center"/>
        <w:rPr>
          <w:rFonts w:ascii="Calibri" w:hAnsi="Calibri"/>
          <w:b/>
          <w:sz w:val="24"/>
          <w:szCs w:val="24"/>
          <w:lang w:val="en-GB"/>
        </w:rPr>
      </w:pPr>
    </w:p>
    <w:p w14:paraId="136B3B5A" w14:textId="77777777" w:rsidR="00D805FA" w:rsidRPr="0064737E" w:rsidRDefault="00D805FA" w:rsidP="00D805FA">
      <w:pPr>
        <w:ind w:right="521"/>
        <w:jc w:val="center"/>
        <w:rPr>
          <w:rFonts w:ascii="Calibri" w:hAnsi="Calibri"/>
          <w:b/>
          <w:sz w:val="24"/>
          <w:szCs w:val="24"/>
          <w:lang w:val="en-GB"/>
        </w:rPr>
      </w:pPr>
    </w:p>
    <w:p w14:paraId="13D0A64B" w14:textId="77777777" w:rsidR="00D805FA" w:rsidRPr="0064737E" w:rsidRDefault="00D805FA" w:rsidP="00D805FA">
      <w:pPr>
        <w:ind w:right="521"/>
        <w:jc w:val="center"/>
        <w:rPr>
          <w:rFonts w:ascii="Calibri" w:hAnsi="Calibri"/>
          <w:b/>
          <w:sz w:val="24"/>
          <w:szCs w:val="24"/>
          <w:lang w:val="en-GB"/>
        </w:rPr>
      </w:pPr>
    </w:p>
    <w:p w14:paraId="4688405F" w14:textId="77777777" w:rsidR="00D805FA" w:rsidRPr="0064737E" w:rsidRDefault="00D805FA" w:rsidP="00D805FA">
      <w:pPr>
        <w:ind w:right="521"/>
        <w:jc w:val="center"/>
        <w:rPr>
          <w:rFonts w:ascii="Calibri" w:hAnsi="Calibri"/>
          <w:b/>
          <w:sz w:val="24"/>
          <w:szCs w:val="24"/>
          <w:lang w:val="en-GB"/>
        </w:rPr>
      </w:pPr>
    </w:p>
    <w:p w14:paraId="741A4E08" w14:textId="77777777" w:rsidR="00D805FA" w:rsidRPr="0064737E" w:rsidRDefault="00D805FA" w:rsidP="00D805FA">
      <w:pPr>
        <w:ind w:right="521"/>
        <w:jc w:val="center"/>
        <w:rPr>
          <w:rFonts w:ascii="Calibri" w:hAnsi="Calibri"/>
          <w:b/>
          <w:sz w:val="24"/>
          <w:szCs w:val="24"/>
          <w:lang w:val="en-GB"/>
        </w:rPr>
      </w:pPr>
      <w:r w:rsidRPr="0064737E">
        <w:rPr>
          <w:rFonts w:ascii="Calibri" w:hAnsi="Calibri"/>
          <w:b/>
          <w:noProof/>
          <w:sz w:val="24"/>
          <w:szCs w:val="24"/>
          <w:lang w:val="da-DK" w:eastAsia="da-DK"/>
        </w:rPr>
        <w:drawing>
          <wp:inline distT="0" distB="0" distL="0" distR="0" wp14:anchorId="085020B4" wp14:editId="05036167">
            <wp:extent cx="1981200" cy="1401063"/>
            <wp:effectExtent l="0" t="0" r="0" b="8890"/>
            <wp:docPr id="3" name="Picture 3"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30307AB9" w14:textId="77777777" w:rsidR="00D805FA" w:rsidRPr="0064737E" w:rsidRDefault="00D805FA" w:rsidP="00D805FA">
      <w:pPr>
        <w:ind w:right="521"/>
        <w:jc w:val="center"/>
        <w:rPr>
          <w:rFonts w:ascii="Calibri" w:hAnsi="Calibri"/>
          <w:b/>
          <w:sz w:val="24"/>
          <w:szCs w:val="24"/>
          <w:lang w:val="en-GB"/>
        </w:rPr>
      </w:pPr>
    </w:p>
    <w:p w14:paraId="4EE0E1C0" w14:textId="77777777" w:rsidR="00D805FA" w:rsidRPr="0064737E" w:rsidRDefault="00D805FA" w:rsidP="00D805FA">
      <w:pPr>
        <w:ind w:right="521"/>
        <w:jc w:val="center"/>
        <w:rPr>
          <w:rFonts w:ascii="Calibri" w:hAnsi="Calibri"/>
          <w:b/>
          <w:sz w:val="24"/>
          <w:szCs w:val="24"/>
          <w:lang w:val="en-GB"/>
        </w:rPr>
      </w:pPr>
    </w:p>
    <w:p w14:paraId="244154B9" w14:textId="77777777" w:rsidR="00D805FA" w:rsidRPr="0064737E" w:rsidRDefault="00D805FA" w:rsidP="00D805FA">
      <w:pPr>
        <w:ind w:right="521"/>
        <w:jc w:val="center"/>
        <w:rPr>
          <w:rFonts w:ascii="Calibri" w:hAnsi="Calibri"/>
          <w:b/>
          <w:sz w:val="24"/>
          <w:szCs w:val="24"/>
          <w:lang w:val="en-GB"/>
        </w:rPr>
      </w:pPr>
    </w:p>
    <w:p w14:paraId="795C0C1A" w14:textId="77777777" w:rsidR="00D805FA" w:rsidRPr="0064737E" w:rsidRDefault="00D805FA" w:rsidP="00D805FA">
      <w:pPr>
        <w:ind w:right="521"/>
        <w:jc w:val="center"/>
        <w:rPr>
          <w:rFonts w:ascii="Calibri" w:hAnsi="Calibri"/>
          <w:b/>
          <w:sz w:val="24"/>
          <w:szCs w:val="24"/>
          <w:lang w:val="en-GB"/>
        </w:rPr>
      </w:pPr>
    </w:p>
    <w:p w14:paraId="5B494BE9" w14:textId="77777777" w:rsidR="00D805FA" w:rsidRPr="0064737E" w:rsidRDefault="00D805FA" w:rsidP="00D805FA">
      <w:pPr>
        <w:ind w:right="521"/>
        <w:jc w:val="center"/>
        <w:rPr>
          <w:rFonts w:ascii="Calibri" w:hAnsi="Calibri"/>
          <w:b/>
          <w:sz w:val="24"/>
          <w:szCs w:val="24"/>
          <w:lang w:val="en-GB"/>
        </w:rPr>
      </w:pPr>
    </w:p>
    <w:p w14:paraId="25F21D43" w14:textId="77777777" w:rsidR="00D805FA" w:rsidRPr="0064737E" w:rsidRDefault="00D805FA" w:rsidP="00D805FA">
      <w:pPr>
        <w:ind w:right="521"/>
        <w:jc w:val="center"/>
        <w:rPr>
          <w:rFonts w:ascii="Calibri" w:hAnsi="Calibri"/>
          <w:b/>
          <w:sz w:val="24"/>
          <w:szCs w:val="24"/>
          <w:lang w:val="en-GB"/>
        </w:rPr>
      </w:pPr>
    </w:p>
    <w:p w14:paraId="5459513B" w14:textId="77777777" w:rsidR="00D805FA" w:rsidRPr="0064737E" w:rsidRDefault="00D805FA" w:rsidP="00D805FA">
      <w:pPr>
        <w:ind w:right="521"/>
        <w:jc w:val="center"/>
        <w:rPr>
          <w:rFonts w:ascii="Calibri" w:hAnsi="Calibri"/>
          <w:b/>
          <w:sz w:val="24"/>
          <w:szCs w:val="24"/>
          <w:lang w:val="en-GB"/>
        </w:rPr>
      </w:pPr>
    </w:p>
    <w:p w14:paraId="018E1FA0" w14:textId="63E212D7" w:rsidR="00D805FA" w:rsidRPr="0064737E" w:rsidRDefault="00D805FA" w:rsidP="003A32CD">
      <w:pPr>
        <w:pStyle w:val="SectionTitle"/>
        <w:outlineLvl w:val="0"/>
        <w:rPr>
          <w:lang w:val="en-GB"/>
        </w:rPr>
      </w:pPr>
      <w:bookmarkStart w:id="170" w:name="_Toc8915480"/>
      <w:r w:rsidRPr="0064737E">
        <w:rPr>
          <w:lang w:val="en-GB"/>
        </w:rPr>
        <w:t>Financial Regulations</w:t>
      </w:r>
      <w:bookmarkEnd w:id="170"/>
    </w:p>
    <w:p w14:paraId="445FF2C6" w14:textId="77777777" w:rsidR="00D805FA" w:rsidRPr="0064737E" w:rsidRDefault="00D805FA" w:rsidP="00D805FA">
      <w:pPr>
        <w:ind w:right="521"/>
        <w:jc w:val="center"/>
        <w:rPr>
          <w:rFonts w:ascii="Calibri" w:hAnsi="Calibri"/>
          <w:b/>
          <w:sz w:val="24"/>
          <w:szCs w:val="24"/>
          <w:lang w:val="en-GB"/>
        </w:rPr>
      </w:pPr>
    </w:p>
    <w:p w14:paraId="2FF171DF" w14:textId="77777777" w:rsidR="00D805FA" w:rsidRPr="0064737E" w:rsidRDefault="00D805FA" w:rsidP="00D805FA">
      <w:pPr>
        <w:ind w:right="521"/>
        <w:jc w:val="center"/>
        <w:rPr>
          <w:rFonts w:ascii="Calibri" w:hAnsi="Calibri"/>
          <w:b/>
          <w:sz w:val="24"/>
          <w:szCs w:val="24"/>
          <w:lang w:val="en-GB"/>
        </w:rPr>
      </w:pPr>
    </w:p>
    <w:p w14:paraId="5CAA3214" w14:textId="77777777" w:rsidR="00D805FA" w:rsidRPr="0064737E" w:rsidRDefault="00D805FA" w:rsidP="00D805FA">
      <w:pPr>
        <w:spacing w:after="200" w:line="276" w:lineRule="auto"/>
        <w:rPr>
          <w:sz w:val="22"/>
          <w:lang w:val="en-GB"/>
        </w:rPr>
      </w:pPr>
      <w:r w:rsidRPr="0064737E">
        <w:rPr>
          <w:lang w:val="en-GB"/>
        </w:rPr>
        <w:br w:type="page"/>
      </w:r>
    </w:p>
    <w:p w14:paraId="2A94A69C" w14:textId="3754D303" w:rsidR="00D805FA" w:rsidRPr="0064737E" w:rsidRDefault="006E19E6" w:rsidP="00E03073">
      <w:pPr>
        <w:pStyle w:val="Article"/>
        <w:numPr>
          <w:ilvl w:val="0"/>
          <w:numId w:val="56"/>
        </w:numPr>
        <w:ind w:left="0" w:firstLine="0"/>
      </w:pPr>
      <w:r w:rsidRPr="0064737E">
        <w:lastRenderedPageBreak/>
        <w:t xml:space="preserve"> </w:t>
      </w:r>
      <w:bookmarkStart w:id="171" w:name="_Toc8915481"/>
      <w:r w:rsidRPr="0064737E">
        <w:t xml:space="preserve">- </w:t>
      </w:r>
      <w:r w:rsidR="00D805FA" w:rsidRPr="0064737E">
        <w:t>Application</w:t>
      </w:r>
      <w:bookmarkEnd w:id="171"/>
    </w:p>
    <w:p w14:paraId="23C86718" w14:textId="3668BD06" w:rsidR="00D805FA" w:rsidRPr="0064737E" w:rsidRDefault="00D805FA" w:rsidP="00D805FA">
      <w:pPr>
        <w:pStyle w:val="Corpsdetexte"/>
      </w:pPr>
      <w:r w:rsidRPr="0064737E">
        <w:t>These Financial Regulations shall govern the financial administration of IALA.</w:t>
      </w:r>
    </w:p>
    <w:p w14:paraId="5A27D4F1" w14:textId="5EB4557B" w:rsidR="00D805FA" w:rsidRPr="0064737E" w:rsidRDefault="00D805FA" w:rsidP="00D805FA">
      <w:pPr>
        <w:pStyle w:val="Corpsdetexte"/>
      </w:pPr>
      <w:r w:rsidRPr="0064737E">
        <w:t xml:space="preserve">The financial administration shall be </w:t>
      </w:r>
      <w:r w:rsidR="00E86D97">
        <w:t>executed</w:t>
      </w:r>
      <w:r w:rsidRPr="0064737E">
        <w:t xml:space="preserve"> in accordance with its legal status and with the Constitution and the General Regulations.</w:t>
      </w:r>
    </w:p>
    <w:p w14:paraId="13A14014" w14:textId="1B136A1A" w:rsidR="00D805FA" w:rsidRPr="0064737E" w:rsidRDefault="006E19E6" w:rsidP="00DD63ED">
      <w:pPr>
        <w:pStyle w:val="Article"/>
        <w:ind w:left="0" w:firstLine="0"/>
      </w:pPr>
      <w:r w:rsidRPr="0064737E">
        <w:t xml:space="preserve"> </w:t>
      </w:r>
      <w:bookmarkStart w:id="172" w:name="_Toc8915482"/>
      <w:r w:rsidRPr="0064737E">
        <w:t xml:space="preserve">- </w:t>
      </w:r>
      <w:r w:rsidR="00D805FA" w:rsidRPr="0064737E">
        <w:t>Financial Governance</w:t>
      </w:r>
      <w:bookmarkEnd w:id="172"/>
    </w:p>
    <w:p w14:paraId="6FCF83A4" w14:textId="5EA9C183" w:rsidR="009F50E5" w:rsidRPr="0064737E" w:rsidRDefault="009F50E5" w:rsidP="00753C9B">
      <w:pPr>
        <w:pStyle w:val="ArticleHeading2"/>
        <w:numPr>
          <w:ilvl w:val="0"/>
          <w:numId w:val="93"/>
        </w:numPr>
        <w:ind w:hanging="4265"/>
      </w:pPr>
      <w:bookmarkStart w:id="173" w:name="_Toc8915483"/>
      <w:r w:rsidRPr="0064737E">
        <w:t>Role of the Council</w:t>
      </w:r>
      <w:bookmarkEnd w:id="173"/>
    </w:p>
    <w:p w14:paraId="08528298" w14:textId="77777777" w:rsidR="009F50E5" w:rsidRPr="0064737E" w:rsidRDefault="009F50E5" w:rsidP="009F50E5">
      <w:pPr>
        <w:pStyle w:val="Heading2separationline"/>
      </w:pPr>
    </w:p>
    <w:p w14:paraId="7B3B0826" w14:textId="2DEDF378" w:rsidR="00D805FA" w:rsidRPr="0064737E" w:rsidRDefault="00D805FA" w:rsidP="00D805FA">
      <w:pPr>
        <w:pStyle w:val="Corpsdetexte"/>
      </w:pPr>
      <w:r w:rsidRPr="0064737E">
        <w:t xml:space="preserve">The Council, upon advice of the Finance and Audit Committee (FAC) and the external </w:t>
      </w:r>
      <w:r w:rsidR="00896827">
        <w:t>a</w:t>
      </w:r>
      <w:r w:rsidRPr="0064737E">
        <w:t>uditor, shall:</w:t>
      </w:r>
    </w:p>
    <w:p w14:paraId="22B48973" w14:textId="1CA1FE2A" w:rsidR="00D805FA" w:rsidRPr="0064737E" w:rsidRDefault="006E19E6" w:rsidP="00E03073">
      <w:pPr>
        <w:pStyle w:val="List1"/>
        <w:numPr>
          <w:ilvl w:val="0"/>
          <w:numId w:val="57"/>
        </w:numPr>
      </w:pPr>
      <w:r w:rsidRPr="0064737E">
        <w:t>A</w:t>
      </w:r>
      <w:r w:rsidR="00D805FA" w:rsidRPr="0064737E">
        <w:t>pprove the budget for the current year and examines the forecast for the following three years</w:t>
      </w:r>
      <w:r w:rsidR="00BC2DAA">
        <w:t>;</w:t>
      </w:r>
    </w:p>
    <w:p w14:paraId="2A0F485A" w14:textId="2904F529" w:rsidR="00D805FA" w:rsidRPr="0064737E" w:rsidRDefault="00940742" w:rsidP="006E19E6">
      <w:pPr>
        <w:pStyle w:val="List1"/>
      </w:pPr>
      <w:r>
        <w:t xml:space="preserve">Note the annual audited Statutory Report on the financial </w:t>
      </w:r>
      <w:r w:rsidR="00FB75E2">
        <w:t>s</w:t>
      </w:r>
      <w:r>
        <w:t>tatements</w:t>
      </w:r>
      <w:r w:rsidR="00622507">
        <w:t>;</w:t>
      </w:r>
    </w:p>
    <w:p w14:paraId="2757649D" w14:textId="3E3DEB47" w:rsidR="00D805FA" w:rsidRPr="0064737E" w:rsidRDefault="006E19E6" w:rsidP="006E19E6">
      <w:pPr>
        <w:pStyle w:val="List1"/>
      </w:pPr>
      <w:r w:rsidRPr="0064737E">
        <w:t>D</w:t>
      </w:r>
      <w:r w:rsidR="00D805FA" w:rsidRPr="0064737E">
        <w:t xml:space="preserve">etermine </w:t>
      </w:r>
      <w:r w:rsidR="00425C7C">
        <w:t xml:space="preserve">the </w:t>
      </w:r>
      <w:r w:rsidR="00D805FA" w:rsidRPr="0064737E">
        <w:t xml:space="preserve">rates of </w:t>
      </w:r>
      <w:r w:rsidR="00940742">
        <w:t xml:space="preserve">membership </w:t>
      </w:r>
      <w:r w:rsidR="00D805FA" w:rsidRPr="0064737E">
        <w:t>contributions</w:t>
      </w:r>
      <w:r w:rsidR="00BC2DAA">
        <w:t>;</w:t>
      </w:r>
      <w:r w:rsidR="0006386D">
        <w:t xml:space="preserve"> and</w:t>
      </w:r>
    </w:p>
    <w:p w14:paraId="5EBBA331" w14:textId="6877E446" w:rsidR="00D805FA" w:rsidRPr="0064737E" w:rsidRDefault="006E19E6" w:rsidP="006E19E6">
      <w:pPr>
        <w:pStyle w:val="List1"/>
      </w:pPr>
      <w:r w:rsidRPr="0064737E">
        <w:t>D</w:t>
      </w:r>
      <w:r w:rsidR="00D805FA" w:rsidRPr="0064737E">
        <w:t xml:space="preserve">ecide on suspension </w:t>
      </w:r>
      <w:r w:rsidR="00940742">
        <w:t>or</w:t>
      </w:r>
      <w:r w:rsidR="00D805FA" w:rsidRPr="0064737E">
        <w:t xml:space="preserve"> termination of membership for non-payment of contribution.</w:t>
      </w:r>
    </w:p>
    <w:p w14:paraId="6068C567" w14:textId="26E0FD75" w:rsidR="009F50E5" w:rsidRPr="0064737E" w:rsidRDefault="009F50E5" w:rsidP="00753C9B">
      <w:pPr>
        <w:pStyle w:val="ArticleHeading2"/>
        <w:numPr>
          <w:ilvl w:val="0"/>
          <w:numId w:val="93"/>
        </w:numPr>
        <w:ind w:hanging="4265"/>
      </w:pPr>
      <w:bookmarkStart w:id="174" w:name="_Toc8915484"/>
      <w:r w:rsidRPr="0064737E">
        <w:t>Role of the FAC</w:t>
      </w:r>
      <w:bookmarkEnd w:id="174"/>
    </w:p>
    <w:p w14:paraId="0128C54A" w14:textId="77777777" w:rsidR="009F50E5" w:rsidRPr="0064737E" w:rsidRDefault="009F50E5" w:rsidP="009F50E5">
      <w:pPr>
        <w:pStyle w:val="Heading2separationline"/>
      </w:pPr>
    </w:p>
    <w:p w14:paraId="5F706591" w14:textId="52ABBA67" w:rsidR="00D805FA" w:rsidRPr="0064737E" w:rsidRDefault="00425C7C" w:rsidP="00D805FA">
      <w:pPr>
        <w:pStyle w:val="Corpsdetexte"/>
      </w:pPr>
      <w:r>
        <w:t xml:space="preserve">The </w:t>
      </w:r>
      <w:r w:rsidR="00D805FA" w:rsidRPr="0064737E">
        <w:t>FAC shall meet twice a year (usually at the same location and prior to the Council meetings) and shall:</w:t>
      </w:r>
    </w:p>
    <w:p w14:paraId="75F5528D" w14:textId="0B34D771" w:rsidR="00D805FA" w:rsidRPr="0064737E" w:rsidRDefault="00940742" w:rsidP="00E03073">
      <w:pPr>
        <w:pStyle w:val="List1"/>
        <w:numPr>
          <w:ilvl w:val="0"/>
          <w:numId w:val="58"/>
        </w:numPr>
      </w:pPr>
      <w:r>
        <w:t>Examine</w:t>
      </w:r>
      <w:r w:rsidR="00D805FA" w:rsidRPr="0064737E">
        <w:t xml:space="preserve"> the </w:t>
      </w:r>
      <w:r w:rsidR="00FB75E2">
        <w:t xml:space="preserve">annual </w:t>
      </w:r>
      <w:r w:rsidR="00D805FA" w:rsidRPr="0064737E">
        <w:t xml:space="preserve">audited </w:t>
      </w:r>
      <w:r w:rsidR="00425C7C">
        <w:t>f</w:t>
      </w:r>
      <w:r w:rsidR="00D805FA" w:rsidRPr="0064737E">
        <w:t xml:space="preserve">inancial </w:t>
      </w:r>
      <w:r w:rsidR="00425C7C">
        <w:t>s</w:t>
      </w:r>
      <w:r w:rsidR="00D805FA" w:rsidRPr="0064737E">
        <w:t>tatements;</w:t>
      </w:r>
    </w:p>
    <w:p w14:paraId="5F6CD41F" w14:textId="52866B39" w:rsidR="00D805FA" w:rsidRPr="0064737E" w:rsidRDefault="00940742" w:rsidP="00E03073">
      <w:pPr>
        <w:pStyle w:val="List1"/>
        <w:numPr>
          <w:ilvl w:val="0"/>
          <w:numId w:val="58"/>
        </w:numPr>
      </w:pPr>
      <w:r>
        <w:t xml:space="preserve">Consider </w:t>
      </w:r>
      <w:r w:rsidR="00FB75E2" w:rsidRPr="0064737E">
        <w:t>the budget for the current year and examines the forecast for the following three years</w:t>
      </w:r>
      <w:r w:rsidR="00D805FA" w:rsidRPr="0064737E">
        <w:t>;</w:t>
      </w:r>
    </w:p>
    <w:p w14:paraId="705C8DD1" w14:textId="1774836E" w:rsidR="00D805FA" w:rsidRPr="0064737E" w:rsidRDefault="006E19E6" w:rsidP="00E03073">
      <w:pPr>
        <w:pStyle w:val="List1"/>
        <w:numPr>
          <w:ilvl w:val="0"/>
          <w:numId w:val="58"/>
        </w:numPr>
      </w:pPr>
      <w:r w:rsidRPr="0064737E">
        <w:t>P</w:t>
      </w:r>
      <w:r w:rsidR="00D805FA" w:rsidRPr="0064737E">
        <w:t>rovide advice to the Council and to the Secretary-General on any audit observations or findings related to finances;</w:t>
      </w:r>
    </w:p>
    <w:p w14:paraId="29B979BF" w14:textId="7F3E52E1" w:rsidR="00D805FA" w:rsidRPr="0064737E" w:rsidRDefault="009F50E5" w:rsidP="00E03073">
      <w:pPr>
        <w:pStyle w:val="List1"/>
        <w:numPr>
          <w:ilvl w:val="0"/>
          <w:numId w:val="58"/>
        </w:numPr>
      </w:pPr>
      <w:r w:rsidRPr="0064737E">
        <w:t>R</w:t>
      </w:r>
      <w:r w:rsidR="00D805FA" w:rsidRPr="0064737E">
        <w:t xml:space="preserve">ecommend the rates of contributions for the </w:t>
      </w:r>
      <w:r w:rsidR="00AA05B7">
        <w:t>following</w:t>
      </w:r>
      <w:r w:rsidR="00AA05B7" w:rsidRPr="0064737E">
        <w:t xml:space="preserve"> </w:t>
      </w:r>
      <w:r w:rsidR="00D805FA" w:rsidRPr="0064737E">
        <w:t>year; and</w:t>
      </w:r>
    </w:p>
    <w:p w14:paraId="4B8060BD" w14:textId="0C1A19E1" w:rsidR="00D805FA" w:rsidRPr="0064737E" w:rsidRDefault="009F50E5" w:rsidP="00E03073">
      <w:pPr>
        <w:pStyle w:val="List1"/>
        <w:numPr>
          <w:ilvl w:val="0"/>
          <w:numId w:val="58"/>
        </w:numPr>
      </w:pPr>
      <w:r w:rsidRPr="0064737E">
        <w:t>C</w:t>
      </w:r>
      <w:r w:rsidR="00D805FA" w:rsidRPr="0064737E">
        <w:t>onsider any other matters referred to it by the Council.</w:t>
      </w:r>
    </w:p>
    <w:p w14:paraId="14255D9C" w14:textId="00751D81" w:rsidR="009F50E5" w:rsidRPr="0064737E" w:rsidRDefault="009F50E5" w:rsidP="00753C9B">
      <w:pPr>
        <w:pStyle w:val="ArticleHeading2"/>
        <w:numPr>
          <w:ilvl w:val="0"/>
          <w:numId w:val="93"/>
        </w:numPr>
        <w:ind w:hanging="4265"/>
      </w:pPr>
      <w:bookmarkStart w:id="175" w:name="_Toc8915485"/>
      <w:r w:rsidRPr="0064737E">
        <w:t>Role of the Treasurer</w:t>
      </w:r>
      <w:bookmarkEnd w:id="175"/>
    </w:p>
    <w:p w14:paraId="3A2BF3E7" w14:textId="77777777" w:rsidR="009F50E5" w:rsidRPr="0064737E" w:rsidRDefault="009F50E5" w:rsidP="009F50E5">
      <w:pPr>
        <w:pStyle w:val="Heading2separationline"/>
      </w:pPr>
    </w:p>
    <w:p w14:paraId="170C1006" w14:textId="14FE7954" w:rsidR="00D805FA" w:rsidRPr="0064737E" w:rsidRDefault="00D805FA" w:rsidP="00D805FA">
      <w:pPr>
        <w:pStyle w:val="Corpsdetexte"/>
      </w:pPr>
      <w:r w:rsidRPr="0064737E">
        <w:t xml:space="preserve">The Treasurer shall be the Chair of </w:t>
      </w:r>
      <w:r w:rsidR="00425C7C">
        <w:t xml:space="preserve">the </w:t>
      </w:r>
      <w:r w:rsidRPr="0064737E">
        <w:t>FAC and:</w:t>
      </w:r>
    </w:p>
    <w:p w14:paraId="44CF7618" w14:textId="55C4EEAB" w:rsidR="00D805FA" w:rsidRPr="0064737E" w:rsidRDefault="002777FB" w:rsidP="00E03073">
      <w:pPr>
        <w:pStyle w:val="List1"/>
        <w:numPr>
          <w:ilvl w:val="0"/>
          <w:numId w:val="59"/>
        </w:numPr>
      </w:pPr>
      <w:r>
        <w:t>S</w:t>
      </w:r>
      <w:r w:rsidR="00645784">
        <w:t>hall m</w:t>
      </w:r>
      <w:r w:rsidR="00D805FA" w:rsidRPr="0064737E">
        <w:t>aintain close relationship with the Secretariat;</w:t>
      </w:r>
    </w:p>
    <w:p w14:paraId="65F24E3C" w14:textId="7EC3A77A" w:rsidR="00D805FA" w:rsidRPr="0064737E" w:rsidRDefault="002777FB" w:rsidP="00E03073">
      <w:pPr>
        <w:pStyle w:val="List1"/>
        <w:numPr>
          <w:ilvl w:val="0"/>
          <w:numId w:val="59"/>
        </w:numPr>
      </w:pPr>
      <w:r>
        <w:t>S</w:t>
      </w:r>
      <w:r w:rsidR="00645784">
        <w:t>hall e</w:t>
      </w:r>
      <w:r w:rsidR="00D805FA" w:rsidRPr="0064737E">
        <w:t xml:space="preserve">xamine the accounts and submit them </w:t>
      </w:r>
      <w:r w:rsidR="006C4B0B">
        <w:t>to</w:t>
      </w:r>
      <w:r w:rsidR="00D805FA" w:rsidRPr="0064737E">
        <w:t xml:space="preserve"> </w:t>
      </w:r>
      <w:r w:rsidR="00425C7C">
        <w:t xml:space="preserve">the </w:t>
      </w:r>
      <w:r w:rsidR="00D805FA" w:rsidRPr="0064737E">
        <w:t>FAC</w:t>
      </w:r>
      <w:r w:rsidR="006C4B0B">
        <w:t xml:space="preserve"> and the Council</w:t>
      </w:r>
      <w:r w:rsidR="00D805FA" w:rsidRPr="0064737E">
        <w:t>; and</w:t>
      </w:r>
    </w:p>
    <w:p w14:paraId="1BB033A2" w14:textId="32FCFB2B" w:rsidR="00D805FA" w:rsidRPr="0064737E" w:rsidRDefault="002777FB" w:rsidP="00E03073">
      <w:pPr>
        <w:pStyle w:val="List1"/>
        <w:numPr>
          <w:ilvl w:val="0"/>
          <w:numId w:val="59"/>
        </w:numPr>
      </w:pPr>
      <w:r>
        <w:t>M</w:t>
      </w:r>
      <w:r w:rsidR="00645784">
        <w:t>ay a</w:t>
      </w:r>
      <w:r w:rsidR="00D805FA" w:rsidRPr="0064737E">
        <w:t>uthorize expenses not provided for in the budget, within certain limits.</w:t>
      </w:r>
    </w:p>
    <w:p w14:paraId="4338A67B" w14:textId="0E3FF245" w:rsidR="009F50E5" w:rsidRPr="0064737E" w:rsidRDefault="009F50E5" w:rsidP="00753C9B">
      <w:pPr>
        <w:pStyle w:val="ArticleHeading2"/>
        <w:numPr>
          <w:ilvl w:val="0"/>
          <w:numId w:val="93"/>
        </w:numPr>
        <w:ind w:hanging="4265"/>
      </w:pPr>
      <w:bookmarkStart w:id="176" w:name="_Toc8915486"/>
      <w:r w:rsidRPr="0064737E">
        <w:t>Role of the Secretariat</w:t>
      </w:r>
      <w:bookmarkEnd w:id="176"/>
    </w:p>
    <w:p w14:paraId="20A103C5" w14:textId="77777777" w:rsidR="009F50E5" w:rsidRPr="0064737E" w:rsidRDefault="009F50E5" w:rsidP="009F50E5">
      <w:pPr>
        <w:pStyle w:val="Heading2separationline"/>
      </w:pPr>
    </w:p>
    <w:p w14:paraId="51B98D8A" w14:textId="2E3C603D" w:rsidR="00D805FA" w:rsidRPr="0064737E" w:rsidRDefault="00D805FA" w:rsidP="00D805FA">
      <w:pPr>
        <w:pStyle w:val="Corpsdetexte"/>
      </w:pPr>
      <w:r w:rsidRPr="0064737E">
        <w:t xml:space="preserve">The Secretariat, in accordance with the </w:t>
      </w:r>
      <w:r w:rsidR="0093169F">
        <w:t xml:space="preserve">Staff Rules and </w:t>
      </w:r>
      <w:r w:rsidRPr="0064737E">
        <w:t>Secretariat Procedures, shall:</w:t>
      </w:r>
    </w:p>
    <w:p w14:paraId="306B7E42" w14:textId="72DB50DB" w:rsidR="00073FBC" w:rsidRDefault="009F50E5" w:rsidP="00E03073">
      <w:pPr>
        <w:pStyle w:val="List1"/>
        <w:numPr>
          <w:ilvl w:val="0"/>
          <w:numId w:val="60"/>
        </w:numPr>
      </w:pPr>
      <w:r w:rsidRPr="0064737E">
        <w:t>M</w:t>
      </w:r>
      <w:r w:rsidR="00D805FA" w:rsidRPr="0064737E">
        <w:t>aintain the accounts</w:t>
      </w:r>
      <w:r w:rsidR="002205B2">
        <w:t xml:space="preserve"> and control the financial records</w:t>
      </w:r>
      <w:r w:rsidR="0067325A">
        <w:t xml:space="preserve"> (for both IALA and WWA</w:t>
      </w:r>
      <w:r w:rsidR="00720EAA">
        <w:t>’s</w:t>
      </w:r>
      <w:r w:rsidR="0067325A">
        <w:t xml:space="preserve"> activities)</w:t>
      </w:r>
      <w:r w:rsidR="00D805FA" w:rsidRPr="0064737E">
        <w:t>;</w:t>
      </w:r>
      <w:r w:rsidR="006C4B0B" w:rsidRPr="006C4B0B">
        <w:t xml:space="preserve"> </w:t>
      </w:r>
    </w:p>
    <w:p w14:paraId="15D25012" w14:textId="79905074" w:rsidR="002205B2" w:rsidRPr="0064737E" w:rsidRDefault="002205B2" w:rsidP="00E03073">
      <w:pPr>
        <w:pStyle w:val="List1"/>
        <w:numPr>
          <w:ilvl w:val="0"/>
          <w:numId w:val="60"/>
        </w:numPr>
      </w:pPr>
      <w:r>
        <w:t>Monitor the budget approved by the Council;</w:t>
      </w:r>
    </w:p>
    <w:p w14:paraId="4D778801" w14:textId="120D509B" w:rsidR="00D805FA" w:rsidRPr="0064737E" w:rsidRDefault="006C4B0B" w:rsidP="00E03073">
      <w:pPr>
        <w:pStyle w:val="List1"/>
        <w:numPr>
          <w:ilvl w:val="0"/>
          <w:numId w:val="60"/>
        </w:numPr>
      </w:pPr>
      <w:r>
        <w:t xml:space="preserve">Liaise </w:t>
      </w:r>
      <w:r w:rsidR="002205B2">
        <w:t>w</w:t>
      </w:r>
      <w:r>
        <w:t xml:space="preserve">ith the </w:t>
      </w:r>
      <w:ins w:id="177" w:author="Schneider, Christina" w:date="2019-10-21T13:41:00Z">
        <w:r w:rsidR="00C1441A">
          <w:t>c</w:t>
        </w:r>
      </w:ins>
      <w:del w:id="178" w:author="Schneider, Christina" w:date="2019-10-21T13:41:00Z">
        <w:r w:rsidDel="00C1441A">
          <w:delText>C</w:delText>
        </w:r>
      </w:del>
      <w:r>
        <w:t xml:space="preserve">hartered accountant </w:t>
      </w:r>
      <w:r w:rsidR="002205B2">
        <w:t xml:space="preserve">for the closure of the accounts and the preparation of </w:t>
      </w:r>
      <w:r w:rsidR="00D805FA" w:rsidRPr="0064737E">
        <w:t xml:space="preserve">the </w:t>
      </w:r>
      <w:r w:rsidR="002205B2">
        <w:t xml:space="preserve">annual </w:t>
      </w:r>
      <w:r w:rsidR="00D805FA" w:rsidRPr="0064737E">
        <w:t>financial statements;</w:t>
      </w:r>
    </w:p>
    <w:p w14:paraId="68B8D16C" w14:textId="4DC4EF0B" w:rsidR="00D805FA" w:rsidRPr="0064737E" w:rsidRDefault="009F50E5" w:rsidP="00E03073">
      <w:pPr>
        <w:pStyle w:val="List1"/>
        <w:numPr>
          <w:ilvl w:val="0"/>
          <w:numId w:val="60"/>
        </w:numPr>
      </w:pPr>
      <w:r w:rsidRPr="0064737E">
        <w:t>M</w:t>
      </w:r>
      <w:r w:rsidR="00D805FA" w:rsidRPr="0064737E">
        <w:t>anage the audit; and</w:t>
      </w:r>
    </w:p>
    <w:p w14:paraId="1546F9AC" w14:textId="71F87CA7" w:rsidR="00D805FA" w:rsidRPr="0064737E" w:rsidRDefault="009F50E5" w:rsidP="00E03073">
      <w:pPr>
        <w:pStyle w:val="List1"/>
        <w:numPr>
          <w:ilvl w:val="0"/>
          <w:numId w:val="60"/>
        </w:numPr>
      </w:pPr>
      <w:r w:rsidRPr="0064737E">
        <w:t>A</w:t>
      </w:r>
      <w:r w:rsidR="00D805FA" w:rsidRPr="0064737E">
        <w:t xml:space="preserve">dvise the Secretary-General </w:t>
      </w:r>
      <w:r w:rsidR="006C4B0B">
        <w:t xml:space="preserve">and/or the Treasurer </w:t>
      </w:r>
      <w:r w:rsidR="00D805FA" w:rsidRPr="0064737E">
        <w:t>on financial matters.</w:t>
      </w:r>
    </w:p>
    <w:p w14:paraId="7A03FFAD" w14:textId="4850551E" w:rsidR="00AF41FE" w:rsidRPr="0064737E" w:rsidRDefault="00AF41FE" w:rsidP="00753C9B">
      <w:pPr>
        <w:pStyle w:val="ArticleHeading2"/>
        <w:numPr>
          <w:ilvl w:val="0"/>
          <w:numId w:val="93"/>
        </w:numPr>
        <w:ind w:hanging="4265"/>
      </w:pPr>
      <w:bookmarkStart w:id="179" w:name="_Toc8915487"/>
      <w:r w:rsidRPr="0064737E">
        <w:t>Other considerations</w:t>
      </w:r>
      <w:bookmarkEnd w:id="179"/>
    </w:p>
    <w:p w14:paraId="3FF349DD" w14:textId="77777777" w:rsidR="00E379AD" w:rsidRPr="0064737E" w:rsidRDefault="00E379AD" w:rsidP="00E379AD">
      <w:pPr>
        <w:pStyle w:val="Heading2separationline"/>
      </w:pPr>
    </w:p>
    <w:p w14:paraId="1298A38C" w14:textId="0C0D7946" w:rsidR="00D805FA" w:rsidRPr="0064737E" w:rsidRDefault="00D805FA" w:rsidP="00D805FA">
      <w:pPr>
        <w:pStyle w:val="Corpsdetexte"/>
      </w:pPr>
      <w:r w:rsidRPr="0064737E">
        <w:t xml:space="preserve">An external auditor must be engaged to check the financial management and a chartered accountant shall be engaged to assist the Secretariat with </w:t>
      </w:r>
      <w:r w:rsidR="004A5CA9">
        <w:t xml:space="preserve">accounting </w:t>
      </w:r>
      <w:r w:rsidRPr="0064737E">
        <w:t>management</w:t>
      </w:r>
      <w:r w:rsidR="00187E7E">
        <w:t xml:space="preserve"> and pay-roll</w:t>
      </w:r>
      <w:r w:rsidRPr="0064737E">
        <w:t>.</w:t>
      </w:r>
    </w:p>
    <w:p w14:paraId="04C6EBB5" w14:textId="11DBFB85" w:rsidR="00D805FA" w:rsidRPr="0064737E" w:rsidRDefault="00D805FA" w:rsidP="00D805FA">
      <w:pPr>
        <w:pStyle w:val="Corpsdetexte"/>
      </w:pPr>
      <w:r w:rsidRPr="0064737E">
        <w:lastRenderedPageBreak/>
        <w:t xml:space="preserve">IALA finances shall be managed in accordance with the </w:t>
      </w:r>
      <w:r w:rsidR="00425C7C">
        <w:t>H</w:t>
      </w:r>
      <w:r w:rsidRPr="0064737E">
        <w:t xml:space="preserve">ost </w:t>
      </w:r>
      <w:r w:rsidR="00425C7C">
        <w:t>N</w:t>
      </w:r>
      <w:r w:rsidRPr="0064737E">
        <w:t>ation’s accounting standards.</w:t>
      </w:r>
    </w:p>
    <w:p w14:paraId="5E4D3AEB" w14:textId="025E3CC6" w:rsidR="00D805FA" w:rsidRPr="0064737E" w:rsidRDefault="00D805FA" w:rsidP="00D805FA">
      <w:pPr>
        <w:pStyle w:val="Corpsdetexte"/>
      </w:pPr>
      <w:r w:rsidRPr="0064737E">
        <w:t>The operating currency shall be the Euro.</w:t>
      </w:r>
    </w:p>
    <w:p w14:paraId="1A51A4AC" w14:textId="73B49626" w:rsidR="00D805FA" w:rsidRPr="0064737E" w:rsidRDefault="009F50E5" w:rsidP="00DD63ED">
      <w:pPr>
        <w:pStyle w:val="Article"/>
        <w:ind w:left="0" w:firstLine="0"/>
      </w:pPr>
      <w:r w:rsidRPr="0064737E">
        <w:t xml:space="preserve"> </w:t>
      </w:r>
      <w:bookmarkStart w:id="180" w:name="_Toc8915488"/>
      <w:r w:rsidRPr="0064737E">
        <w:t xml:space="preserve">- </w:t>
      </w:r>
      <w:r w:rsidR="00D805FA" w:rsidRPr="0064737E">
        <w:t>The Financial Period</w:t>
      </w:r>
      <w:bookmarkEnd w:id="180"/>
    </w:p>
    <w:p w14:paraId="49271AC6" w14:textId="7E36A127" w:rsidR="00D805FA" w:rsidRPr="0064737E" w:rsidRDefault="00D805FA" w:rsidP="00D805FA">
      <w:pPr>
        <w:pStyle w:val="Corpsdetexte"/>
      </w:pPr>
      <w:r w:rsidRPr="0064737E">
        <w:t>The fi</w:t>
      </w:r>
      <w:r w:rsidR="009F50E5" w:rsidRPr="0064737E">
        <w:t>nancial year shall run from 1</w:t>
      </w:r>
      <w:r w:rsidR="009F50E5" w:rsidRPr="0064737E">
        <w:rPr>
          <w:vertAlign w:val="superscript"/>
        </w:rPr>
        <w:t>st</w:t>
      </w:r>
      <w:r w:rsidR="009F50E5" w:rsidRPr="0064737E">
        <w:t xml:space="preserve"> January to 31</w:t>
      </w:r>
      <w:r w:rsidR="009F50E5" w:rsidRPr="0064737E">
        <w:rPr>
          <w:vertAlign w:val="superscript"/>
        </w:rPr>
        <w:t>st</w:t>
      </w:r>
      <w:r w:rsidR="009F50E5" w:rsidRPr="0064737E">
        <w:t xml:space="preserve"> </w:t>
      </w:r>
      <w:r w:rsidRPr="0064737E">
        <w:t>December.</w:t>
      </w:r>
    </w:p>
    <w:p w14:paraId="47048AB5" w14:textId="555370BC" w:rsidR="00D805FA" w:rsidRPr="0064737E" w:rsidRDefault="009F50E5" w:rsidP="00DD63ED">
      <w:pPr>
        <w:pStyle w:val="Article"/>
        <w:ind w:left="0" w:firstLine="0"/>
      </w:pPr>
      <w:bookmarkStart w:id="181" w:name="_Toc6475296"/>
      <w:bookmarkStart w:id="182" w:name="_Toc8915489"/>
      <w:bookmarkEnd w:id="181"/>
      <w:r w:rsidRPr="0064737E">
        <w:t xml:space="preserve">- </w:t>
      </w:r>
      <w:r w:rsidR="00D805FA" w:rsidRPr="0064737E">
        <w:t>Budget</w:t>
      </w:r>
      <w:r w:rsidR="00214A16">
        <w:t>s</w:t>
      </w:r>
      <w:bookmarkEnd w:id="182"/>
    </w:p>
    <w:p w14:paraId="4D8678F2" w14:textId="3647DECC" w:rsidR="00CB34E6" w:rsidRDefault="006B7F13" w:rsidP="00D805FA">
      <w:pPr>
        <w:pStyle w:val="Corpsdetexte"/>
      </w:pPr>
      <w:r>
        <w:t>The consolidated budget consists of the IALA budget</w:t>
      </w:r>
      <w:r w:rsidR="00214A16">
        <w:t>, covering all expenses not related to the World-Wide Academy (WWA),</w:t>
      </w:r>
      <w:r>
        <w:t xml:space="preserve"> and the WWA budget.</w:t>
      </w:r>
    </w:p>
    <w:p w14:paraId="725F6A90" w14:textId="599213B5" w:rsidR="00CB34E6" w:rsidRDefault="00CB34E6" w:rsidP="00753C9B">
      <w:pPr>
        <w:pStyle w:val="ArticleHeading2"/>
        <w:numPr>
          <w:ilvl w:val="0"/>
          <w:numId w:val="94"/>
        </w:numPr>
        <w:ind w:hanging="4265"/>
      </w:pPr>
      <w:bookmarkStart w:id="183" w:name="_Toc8915490"/>
      <w:r>
        <w:t>The IALA budget</w:t>
      </w:r>
      <w:bookmarkEnd w:id="183"/>
    </w:p>
    <w:p w14:paraId="7D7E9791" w14:textId="77777777" w:rsidR="00CB34E6" w:rsidRPr="00CB34E6" w:rsidRDefault="00CB34E6" w:rsidP="00911311">
      <w:pPr>
        <w:pStyle w:val="Heading2separationline"/>
      </w:pPr>
    </w:p>
    <w:p w14:paraId="17C01A5E" w14:textId="74A0E08F" w:rsidR="006B7F13" w:rsidRDefault="006B7F13" w:rsidP="006B7F13">
      <w:pPr>
        <w:pStyle w:val="Corpsdetexte"/>
      </w:pPr>
      <w:r w:rsidRPr="0064737E">
        <w:t xml:space="preserve">The </w:t>
      </w:r>
      <w:r>
        <w:t xml:space="preserve">IALA </w:t>
      </w:r>
      <w:r w:rsidRPr="0064737E">
        <w:t>budget shall be drawn up on a four-year basis.  Budget estimates for each year shall be shown separately.</w:t>
      </w:r>
    </w:p>
    <w:p w14:paraId="3738DA5F" w14:textId="745BC742" w:rsidR="00AB60AD" w:rsidRDefault="00D805FA" w:rsidP="00AB60AD">
      <w:pPr>
        <w:shd w:val="clear" w:color="auto" w:fill="FFFFFF"/>
        <w:spacing w:line="240" w:lineRule="auto"/>
        <w:rPr>
          <w:sz w:val="22"/>
          <w:lang w:val="en-GB"/>
        </w:rPr>
      </w:pPr>
      <w:r w:rsidRPr="00911311">
        <w:rPr>
          <w:sz w:val="22"/>
          <w:lang w:val="en-GB"/>
        </w:rPr>
        <w:t xml:space="preserve">The Secretary-General shall operate within the limits of the budget approved by the Council. </w:t>
      </w:r>
      <w:r w:rsidR="009F50E5" w:rsidRPr="00911311">
        <w:rPr>
          <w:sz w:val="22"/>
          <w:lang w:val="en-GB"/>
        </w:rPr>
        <w:t xml:space="preserve"> </w:t>
      </w:r>
      <w:r w:rsidRPr="00911311">
        <w:rPr>
          <w:sz w:val="22"/>
          <w:lang w:val="en-GB"/>
        </w:rPr>
        <w:t>However</w:t>
      </w:r>
      <w:r w:rsidR="009F50E5" w:rsidRPr="00911311">
        <w:rPr>
          <w:sz w:val="22"/>
          <w:lang w:val="en-GB"/>
        </w:rPr>
        <w:t>,</w:t>
      </w:r>
      <w:r w:rsidRPr="00911311">
        <w:rPr>
          <w:sz w:val="22"/>
          <w:lang w:val="en-GB"/>
        </w:rPr>
        <w:t xml:space="preserve"> the Secretary-General may adjust allocations within the approved budget, especially in the case of major unplanned expenditure or substantial modification in the number of members.</w:t>
      </w:r>
      <w:r w:rsidR="000B06C7">
        <w:rPr>
          <w:sz w:val="22"/>
          <w:lang w:val="en-GB"/>
        </w:rPr>
        <w:t xml:space="preserve"> A</w:t>
      </w:r>
      <w:r w:rsidR="00AB60AD">
        <w:rPr>
          <w:sz w:val="22"/>
          <w:lang w:val="en-GB"/>
        </w:rPr>
        <w:t xml:space="preserve"> </w:t>
      </w:r>
      <w:r w:rsidR="00AB60AD" w:rsidRPr="00886C34">
        <w:rPr>
          <w:sz w:val="22"/>
          <w:lang w:val="en-GB"/>
        </w:rPr>
        <w:t xml:space="preserve">revised </w:t>
      </w:r>
      <w:r w:rsidR="00AB60AD">
        <w:rPr>
          <w:sz w:val="22"/>
          <w:lang w:val="en-GB"/>
        </w:rPr>
        <w:t>b</w:t>
      </w:r>
      <w:r w:rsidR="00AB60AD" w:rsidRPr="00886C34">
        <w:rPr>
          <w:sz w:val="22"/>
          <w:lang w:val="en-GB"/>
        </w:rPr>
        <w:t>udget shall</w:t>
      </w:r>
      <w:r w:rsidR="00AB60AD">
        <w:rPr>
          <w:sz w:val="22"/>
          <w:lang w:val="en-GB"/>
        </w:rPr>
        <w:t xml:space="preserve"> </w:t>
      </w:r>
      <w:r w:rsidR="00AB60AD" w:rsidRPr="00886C34">
        <w:rPr>
          <w:sz w:val="22"/>
          <w:lang w:val="en-GB"/>
        </w:rPr>
        <w:t xml:space="preserve">be submitted to the </w:t>
      </w:r>
      <w:r w:rsidR="00AB60AD">
        <w:rPr>
          <w:sz w:val="22"/>
          <w:lang w:val="en-GB"/>
        </w:rPr>
        <w:t xml:space="preserve">FAC </w:t>
      </w:r>
      <w:r w:rsidR="00AB60AD" w:rsidRPr="00886C34">
        <w:rPr>
          <w:sz w:val="22"/>
          <w:lang w:val="en-GB"/>
        </w:rPr>
        <w:t xml:space="preserve">for recommendation to </w:t>
      </w:r>
      <w:r w:rsidR="00AB60AD">
        <w:rPr>
          <w:sz w:val="22"/>
          <w:lang w:val="en-GB"/>
        </w:rPr>
        <w:t xml:space="preserve">the </w:t>
      </w:r>
      <w:r w:rsidR="00AB60AD" w:rsidRPr="00886C34">
        <w:rPr>
          <w:sz w:val="22"/>
          <w:lang w:val="en-GB"/>
        </w:rPr>
        <w:t>Council</w:t>
      </w:r>
      <w:r w:rsidR="00AB60AD">
        <w:rPr>
          <w:sz w:val="22"/>
          <w:lang w:val="en-GB"/>
        </w:rPr>
        <w:t xml:space="preserve">, </w:t>
      </w:r>
      <w:r w:rsidR="00AB60AD" w:rsidRPr="00886C34">
        <w:rPr>
          <w:sz w:val="22"/>
          <w:lang w:val="en-GB"/>
        </w:rPr>
        <w:t xml:space="preserve">to reflect changes </w:t>
      </w:r>
      <w:r w:rsidR="00AB60AD">
        <w:rPr>
          <w:sz w:val="22"/>
          <w:lang w:val="en-GB"/>
        </w:rPr>
        <w:t xml:space="preserve">or necessary adjustments. </w:t>
      </w:r>
    </w:p>
    <w:p w14:paraId="6F380EA3" w14:textId="77654406" w:rsidR="00D805FA" w:rsidRPr="0064737E" w:rsidRDefault="00D805FA" w:rsidP="00D805FA">
      <w:pPr>
        <w:pStyle w:val="Corpsdetexte"/>
      </w:pPr>
      <w:r w:rsidRPr="0064737E">
        <w:t>Any transfers of allocations between different categories of expenditure specified in the budget shall be reported, with the necessary justification, to the FAC.</w:t>
      </w:r>
    </w:p>
    <w:p w14:paraId="5F57A594" w14:textId="5AD3B19A" w:rsidR="00036AB9" w:rsidRDefault="00D805FA">
      <w:pPr>
        <w:pStyle w:val="Corpsdetexte"/>
      </w:pPr>
      <w:r w:rsidRPr="0064737E">
        <w:t>No further commitment to expenditure against the approved budget may be incurred after the close of the financial period. Outstanding obligations against the approved budget must be met within three months of the close of the financial year.</w:t>
      </w:r>
    </w:p>
    <w:p w14:paraId="06C97FD2" w14:textId="27B074BB" w:rsidR="00CB34E6" w:rsidRDefault="00CB34E6" w:rsidP="00753C9B">
      <w:pPr>
        <w:pStyle w:val="ArticleHeading2"/>
        <w:numPr>
          <w:ilvl w:val="0"/>
          <w:numId w:val="94"/>
        </w:numPr>
        <w:ind w:hanging="4265"/>
      </w:pPr>
      <w:bookmarkStart w:id="184" w:name="_Toc8915491"/>
      <w:r>
        <w:t>The WWA budget</w:t>
      </w:r>
      <w:bookmarkEnd w:id="184"/>
    </w:p>
    <w:p w14:paraId="385C6826" w14:textId="77777777" w:rsidR="00CB34E6" w:rsidRPr="00CB34E6" w:rsidRDefault="00CB34E6" w:rsidP="00CB34E6">
      <w:pPr>
        <w:pStyle w:val="Heading2separationline"/>
      </w:pPr>
    </w:p>
    <w:p w14:paraId="5E3E3F2E" w14:textId="49507291" w:rsidR="006B7F13" w:rsidRPr="0064737E" w:rsidRDefault="006B7F13" w:rsidP="006B7F13">
      <w:pPr>
        <w:pStyle w:val="Corpsdetexte"/>
      </w:pPr>
      <w:r>
        <w:t xml:space="preserve">The </w:t>
      </w:r>
      <w:r w:rsidR="00214A16">
        <w:t xml:space="preserve">WWA </w:t>
      </w:r>
      <w:r>
        <w:t>budget shall be drawn up on a one-year basis in accordance with article 12 of the Financial Regulations.</w:t>
      </w:r>
    </w:p>
    <w:p w14:paraId="0CF93442" w14:textId="28C9666F" w:rsidR="000F1C5E" w:rsidRPr="00911311" w:rsidRDefault="003D5609" w:rsidP="00911311">
      <w:pPr>
        <w:pStyle w:val="Corpsdetexte"/>
      </w:pPr>
      <w:r>
        <w:t xml:space="preserve">The annual </w:t>
      </w:r>
      <w:r w:rsidR="00214A16" w:rsidRPr="00911311">
        <w:t>Master</w:t>
      </w:r>
      <w:r w:rsidR="000F1C5E" w:rsidRPr="00911311">
        <w:t xml:space="preserve"> </w:t>
      </w:r>
      <w:r w:rsidR="00214A16" w:rsidRPr="00911311">
        <w:t>P</w:t>
      </w:r>
      <w:r w:rsidR="000F1C5E" w:rsidRPr="00911311">
        <w:t xml:space="preserve">lan established by the </w:t>
      </w:r>
      <w:r w:rsidR="00214A16" w:rsidRPr="00911311">
        <w:t xml:space="preserve">WWA </w:t>
      </w:r>
      <w:r w:rsidR="000F1C5E" w:rsidRPr="00911311">
        <w:t xml:space="preserve">Board </w:t>
      </w:r>
      <w:r w:rsidRPr="00911311">
        <w:t xml:space="preserve">which reflects the </w:t>
      </w:r>
      <w:r w:rsidR="000F1C5E" w:rsidRPr="00911311">
        <w:t xml:space="preserve">major activities of the </w:t>
      </w:r>
      <w:r w:rsidR="00214A16" w:rsidRPr="00911311">
        <w:t>WWA</w:t>
      </w:r>
      <w:r w:rsidRPr="00911311">
        <w:t>, serves as a basis for the budget</w:t>
      </w:r>
      <w:r w:rsidR="00BB4C89" w:rsidRPr="00911311">
        <w:t xml:space="preserve"> of expenses</w:t>
      </w:r>
      <w:r w:rsidR="000F1C5E" w:rsidRPr="00911311">
        <w:t>.</w:t>
      </w:r>
    </w:p>
    <w:p w14:paraId="3F4D71A3" w14:textId="2330792B" w:rsidR="00552FA5" w:rsidRPr="00911311" w:rsidRDefault="00552FA5" w:rsidP="00911311">
      <w:pPr>
        <w:pStyle w:val="Corpsdetexte"/>
      </w:pPr>
      <w:r>
        <w:t>A</w:t>
      </w:r>
      <w:r w:rsidRPr="0013514A">
        <w:t xml:space="preserve"> </w:t>
      </w:r>
      <w:r>
        <w:t>close</w:t>
      </w:r>
      <w:r w:rsidRPr="0013514A">
        <w:t xml:space="preserve"> monitoring of the </w:t>
      </w:r>
      <w:r>
        <w:t xml:space="preserve">finances shall be conducted by the </w:t>
      </w:r>
      <w:r w:rsidRPr="00EF761A">
        <w:t xml:space="preserve">WWA Board members </w:t>
      </w:r>
      <w:r w:rsidRPr="0013514A">
        <w:t xml:space="preserve">twice a year to ensure that the </w:t>
      </w:r>
      <w:r>
        <w:t>WWA</w:t>
      </w:r>
      <w:r w:rsidRPr="0013514A">
        <w:t xml:space="preserve"> carries out its </w:t>
      </w:r>
      <w:r>
        <w:t>Work Programme</w:t>
      </w:r>
      <w:r w:rsidRPr="0013514A">
        <w:t xml:space="preserve"> and adheres to its budget</w:t>
      </w:r>
      <w:r>
        <w:t xml:space="preserve"> </w:t>
      </w:r>
      <w:r w:rsidRPr="0013514A">
        <w:t>within the limits of the financial resources made available</w:t>
      </w:r>
      <w:r>
        <w:t xml:space="preserve"> by the various sponsors</w:t>
      </w:r>
      <w:r w:rsidRPr="0013514A">
        <w:t>.</w:t>
      </w:r>
      <w:r>
        <w:t xml:space="preserve">  </w:t>
      </w:r>
      <w:r w:rsidRPr="000F1C5E">
        <w:t xml:space="preserve">Activities </w:t>
      </w:r>
      <w:r>
        <w:t xml:space="preserve">may </w:t>
      </w:r>
      <w:r w:rsidRPr="000F1C5E">
        <w:t xml:space="preserve">be cancelled should the </w:t>
      </w:r>
      <w:r>
        <w:t xml:space="preserve">resources </w:t>
      </w:r>
      <w:r w:rsidRPr="000F1C5E">
        <w:t>prove insufficient</w:t>
      </w:r>
    </w:p>
    <w:p w14:paraId="15731B4B" w14:textId="5230AD99" w:rsidR="00CB34E6" w:rsidRDefault="00E86D97" w:rsidP="00911311">
      <w:pPr>
        <w:pStyle w:val="Article"/>
      </w:pPr>
      <w:bookmarkStart w:id="185" w:name="_Toc6475300"/>
      <w:bookmarkStart w:id="186" w:name="_Toc6475302"/>
      <w:bookmarkStart w:id="187" w:name="_Toc8915492"/>
      <w:bookmarkEnd w:id="185"/>
      <w:bookmarkEnd w:id="186"/>
      <w:r>
        <w:rPr>
          <w:sz w:val="22"/>
        </w:rPr>
        <w:t xml:space="preserve"> </w:t>
      </w:r>
      <w:r w:rsidR="009F50E5" w:rsidRPr="0064737E">
        <w:t xml:space="preserve">- </w:t>
      </w:r>
      <w:r w:rsidR="00D805FA" w:rsidRPr="0064737E">
        <w:t>Income &amp; Expenditure</w:t>
      </w:r>
      <w:bookmarkStart w:id="188" w:name="_Toc6475304"/>
      <w:bookmarkEnd w:id="187"/>
      <w:bookmarkEnd w:id="188"/>
    </w:p>
    <w:p w14:paraId="42F1866D" w14:textId="2A129047" w:rsidR="00CB34E6" w:rsidRDefault="00A75649" w:rsidP="00753C9B">
      <w:pPr>
        <w:pStyle w:val="ArticleHeading2"/>
        <w:numPr>
          <w:ilvl w:val="0"/>
          <w:numId w:val="95"/>
        </w:numPr>
        <w:ind w:hanging="4265"/>
      </w:pPr>
      <w:bookmarkStart w:id="189" w:name="_Toc8915493"/>
      <w:r>
        <w:t>iala’s activities</w:t>
      </w:r>
      <w:bookmarkEnd w:id="189"/>
    </w:p>
    <w:p w14:paraId="0CD5B745" w14:textId="77777777" w:rsidR="00CB34E6" w:rsidRPr="00CB34E6" w:rsidRDefault="00CB34E6" w:rsidP="00CB34E6">
      <w:pPr>
        <w:pStyle w:val="Heading2separationline"/>
      </w:pPr>
    </w:p>
    <w:p w14:paraId="1265978F" w14:textId="7AD34BC8" w:rsidR="00D805FA" w:rsidRPr="0064737E" w:rsidRDefault="00800ED4" w:rsidP="00D805FA">
      <w:pPr>
        <w:pStyle w:val="Corpsdetexte"/>
      </w:pPr>
      <w:r>
        <w:t xml:space="preserve">In accordance with the provisions of the Constitution, </w:t>
      </w:r>
      <w:r w:rsidR="00D805FA" w:rsidRPr="0064737E">
        <w:t>IALA</w:t>
      </w:r>
      <w:r w:rsidR="00B239CF">
        <w:t xml:space="preserve">’s activities are </w:t>
      </w:r>
      <w:r w:rsidR="00C1048A">
        <w:t>principally funded</w:t>
      </w:r>
      <w:r w:rsidR="00D805FA" w:rsidRPr="0064737E">
        <w:t xml:space="preserve"> </w:t>
      </w:r>
      <w:r>
        <w:t xml:space="preserve">by </w:t>
      </w:r>
      <w:r w:rsidR="00073FBC">
        <w:t xml:space="preserve">membership </w:t>
      </w:r>
      <w:r w:rsidR="00D805FA" w:rsidRPr="0064737E">
        <w:t>contributions, grants and gifts as generally permitted by law.</w:t>
      </w:r>
    </w:p>
    <w:p w14:paraId="5E73F78E" w14:textId="72912B0F" w:rsidR="00D805FA" w:rsidRPr="0064737E" w:rsidRDefault="00D805FA" w:rsidP="00D805FA">
      <w:pPr>
        <w:pStyle w:val="Corpsdetexte"/>
      </w:pPr>
      <w:r w:rsidRPr="0064737E">
        <w:t>The expenses shall be comprised of budget headings, as follows:</w:t>
      </w:r>
    </w:p>
    <w:p w14:paraId="21ECDBAE" w14:textId="170F383C" w:rsidR="00D805FA" w:rsidRPr="0064737E" w:rsidRDefault="00D805FA" w:rsidP="00E03073">
      <w:pPr>
        <w:pStyle w:val="List1"/>
        <w:numPr>
          <w:ilvl w:val="0"/>
          <w:numId w:val="61"/>
        </w:numPr>
      </w:pPr>
      <w:r w:rsidRPr="0064737E">
        <w:t>Personnel costs</w:t>
      </w:r>
      <w:r w:rsidR="00BC2DAA">
        <w:t>;</w:t>
      </w:r>
    </w:p>
    <w:p w14:paraId="16B45491" w14:textId="3DED23F3" w:rsidR="00D805FA" w:rsidRPr="0064737E" w:rsidRDefault="00D805FA" w:rsidP="009F50E5">
      <w:pPr>
        <w:pStyle w:val="List1"/>
      </w:pPr>
      <w:r w:rsidRPr="0064737E">
        <w:t>Operating costs</w:t>
      </w:r>
      <w:r w:rsidR="00BC2DAA">
        <w:t>;</w:t>
      </w:r>
      <w:r w:rsidR="00205987">
        <w:t xml:space="preserve"> and</w:t>
      </w:r>
    </w:p>
    <w:p w14:paraId="1F1CF48D" w14:textId="3EC75805" w:rsidR="00D805FA" w:rsidRPr="0064737E" w:rsidRDefault="00D805FA" w:rsidP="009F50E5">
      <w:pPr>
        <w:pStyle w:val="List1"/>
      </w:pPr>
      <w:r w:rsidRPr="0064737E">
        <w:t>Capital costs.</w:t>
      </w:r>
    </w:p>
    <w:p w14:paraId="34DE8FB4" w14:textId="77777777" w:rsidR="00D805FA" w:rsidRPr="0064737E" w:rsidRDefault="00D805FA" w:rsidP="00D805FA">
      <w:pPr>
        <w:pStyle w:val="Corpsdetexte"/>
      </w:pPr>
      <w:r w:rsidRPr="0064737E">
        <w:t>Each heading may be further subdivided, as necessary.</w:t>
      </w:r>
    </w:p>
    <w:p w14:paraId="593BB4FF" w14:textId="2B526CFD" w:rsidR="00D805FA" w:rsidRPr="0064737E" w:rsidRDefault="00D805FA" w:rsidP="00D805FA">
      <w:pPr>
        <w:pStyle w:val="Corpsdetexte"/>
      </w:pPr>
      <w:r w:rsidRPr="0064737E">
        <w:lastRenderedPageBreak/>
        <w:t>Full and accurate records of all income and expenditure, including supporting documentation for expenditure, shall be kept.</w:t>
      </w:r>
      <w:r w:rsidR="0037103B">
        <w:t xml:space="preserve"> </w:t>
      </w:r>
      <w:r w:rsidRPr="0064737E">
        <w:t xml:space="preserve"> These records shall conform to standard accounting practices. The Secretariat shall maintain an archive o</w:t>
      </w:r>
      <w:r w:rsidR="0037103B">
        <w:t>f financial records.</w:t>
      </w:r>
    </w:p>
    <w:p w14:paraId="629B74D9" w14:textId="4468ECFC" w:rsidR="00D805FA" w:rsidRDefault="00D805FA" w:rsidP="00D805FA">
      <w:pPr>
        <w:pStyle w:val="Corpsdetexte"/>
      </w:pPr>
      <w:r w:rsidRPr="0064737E">
        <w:t>No payment greater than permitted by the law of the Host Nation shall be accepted in cash.</w:t>
      </w:r>
    </w:p>
    <w:p w14:paraId="08585A67" w14:textId="20FF8A36" w:rsidR="00CB34E6" w:rsidRDefault="00B239CF" w:rsidP="00D805FA">
      <w:pPr>
        <w:pStyle w:val="Corpsdetexte"/>
      </w:pPr>
      <w:r w:rsidRPr="0064737E">
        <w:t xml:space="preserve">Details of income and expenditure shall be shown separately in the financial records of </w:t>
      </w:r>
      <w:r w:rsidR="00426A48">
        <w:t>IALA</w:t>
      </w:r>
      <w:r w:rsidRPr="0064737E">
        <w:t>.</w:t>
      </w:r>
    </w:p>
    <w:p w14:paraId="3A0DFB85" w14:textId="4C2D2E8B" w:rsidR="00CB34E6" w:rsidRDefault="00CB34E6" w:rsidP="00753C9B">
      <w:pPr>
        <w:pStyle w:val="ArticleHeading2"/>
        <w:numPr>
          <w:ilvl w:val="0"/>
          <w:numId w:val="95"/>
        </w:numPr>
        <w:ind w:hanging="4265"/>
      </w:pPr>
      <w:bookmarkStart w:id="190" w:name="_Toc8915494"/>
      <w:r>
        <w:t>The W</w:t>
      </w:r>
      <w:r w:rsidR="00A75649">
        <w:t xml:space="preserve">orld-wide </w:t>
      </w:r>
      <w:r>
        <w:t>A</w:t>
      </w:r>
      <w:r w:rsidR="00A75649">
        <w:t>cademy’s</w:t>
      </w:r>
      <w:r>
        <w:t xml:space="preserve"> </w:t>
      </w:r>
      <w:r w:rsidR="00A75649">
        <w:t>activities</w:t>
      </w:r>
      <w:bookmarkEnd w:id="190"/>
    </w:p>
    <w:p w14:paraId="461DB61D" w14:textId="77777777" w:rsidR="00CB34E6" w:rsidRPr="00CB34E6" w:rsidRDefault="00CB34E6" w:rsidP="00CB34E6">
      <w:pPr>
        <w:pStyle w:val="Heading2separationline"/>
      </w:pPr>
    </w:p>
    <w:p w14:paraId="6CCF1B57" w14:textId="63EE645D" w:rsidR="00AF5413" w:rsidRPr="00911311" w:rsidRDefault="00AF5413" w:rsidP="00911311">
      <w:pPr>
        <w:pStyle w:val="Corpsdetexte"/>
        <w:outlineLvl w:val="0"/>
        <w:rPr>
          <w:b/>
        </w:rPr>
      </w:pPr>
      <w:r w:rsidRPr="00911311">
        <w:rPr>
          <w:b/>
        </w:rPr>
        <w:t>Income</w:t>
      </w:r>
    </w:p>
    <w:p w14:paraId="0446A289" w14:textId="4B71EE48" w:rsidR="005D2DAB" w:rsidRDefault="00A75649" w:rsidP="00A75649">
      <w:pPr>
        <w:spacing w:line="240" w:lineRule="auto"/>
        <w:jc w:val="both"/>
        <w:rPr>
          <w:rFonts w:cstheme="minorHAnsi"/>
          <w:sz w:val="22"/>
        </w:rPr>
      </w:pPr>
      <w:r>
        <w:rPr>
          <w:rFonts w:cstheme="minorHAnsi"/>
          <w:sz w:val="22"/>
        </w:rPr>
        <w:t>Voluntary contributio</w:t>
      </w:r>
      <w:r w:rsidR="00800ED4">
        <w:rPr>
          <w:rFonts w:cstheme="minorHAnsi"/>
          <w:sz w:val="22"/>
        </w:rPr>
        <w:t>ns</w:t>
      </w:r>
      <w:r w:rsidR="00A03734">
        <w:rPr>
          <w:rFonts w:cstheme="minorHAnsi"/>
          <w:sz w:val="22"/>
        </w:rPr>
        <w:t xml:space="preserve"> or </w:t>
      </w:r>
      <w:r w:rsidR="00A03734" w:rsidRPr="00282C3E">
        <w:rPr>
          <w:sz w:val="22"/>
        </w:rPr>
        <w:t>in-kind sponsorship from external donors</w:t>
      </w:r>
      <w:r w:rsidR="00A03734">
        <w:rPr>
          <w:rFonts w:cstheme="minorHAnsi"/>
          <w:sz w:val="22"/>
        </w:rPr>
        <w:t xml:space="preserve"> con</w:t>
      </w:r>
      <w:r>
        <w:rPr>
          <w:rFonts w:cstheme="minorHAnsi"/>
          <w:sz w:val="22"/>
        </w:rPr>
        <w:t>stitute the main source of income</w:t>
      </w:r>
      <w:r w:rsidR="00453DAB">
        <w:rPr>
          <w:rFonts w:cstheme="minorHAnsi"/>
          <w:sz w:val="22"/>
        </w:rPr>
        <w:t xml:space="preserve">.  </w:t>
      </w:r>
    </w:p>
    <w:p w14:paraId="23D47469" w14:textId="37E553EE" w:rsidR="002D2BAB" w:rsidRDefault="00AF5413" w:rsidP="00800ED4">
      <w:pPr>
        <w:pStyle w:val="Corpsdetexte"/>
      </w:pPr>
      <w:r>
        <w:t>The donation</w:t>
      </w:r>
      <w:r w:rsidR="00D45F28">
        <w:t>s</w:t>
      </w:r>
      <w:r>
        <w:t xml:space="preserve"> may take the form of:</w:t>
      </w:r>
    </w:p>
    <w:p w14:paraId="2626157D" w14:textId="035A30BD" w:rsidR="00AF5413" w:rsidRDefault="004317E5" w:rsidP="00753C9B">
      <w:pPr>
        <w:pStyle w:val="Corpsdetexte"/>
        <w:numPr>
          <w:ilvl w:val="0"/>
          <w:numId w:val="97"/>
        </w:numPr>
      </w:pPr>
      <w:r>
        <w:t>A o</w:t>
      </w:r>
      <w:r w:rsidR="00665FAF">
        <w:t>ne-time general-purpose</w:t>
      </w:r>
      <w:r w:rsidR="00AF5413">
        <w:t xml:space="preserve"> sponsorship</w:t>
      </w:r>
      <w:r w:rsidR="009F4D2D">
        <w:t xml:space="preserve"> (</w:t>
      </w:r>
      <w:r w:rsidR="00D45F28">
        <w:t xml:space="preserve">used for </w:t>
      </w:r>
      <w:r w:rsidR="009F4D2D">
        <w:t>small donations)</w:t>
      </w:r>
      <w:r w:rsidR="00665FAF">
        <w:t>;</w:t>
      </w:r>
    </w:p>
    <w:p w14:paraId="23853AB3" w14:textId="2C73B7EC" w:rsidR="00AF5413" w:rsidRDefault="004317E5" w:rsidP="00753C9B">
      <w:pPr>
        <w:pStyle w:val="Corpsdetexte"/>
        <w:numPr>
          <w:ilvl w:val="0"/>
          <w:numId w:val="97"/>
        </w:numPr>
      </w:pPr>
      <w:r>
        <w:t>An a</w:t>
      </w:r>
      <w:r w:rsidR="00A97F12">
        <w:t>nnual g</w:t>
      </w:r>
      <w:r w:rsidR="00665FAF">
        <w:t>eneral-purpose</w:t>
      </w:r>
      <w:r w:rsidR="00AF5413">
        <w:t xml:space="preserve"> sponsorship</w:t>
      </w:r>
      <w:r w:rsidR="009F4D2D">
        <w:t xml:space="preserve"> (used to support the core functions of the Academy)</w:t>
      </w:r>
      <w:r w:rsidR="00665FAF">
        <w:t>;</w:t>
      </w:r>
    </w:p>
    <w:p w14:paraId="5DA7CC77" w14:textId="50EC599F" w:rsidR="00AF5413" w:rsidRDefault="004317E5" w:rsidP="00753C9B">
      <w:pPr>
        <w:pStyle w:val="Corpsdetexte"/>
        <w:numPr>
          <w:ilvl w:val="0"/>
          <w:numId w:val="97"/>
        </w:numPr>
      </w:pPr>
      <w:r>
        <w:t>A o</w:t>
      </w:r>
      <w:r w:rsidR="00665FAF">
        <w:t>ne-time</w:t>
      </w:r>
      <w:r w:rsidR="00AF5413">
        <w:t xml:space="preserve"> sponsorship for a specific purpose</w:t>
      </w:r>
      <w:r w:rsidR="00665FAF">
        <w:t xml:space="preserve"> </w:t>
      </w:r>
      <w:r w:rsidR="009F4D2D">
        <w:t>(e.g. the participation of an individual in an event)</w:t>
      </w:r>
      <w:r w:rsidR="0095715E">
        <w:t>;</w:t>
      </w:r>
      <w:r>
        <w:t xml:space="preserve"> or</w:t>
      </w:r>
    </w:p>
    <w:p w14:paraId="3EDC8F22" w14:textId="2D263BCC" w:rsidR="00AF5413" w:rsidRDefault="004317E5" w:rsidP="00753C9B">
      <w:pPr>
        <w:pStyle w:val="Corpsdetexte"/>
        <w:numPr>
          <w:ilvl w:val="0"/>
          <w:numId w:val="97"/>
        </w:numPr>
      </w:pPr>
      <w:r>
        <w:t>An a</w:t>
      </w:r>
      <w:r w:rsidR="00A97F12">
        <w:t>nnual</w:t>
      </w:r>
      <w:r w:rsidR="00D45F28">
        <w:t xml:space="preserve"> </w:t>
      </w:r>
      <w:r w:rsidR="00AF5413">
        <w:t xml:space="preserve">sponsorship for </w:t>
      </w:r>
      <w:r w:rsidR="009F4D2D">
        <w:t>several</w:t>
      </w:r>
      <w:r w:rsidR="00AF5413">
        <w:t xml:space="preserve"> specified purposes</w:t>
      </w:r>
      <w:r w:rsidR="009F4D2D">
        <w:t xml:space="preserve"> (detailed in a</w:t>
      </w:r>
      <w:r w:rsidR="00141BE1">
        <w:t xml:space="preserve"> proper multi-year </w:t>
      </w:r>
      <w:r w:rsidR="009F4D2D">
        <w:t>agreement)</w:t>
      </w:r>
      <w:r w:rsidR="00665FAF">
        <w:t>.</w:t>
      </w:r>
    </w:p>
    <w:p w14:paraId="43B942F7" w14:textId="2C577065" w:rsidR="00AF5413" w:rsidRPr="00911311" w:rsidRDefault="00AF5413" w:rsidP="00911311">
      <w:pPr>
        <w:pStyle w:val="Corpsdetexte"/>
        <w:outlineLvl w:val="0"/>
        <w:rPr>
          <w:b/>
        </w:rPr>
      </w:pPr>
      <w:r w:rsidRPr="00911311">
        <w:rPr>
          <w:b/>
        </w:rPr>
        <w:t>Expenses</w:t>
      </w:r>
    </w:p>
    <w:p w14:paraId="2C60533C" w14:textId="0665FD82" w:rsidR="00800ED4" w:rsidRDefault="00800ED4" w:rsidP="009F4D2D">
      <w:pPr>
        <w:pStyle w:val="Corpsdetexte"/>
      </w:pPr>
      <w:r>
        <w:t>The expenses</w:t>
      </w:r>
      <w:r w:rsidR="00733AFD">
        <w:t xml:space="preserve"> shall cover </w:t>
      </w:r>
      <w:r w:rsidR="002D2BAB">
        <w:t xml:space="preserve">different areas of activities </w:t>
      </w:r>
      <w:r w:rsidR="00036AB9">
        <w:t xml:space="preserve">of the Academy </w:t>
      </w:r>
      <w:r w:rsidR="002D2BAB">
        <w:t>such as</w:t>
      </w:r>
      <w:r w:rsidR="009F4D2D">
        <w:t xml:space="preserve"> </w:t>
      </w:r>
      <w:r w:rsidR="002D2BAB">
        <w:t>Education and Training</w:t>
      </w:r>
      <w:r w:rsidR="009F4D2D">
        <w:t xml:space="preserve">, </w:t>
      </w:r>
      <w:r w:rsidR="002D2BAB">
        <w:t>Capacity Building</w:t>
      </w:r>
      <w:r w:rsidR="009F4D2D">
        <w:t xml:space="preserve">, </w:t>
      </w:r>
      <w:r w:rsidR="002D2BAB">
        <w:t>Research and Developments</w:t>
      </w:r>
      <w:r w:rsidR="00AF5413">
        <w:t xml:space="preserve"> and</w:t>
      </w:r>
      <w:r w:rsidR="009F4D2D">
        <w:t xml:space="preserve"> </w:t>
      </w:r>
      <w:r w:rsidR="009603C5">
        <w:t>o</w:t>
      </w:r>
      <w:r w:rsidR="002D2BAB">
        <w:t xml:space="preserve">ther academy related activities. </w:t>
      </w:r>
      <w:r>
        <w:t xml:space="preserve"> </w:t>
      </w:r>
    </w:p>
    <w:p w14:paraId="7F4162FF" w14:textId="37A88AE7" w:rsidR="00D805FA" w:rsidRPr="0064737E" w:rsidRDefault="001E31F4" w:rsidP="00552FA5">
      <w:pPr>
        <w:pStyle w:val="Article"/>
        <w:ind w:left="0" w:firstLine="0"/>
      </w:pPr>
      <w:bookmarkStart w:id="191" w:name="_Toc6475307"/>
      <w:bookmarkStart w:id="192" w:name="_Toc6475308"/>
      <w:bookmarkEnd w:id="191"/>
      <w:bookmarkEnd w:id="192"/>
      <w:r w:rsidRPr="0064737E">
        <w:t xml:space="preserve"> </w:t>
      </w:r>
      <w:bookmarkStart w:id="193" w:name="_Toc8915495"/>
      <w:r w:rsidRPr="0064737E">
        <w:t xml:space="preserve">- </w:t>
      </w:r>
      <w:r w:rsidR="00D805FA" w:rsidRPr="0064737E">
        <w:t>Procurement</w:t>
      </w:r>
      <w:bookmarkEnd w:id="193"/>
    </w:p>
    <w:p w14:paraId="61793C83" w14:textId="3E16C06E" w:rsidR="00D805FA" w:rsidRPr="0064737E" w:rsidRDefault="00D805FA" w:rsidP="00D805FA">
      <w:pPr>
        <w:pStyle w:val="Corpsdetexte"/>
      </w:pPr>
      <w:r w:rsidRPr="0064737E">
        <w:t>All funds shall be under the operational control of the Secretary-General.</w:t>
      </w:r>
    </w:p>
    <w:p w14:paraId="031345DC" w14:textId="09E11AE6" w:rsidR="00D805FA" w:rsidRPr="0064737E" w:rsidRDefault="00D805FA" w:rsidP="00D805FA">
      <w:pPr>
        <w:pStyle w:val="Corpsdetexte"/>
      </w:pPr>
      <w:r w:rsidRPr="0064737E">
        <w:t>The Secretary-General may designate, in writing, members of the Secretariat as line managers for the purpose of these Financial Regulations.</w:t>
      </w:r>
    </w:p>
    <w:p w14:paraId="156BBB5A" w14:textId="306647E8" w:rsidR="00D805FA" w:rsidRPr="0064737E" w:rsidRDefault="00D805FA" w:rsidP="00D805FA">
      <w:pPr>
        <w:pStyle w:val="Corpsdetexte"/>
      </w:pPr>
      <w:r w:rsidRPr="0064737E">
        <w:t xml:space="preserve">Expenditure up to 2,000 Euros may be approved by a line manager. </w:t>
      </w:r>
      <w:r w:rsidR="0037103B">
        <w:t xml:space="preserve"> </w:t>
      </w:r>
      <w:r w:rsidRPr="0064737E">
        <w:t>Expenditure may only be approved when the approving officer is satisfied that the services, supplies or equipment will be or have been received in accordance with the contract, agreement, purchase ord</w:t>
      </w:r>
      <w:r w:rsidR="0037103B">
        <w:t>er or other form of commitment.</w:t>
      </w:r>
    </w:p>
    <w:p w14:paraId="60FF288A" w14:textId="6BCC6501" w:rsidR="00D805FA" w:rsidRPr="0064737E" w:rsidRDefault="00D805FA" w:rsidP="00D805FA">
      <w:pPr>
        <w:pStyle w:val="Corpsdetexte"/>
      </w:pPr>
      <w:r w:rsidRPr="0064737E">
        <w:t>Payments of 2,000 Euros or more require the approval of the Secretary-General, recorded by any appropriate means.</w:t>
      </w:r>
    </w:p>
    <w:p w14:paraId="37C3137F" w14:textId="5F432531" w:rsidR="00D805FA" w:rsidRPr="0064737E" w:rsidRDefault="00D805FA" w:rsidP="00D805FA">
      <w:pPr>
        <w:pStyle w:val="Corpsdetexte"/>
      </w:pPr>
      <w:r w:rsidRPr="0064737E">
        <w:t xml:space="preserve">Purchases of 10,000 Euros or more require the calling of tenders in accordance with the procurement policy in the </w:t>
      </w:r>
      <w:r w:rsidR="0093169F">
        <w:t xml:space="preserve">Staff Rules and </w:t>
      </w:r>
      <w:r w:rsidRPr="0064737E">
        <w:t>Secretariat Procedures.</w:t>
      </w:r>
    </w:p>
    <w:p w14:paraId="51CFAF0D" w14:textId="5BB5CB27" w:rsidR="00D805FA" w:rsidRPr="0064737E" w:rsidRDefault="00D805FA" w:rsidP="00D805FA">
      <w:pPr>
        <w:pStyle w:val="Corpsdetexte"/>
      </w:pPr>
      <w:proofErr w:type="gramStart"/>
      <w:r w:rsidRPr="0064737E">
        <w:t>Sufficient</w:t>
      </w:r>
      <w:proofErr w:type="gramEnd"/>
      <w:r w:rsidRPr="0064737E">
        <w:t xml:space="preserve"> supporting documentation, explanation and justification for all expenditure must be kept in the records of the Secretariat for production to the Secretary-General, the FAC or an Auditor.</w:t>
      </w:r>
    </w:p>
    <w:p w14:paraId="2CDAB8F9" w14:textId="7CDDFC4D" w:rsidR="00DA06E9" w:rsidRPr="0064737E" w:rsidRDefault="001E31F4" w:rsidP="00552FA5">
      <w:pPr>
        <w:pStyle w:val="Article"/>
        <w:ind w:left="0" w:firstLine="0"/>
      </w:pPr>
      <w:r w:rsidRPr="0064737E">
        <w:t xml:space="preserve"> </w:t>
      </w:r>
      <w:bookmarkStart w:id="194" w:name="_Toc8915496"/>
      <w:r w:rsidRPr="0064737E">
        <w:t xml:space="preserve">- </w:t>
      </w:r>
      <w:r w:rsidR="00D805FA" w:rsidRPr="0064737E">
        <w:t>Financial Statements</w:t>
      </w:r>
      <w:bookmarkEnd w:id="194"/>
    </w:p>
    <w:p w14:paraId="127CA18C" w14:textId="34EF0E1A" w:rsidR="00CC7129" w:rsidRDefault="00DA06E9" w:rsidP="00DA06E9">
      <w:pPr>
        <w:pStyle w:val="Corpsdetexte"/>
      </w:pPr>
      <w:r>
        <w:t xml:space="preserve">After the closing of the annual accounts, a complete </w:t>
      </w:r>
      <w:ins w:id="195" w:author="Schneider, Christina" w:date="2019-10-28T15:53:00Z">
        <w:r w:rsidR="004B1737">
          <w:t>s</w:t>
        </w:r>
      </w:ins>
      <w:del w:id="196" w:author="Schneider, Christina" w:date="2019-10-28T15:53:00Z">
        <w:r w:rsidRPr="00C1441A" w:rsidDel="004B1737">
          <w:rPr>
            <w:rPrChange w:id="197" w:author="Schneider, Christina" w:date="2019-10-21T13:49:00Z">
              <w:rPr>
                <w:b/>
              </w:rPr>
            </w:rPrChange>
          </w:rPr>
          <w:delText>S</w:delText>
        </w:r>
      </w:del>
      <w:r w:rsidRPr="00C1441A">
        <w:rPr>
          <w:rPrChange w:id="198" w:author="Schneider, Christina" w:date="2019-10-21T13:49:00Z">
            <w:rPr>
              <w:b/>
            </w:rPr>
          </w:rPrChange>
        </w:rPr>
        <w:t xml:space="preserve">tatutory </w:t>
      </w:r>
      <w:ins w:id="199" w:author="Schneider, Christina" w:date="2019-10-28T15:53:00Z">
        <w:r w:rsidR="004B1737">
          <w:t>r</w:t>
        </w:r>
      </w:ins>
      <w:del w:id="200" w:author="Schneider, Christina" w:date="2019-10-28T15:53:00Z">
        <w:r w:rsidRPr="00C1441A" w:rsidDel="004B1737">
          <w:rPr>
            <w:rPrChange w:id="201" w:author="Schneider, Christina" w:date="2019-10-21T13:49:00Z">
              <w:rPr>
                <w:b/>
              </w:rPr>
            </w:rPrChange>
          </w:rPr>
          <w:delText>R</w:delText>
        </w:r>
      </w:del>
      <w:r w:rsidRPr="00C1441A">
        <w:rPr>
          <w:rPrChange w:id="202" w:author="Schneider, Christina" w:date="2019-10-21T13:49:00Z">
            <w:rPr>
              <w:b/>
            </w:rPr>
          </w:rPrChange>
        </w:rPr>
        <w:t xml:space="preserve">eport on the </w:t>
      </w:r>
      <w:r w:rsidR="00CC7129" w:rsidRPr="00C1441A">
        <w:rPr>
          <w:rPrChange w:id="203" w:author="Schneider, Christina" w:date="2019-10-21T13:49:00Z">
            <w:rPr>
              <w:b/>
            </w:rPr>
          </w:rPrChange>
        </w:rPr>
        <w:t>f</w:t>
      </w:r>
      <w:r w:rsidRPr="00C1441A">
        <w:rPr>
          <w:rPrChange w:id="204" w:author="Schneider, Christina" w:date="2019-10-21T13:49:00Z">
            <w:rPr>
              <w:b/>
            </w:rPr>
          </w:rPrChange>
        </w:rPr>
        <w:t xml:space="preserve">inancial </w:t>
      </w:r>
      <w:commentRangeStart w:id="205"/>
      <w:r w:rsidR="00CC7129" w:rsidRPr="00C1441A">
        <w:rPr>
          <w:rPrChange w:id="206" w:author="Schneider, Christina" w:date="2019-10-21T13:49:00Z">
            <w:rPr>
              <w:b/>
            </w:rPr>
          </w:rPrChange>
        </w:rPr>
        <w:t>s</w:t>
      </w:r>
      <w:r w:rsidRPr="00C1441A">
        <w:rPr>
          <w:rPrChange w:id="207" w:author="Schneider, Christina" w:date="2019-10-21T13:49:00Z">
            <w:rPr>
              <w:b/>
            </w:rPr>
          </w:rPrChange>
        </w:rPr>
        <w:t>tatements</w:t>
      </w:r>
      <w:commentRangeEnd w:id="205"/>
      <w:r w:rsidR="00C1441A">
        <w:rPr>
          <w:rStyle w:val="Marquedecommentaire"/>
          <w:lang w:val="en-US"/>
        </w:rPr>
        <w:commentReference w:id="205"/>
      </w:r>
      <w:r>
        <w:t xml:space="preserve"> is prepared by the</w:t>
      </w:r>
      <w:r w:rsidR="00CC7129">
        <w:t xml:space="preserve"> chartered accountant and audited by the external auditor</w:t>
      </w:r>
      <w:r w:rsidR="0062588A">
        <w:t xml:space="preserve">. </w:t>
      </w:r>
      <w:r>
        <w:t xml:space="preserve">This report </w:t>
      </w:r>
      <w:r w:rsidR="00CB34E6">
        <w:t xml:space="preserve">is made on a consolidated basis and reflects both IALA and WWA’s activities. It </w:t>
      </w:r>
      <w:r w:rsidR="00CC7129">
        <w:t>consists of:</w:t>
      </w:r>
    </w:p>
    <w:p w14:paraId="725611D8" w14:textId="225E5982" w:rsidR="00B158CF" w:rsidRDefault="00DA06E9" w:rsidP="00753C9B">
      <w:pPr>
        <w:pStyle w:val="Paragraphedeliste"/>
        <w:numPr>
          <w:ilvl w:val="0"/>
          <w:numId w:val="98"/>
        </w:numPr>
        <w:spacing w:before="144"/>
        <w:rPr>
          <w:rFonts w:asciiTheme="minorHAnsi" w:eastAsiaTheme="minorHAnsi" w:hAnsiTheme="minorHAnsi" w:cstheme="minorBidi"/>
          <w:szCs w:val="22"/>
        </w:rPr>
      </w:pPr>
      <w:r w:rsidRPr="00911311">
        <w:rPr>
          <w:rFonts w:asciiTheme="minorHAnsi" w:eastAsiaTheme="minorHAnsi" w:hAnsiTheme="minorHAnsi" w:cstheme="minorBidi"/>
          <w:szCs w:val="22"/>
        </w:rPr>
        <w:t xml:space="preserve">the </w:t>
      </w:r>
      <w:r w:rsidR="00CC7129" w:rsidRPr="00911311">
        <w:rPr>
          <w:rFonts w:asciiTheme="minorHAnsi" w:eastAsiaTheme="minorHAnsi" w:hAnsiTheme="minorHAnsi" w:cstheme="minorBidi"/>
          <w:szCs w:val="22"/>
        </w:rPr>
        <w:t xml:space="preserve">consolidated </w:t>
      </w:r>
      <w:r w:rsidRPr="00911311">
        <w:rPr>
          <w:rFonts w:asciiTheme="minorHAnsi" w:eastAsiaTheme="minorHAnsi" w:hAnsiTheme="minorHAnsi" w:cstheme="minorBidi"/>
          <w:szCs w:val="22"/>
        </w:rPr>
        <w:t>Balance sheet</w:t>
      </w:r>
      <w:r w:rsidR="00CC7129" w:rsidRPr="00911311">
        <w:rPr>
          <w:rFonts w:asciiTheme="minorHAnsi" w:eastAsiaTheme="minorHAnsi" w:hAnsiTheme="minorHAnsi" w:cstheme="minorBidi"/>
          <w:szCs w:val="22"/>
        </w:rPr>
        <w:t xml:space="preserve"> </w:t>
      </w:r>
      <w:r w:rsidR="00B158CF">
        <w:rPr>
          <w:rFonts w:asciiTheme="minorHAnsi" w:eastAsiaTheme="minorHAnsi" w:hAnsiTheme="minorHAnsi" w:cstheme="minorBidi"/>
          <w:szCs w:val="22"/>
        </w:rPr>
        <w:t>(common to both activities)</w:t>
      </w:r>
    </w:p>
    <w:p w14:paraId="78E72DA1" w14:textId="69960C5A" w:rsidR="00CC7129" w:rsidRPr="0095715E" w:rsidRDefault="00C60AA4" w:rsidP="00753C9B">
      <w:pPr>
        <w:pStyle w:val="Paragraphedeliste"/>
        <w:numPr>
          <w:ilvl w:val="0"/>
          <w:numId w:val="98"/>
        </w:numPr>
        <w:spacing w:before="144"/>
        <w:rPr>
          <w:rFonts w:asciiTheme="minorHAnsi" w:eastAsiaTheme="minorHAnsi" w:hAnsiTheme="minorHAnsi" w:cstheme="minorBidi"/>
          <w:szCs w:val="22"/>
        </w:rPr>
      </w:pPr>
      <w:r>
        <w:rPr>
          <w:rFonts w:asciiTheme="minorHAnsi" w:eastAsiaTheme="minorHAnsi" w:hAnsiTheme="minorHAnsi" w:cstheme="minorBidi"/>
          <w:szCs w:val="22"/>
        </w:rPr>
        <w:t>the consolidated and differentiated Income</w:t>
      </w:r>
      <w:r w:rsidR="00DA06E9" w:rsidRPr="00B158CF">
        <w:rPr>
          <w:rFonts w:asciiTheme="minorHAnsi" w:eastAsiaTheme="minorHAnsi" w:hAnsiTheme="minorHAnsi" w:cstheme="minorBidi"/>
          <w:szCs w:val="22"/>
        </w:rPr>
        <w:t xml:space="preserve"> statement</w:t>
      </w:r>
      <w:r w:rsidR="00B158CF">
        <w:rPr>
          <w:rFonts w:asciiTheme="minorHAnsi" w:eastAsiaTheme="minorHAnsi" w:hAnsiTheme="minorHAnsi" w:cstheme="minorBidi"/>
          <w:szCs w:val="22"/>
        </w:rPr>
        <w:t>s</w:t>
      </w:r>
      <w:r>
        <w:rPr>
          <w:rFonts w:asciiTheme="minorHAnsi" w:eastAsiaTheme="minorHAnsi" w:hAnsiTheme="minorHAnsi" w:cstheme="minorBidi"/>
          <w:szCs w:val="22"/>
        </w:rPr>
        <w:t>,</w:t>
      </w:r>
    </w:p>
    <w:p w14:paraId="7798F3DF" w14:textId="6194CE95" w:rsidR="00CC7129" w:rsidRPr="0095715E" w:rsidRDefault="00CC7129" w:rsidP="00753C9B">
      <w:pPr>
        <w:pStyle w:val="Paragraphedeliste"/>
        <w:numPr>
          <w:ilvl w:val="0"/>
          <w:numId w:val="98"/>
        </w:numPr>
        <w:spacing w:before="144"/>
        <w:rPr>
          <w:rFonts w:asciiTheme="minorHAnsi" w:eastAsiaTheme="minorHAnsi" w:hAnsiTheme="minorHAnsi" w:cstheme="minorBidi"/>
          <w:szCs w:val="22"/>
        </w:rPr>
      </w:pPr>
      <w:r w:rsidRPr="0095715E">
        <w:rPr>
          <w:rFonts w:asciiTheme="minorHAnsi" w:eastAsiaTheme="minorHAnsi" w:hAnsiTheme="minorHAnsi" w:cstheme="minorBidi"/>
          <w:szCs w:val="22"/>
        </w:rPr>
        <w:t>E</w:t>
      </w:r>
      <w:r w:rsidR="002F0DA0" w:rsidRPr="0095715E">
        <w:rPr>
          <w:rFonts w:asciiTheme="minorHAnsi" w:eastAsiaTheme="minorHAnsi" w:hAnsiTheme="minorHAnsi" w:cstheme="minorBidi"/>
          <w:szCs w:val="22"/>
        </w:rPr>
        <w:t>xplanatory notes</w:t>
      </w:r>
      <w:r w:rsidR="0095715E">
        <w:rPr>
          <w:rFonts w:asciiTheme="minorHAnsi" w:eastAsiaTheme="minorHAnsi" w:hAnsiTheme="minorHAnsi" w:cstheme="minorBidi"/>
          <w:szCs w:val="22"/>
        </w:rPr>
        <w:t>;</w:t>
      </w:r>
      <w:r w:rsidR="002F0DA0" w:rsidRPr="0095715E">
        <w:rPr>
          <w:rFonts w:asciiTheme="minorHAnsi" w:eastAsiaTheme="minorHAnsi" w:hAnsiTheme="minorHAnsi" w:cstheme="minorBidi"/>
          <w:szCs w:val="22"/>
        </w:rPr>
        <w:t xml:space="preserve"> and</w:t>
      </w:r>
    </w:p>
    <w:p w14:paraId="2AC8AAA5" w14:textId="0B07CDA6" w:rsidR="00DA06E9" w:rsidRDefault="00CC7129" w:rsidP="00753C9B">
      <w:pPr>
        <w:pStyle w:val="Paragraphedeliste"/>
        <w:numPr>
          <w:ilvl w:val="0"/>
          <w:numId w:val="98"/>
        </w:numPr>
        <w:spacing w:before="144"/>
        <w:rPr>
          <w:rFonts w:asciiTheme="minorHAnsi" w:eastAsiaTheme="minorHAnsi" w:hAnsiTheme="minorHAnsi" w:cstheme="minorBidi"/>
          <w:szCs w:val="22"/>
        </w:rPr>
      </w:pPr>
      <w:r w:rsidRPr="0095715E">
        <w:rPr>
          <w:rFonts w:asciiTheme="minorHAnsi" w:eastAsiaTheme="minorHAnsi" w:hAnsiTheme="minorHAnsi" w:cstheme="minorBidi"/>
          <w:szCs w:val="22"/>
        </w:rPr>
        <w:t>A</w:t>
      </w:r>
      <w:r w:rsidR="002F0DA0" w:rsidRPr="0095715E">
        <w:rPr>
          <w:rFonts w:asciiTheme="minorHAnsi" w:eastAsiaTheme="minorHAnsi" w:hAnsiTheme="minorHAnsi" w:cstheme="minorBidi"/>
          <w:szCs w:val="22"/>
        </w:rPr>
        <w:t xml:space="preserve">s an annex, </w:t>
      </w:r>
      <w:r w:rsidR="00DA06E9" w:rsidRPr="0095715E">
        <w:rPr>
          <w:rFonts w:asciiTheme="minorHAnsi" w:eastAsiaTheme="minorHAnsi" w:hAnsiTheme="minorHAnsi" w:cstheme="minorBidi"/>
          <w:szCs w:val="22"/>
        </w:rPr>
        <w:t xml:space="preserve">a table related to the depreciation of assets, </w:t>
      </w:r>
      <w:r w:rsidR="002F0DA0" w:rsidRPr="0095715E">
        <w:rPr>
          <w:rFonts w:asciiTheme="minorHAnsi" w:eastAsiaTheme="minorHAnsi" w:hAnsiTheme="minorHAnsi" w:cstheme="minorBidi"/>
          <w:szCs w:val="22"/>
        </w:rPr>
        <w:t xml:space="preserve">a listing of the provisions and </w:t>
      </w:r>
      <w:r w:rsidR="00DA06E9" w:rsidRPr="0095715E">
        <w:rPr>
          <w:rFonts w:asciiTheme="minorHAnsi" w:eastAsiaTheme="minorHAnsi" w:hAnsiTheme="minorHAnsi" w:cstheme="minorBidi"/>
          <w:szCs w:val="22"/>
        </w:rPr>
        <w:t>a statement of receivables and payables.</w:t>
      </w:r>
    </w:p>
    <w:p w14:paraId="45691BFE" w14:textId="77777777" w:rsidR="0095715E" w:rsidRPr="0095715E" w:rsidRDefault="0095715E" w:rsidP="0095715E">
      <w:pPr>
        <w:pStyle w:val="Paragraphedeliste"/>
        <w:spacing w:before="144"/>
        <w:rPr>
          <w:rFonts w:asciiTheme="minorHAnsi" w:eastAsiaTheme="minorHAnsi" w:hAnsiTheme="minorHAnsi" w:cstheme="minorBidi"/>
          <w:szCs w:val="22"/>
        </w:rPr>
      </w:pPr>
    </w:p>
    <w:p w14:paraId="687ED604" w14:textId="4F0B02C6" w:rsidR="00DA06E9" w:rsidRDefault="00622507" w:rsidP="00DA06E9">
      <w:pPr>
        <w:pStyle w:val="Corpsdetexte"/>
      </w:pPr>
      <w:r>
        <w:t>This report</w:t>
      </w:r>
      <w:r w:rsidR="00CB34E6">
        <w:t xml:space="preserve"> </w:t>
      </w:r>
      <w:r w:rsidR="0062588A">
        <w:t xml:space="preserve">is made available on the </w:t>
      </w:r>
      <w:r w:rsidR="00880DBE">
        <w:t>website</w:t>
      </w:r>
      <w:r w:rsidR="00720EAA">
        <w:t>.</w:t>
      </w:r>
    </w:p>
    <w:p w14:paraId="0BC0B806" w14:textId="0B030E2B" w:rsidR="00D67E61" w:rsidRPr="0064737E" w:rsidRDefault="00D67E61" w:rsidP="00D805FA">
      <w:pPr>
        <w:pStyle w:val="Corpsdetexte"/>
      </w:pPr>
    </w:p>
    <w:p w14:paraId="54C25244" w14:textId="116FFCCE" w:rsidR="00D805FA" w:rsidRPr="0064737E" w:rsidRDefault="001E31F4" w:rsidP="00552FA5">
      <w:pPr>
        <w:pStyle w:val="Article"/>
        <w:ind w:left="0" w:firstLine="0"/>
      </w:pPr>
      <w:r w:rsidRPr="0064737E">
        <w:t xml:space="preserve"> </w:t>
      </w:r>
      <w:bookmarkStart w:id="208" w:name="_Toc8915497"/>
      <w:r w:rsidRPr="0064737E">
        <w:t xml:space="preserve">- </w:t>
      </w:r>
      <w:r w:rsidR="00D805FA" w:rsidRPr="0064737E">
        <w:t>Cash Reserve</w:t>
      </w:r>
      <w:bookmarkEnd w:id="208"/>
    </w:p>
    <w:p w14:paraId="02A54A1B" w14:textId="0905859D" w:rsidR="001E31F4" w:rsidRPr="0064737E" w:rsidRDefault="00D805FA" w:rsidP="00911311">
      <w:pPr>
        <w:pStyle w:val="Corpsdetexte"/>
        <w:rPr>
          <w:b/>
          <w:color w:val="407EC9"/>
          <w:sz w:val="28"/>
        </w:rPr>
      </w:pPr>
      <w:r w:rsidRPr="0064737E">
        <w:t xml:space="preserve">To ensure the financial stability of IALA and to avoid any financial difficulties, IALA will maintain a cash reserve. </w:t>
      </w:r>
      <w:r w:rsidR="0037103B">
        <w:t xml:space="preserve"> </w:t>
      </w:r>
      <w:r w:rsidRPr="0064737E">
        <w:t xml:space="preserve">The value of the cash reserve shall be no less than four months of the annual budget but may be </w:t>
      </w:r>
      <w:r w:rsidR="0037103B" w:rsidRPr="0037103B">
        <w:rPr>
          <w:lang w:val="en-US"/>
        </w:rPr>
        <w:t>greater according to IALA’s financial requirements as agreed by the Secretary-General and the FAC.</w:t>
      </w:r>
    </w:p>
    <w:p w14:paraId="76D8875D" w14:textId="77C43E6A" w:rsidR="00D805FA" w:rsidRPr="0064737E" w:rsidRDefault="001E31F4" w:rsidP="00552FA5">
      <w:pPr>
        <w:pStyle w:val="Article"/>
        <w:ind w:left="0" w:firstLine="0"/>
      </w:pPr>
      <w:r w:rsidRPr="0064737E">
        <w:t xml:space="preserve"> </w:t>
      </w:r>
      <w:bookmarkStart w:id="209" w:name="_Toc8915498"/>
      <w:r w:rsidRPr="0064737E">
        <w:t xml:space="preserve">- </w:t>
      </w:r>
      <w:r w:rsidR="00D805FA" w:rsidRPr="0064737E">
        <w:t>Annual Contributions</w:t>
      </w:r>
      <w:bookmarkEnd w:id="209"/>
    </w:p>
    <w:p w14:paraId="069BE8F7" w14:textId="234A7C64" w:rsidR="00D805FA" w:rsidRPr="0064737E" w:rsidRDefault="00D805FA" w:rsidP="00911311">
      <w:pPr>
        <w:pStyle w:val="Corpsdetexte"/>
      </w:pPr>
      <w:r w:rsidRPr="0064737E">
        <w:t>The Council, no later than July each year, and upon recommendation of the FAC, shall determine the annual rate of contribution, for each of these three categories of members:</w:t>
      </w:r>
      <w:r w:rsidR="00CA51B4">
        <w:t xml:space="preserve"> </w:t>
      </w:r>
      <w:r w:rsidR="007128D0" w:rsidRPr="0064737E">
        <w:t>National</w:t>
      </w:r>
      <w:r w:rsidR="00552FA5">
        <w:t xml:space="preserve">, </w:t>
      </w:r>
      <w:r w:rsidR="007128D0" w:rsidRPr="0064737E">
        <w:t>Associate</w:t>
      </w:r>
      <w:r w:rsidR="00552FA5">
        <w:t xml:space="preserve"> </w:t>
      </w:r>
      <w:r w:rsidR="00CA51B4">
        <w:t>a</w:t>
      </w:r>
      <w:r w:rsidR="00205987">
        <w:t>nd</w:t>
      </w:r>
      <w:r w:rsidR="00CA51B4">
        <w:t xml:space="preserve"> </w:t>
      </w:r>
      <w:r w:rsidR="007128D0" w:rsidRPr="0064737E">
        <w:t>I</w:t>
      </w:r>
      <w:r w:rsidRPr="0064737E">
        <w:t>ndustrial.</w:t>
      </w:r>
    </w:p>
    <w:p w14:paraId="26450AAC" w14:textId="3DB2622C" w:rsidR="00D805FA" w:rsidRPr="0064737E" w:rsidRDefault="00D805FA" w:rsidP="00D805FA">
      <w:pPr>
        <w:pStyle w:val="Corpsdetexte"/>
      </w:pPr>
      <w:r w:rsidRPr="0064737E">
        <w:t>The FAC shall take the following matters into account when recommending the rate of contribution for each category:</w:t>
      </w:r>
    </w:p>
    <w:p w14:paraId="41B73224" w14:textId="7B92C099" w:rsidR="00D805FA" w:rsidRPr="0064737E" w:rsidRDefault="00763B19" w:rsidP="00E03073">
      <w:pPr>
        <w:pStyle w:val="List1"/>
        <w:numPr>
          <w:ilvl w:val="0"/>
          <w:numId w:val="63"/>
        </w:numPr>
      </w:pPr>
      <w:r w:rsidRPr="0064737E">
        <w:t>T</w:t>
      </w:r>
      <w:r w:rsidR="00D805FA" w:rsidRPr="0064737E">
        <w:t xml:space="preserve">he requirement that the revenue and the expenditure </w:t>
      </w:r>
      <w:r w:rsidRPr="0064737E">
        <w:t>in the budget shall be balanced</w:t>
      </w:r>
      <w:r w:rsidR="00AF00D3">
        <w:t>;</w:t>
      </w:r>
    </w:p>
    <w:p w14:paraId="2C0B57C3" w14:textId="47F3973B" w:rsidR="00D805FA" w:rsidRPr="0064737E" w:rsidRDefault="00763B19" w:rsidP="00E03073">
      <w:pPr>
        <w:pStyle w:val="List1"/>
        <w:numPr>
          <w:ilvl w:val="0"/>
          <w:numId w:val="63"/>
        </w:numPr>
      </w:pPr>
      <w:r w:rsidRPr="0064737E">
        <w:t>T</w:t>
      </w:r>
      <w:r w:rsidR="00D805FA" w:rsidRPr="0064737E">
        <w:t>he recovery rate of the collected contributions</w:t>
      </w:r>
      <w:r w:rsidR="00AF00D3">
        <w:t>;</w:t>
      </w:r>
    </w:p>
    <w:p w14:paraId="4A328EA9" w14:textId="66FD90C4" w:rsidR="00D805FA" w:rsidRPr="0064737E" w:rsidRDefault="00763B19" w:rsidP="00E03073">
      <w:pPr>
        <w:pStyle w:val="List1"/>
        <w:numPr>
          <w:ilvl w:val="0"/>
          <w:numId w:val="63"/>
        </w:numPr>
      </w:pPr>
      <w:r w:rsidRPr="0064737E">
        <w:t>T</w:t>
      </w:r>
      <w:r w:rsidR="00D805FA" w:rsidRPr="0064737E">
        <w:t>he global economic situation</w:t>
      </w:r>
      <w:r w:rsidR="00AF00D3">
        <w:t>;</w:t>
      </w:r>
    </w:p>
    <w:p w14:paraId="1097B36D" w14:textId="28A7A358" w:rsidR="00D805FA" w:rsidRPr="0064737E" w:rsidRDefault="00763B19" w:rsidP="00E03073">
      <w:pPr>
        <w:pStyle w:val="List1"/>
        <w:numPr>
          <w:ilvl w:val="0"/>
          <w:numId w:val="63"/>
        </w:numPr>
      </w:pPr>
      <w:r w:rsidRPr="0064737E">
        <w:t>T</w:t>
      </w:r>
      <w:r w:rsidR="00D805FA" w:rsidRPr="0064737E">
        <w:t>he rate of inflation in the Host Nation</w:t>
      </w:r>
      <w:r w:rsidR="00AF00D3">
        <w:t>;</w:t>
      </w:r>
      <w:r w:rsidR="00205987">
        <w:t xml:space="preserve"> and</w:t>
      </w:r>
    </w:p>
    <w:p w14:paraId="26CB21C2" w14:textId="3892E4FC" w:rsidR="00D805FA" w:rsidRPr="0064737E" w:rsidRDefault="00763B19" w:rsidP="00E03073">
      <w:pPr>
        <w:pStyle w:val="List1"/>
        <w:numPr>
          <w:ilvl w:val="0"/>
          <w:numId w:val="63"/>
        </w:numPr>
      </w:pPr>
      <w:r w:rsidRPr="0064737E">
        <w:t>T</w:t>
      </w:r>
      <w:r w:rsidR="00D805FA" w:rsidRPr="0064737E">
        <w:t>he planned or anticipated exceptional expenditure.</w:t>
      </w:r>
    </w:p>
    <w:p w14:paraId="59DADC0D" w14:textId="762EEF16" w:rsidR="00D805FA" w:rsidRPr="0064737E" w:rsidDel="00034C6B" w:rsidRDefault="00D805FA" w:rsidP="00D805FA">
      <w:pPr>
        <w:pStyle w:val="Corpsdetexte"/>
        <w:rPr>
          <w:del w:id="210" w:author="Schneider, Christina" w:date="2019-10-16T14:57:00Z"/>
        </w:rPr>
      </w:pPr>
      <w:del w:id="211" w:author="Schneider, Christina" w:date="2019-10-16T14:57:00Z">
        <w:r w:rsidRPr="0064737E" w:rsidDel="00034C6B">
          <w:delText xml:space="preserve">The rate of contribution shall be the same for each member in each </w:delText>
        </w:r>
        <w:commentRangeStart w:id="212"/>
        <w:r w:rsidRPr="0064737E" w:rsidDel="00034C6B">
          <w:delText>category</w:delText>
        </w:r>
      </w:del>
      <w:commentRangeEnd w:id="212"/>
      <w:r w:rsidR="00C1441A">
        <w:rPr>
          <w:rStyle w:val="Marquedecommentaire"/>
          <w:lang w:val="en-US"/>
        </w:rPr>
        <w:commentReference w:id="212"/>
      </w:r>
      <w:del w:id="213" w:author="Schneider, Christina" w:date="2019-10-16T14:57:00Z">
        <w:r w:rsidRPr="0064737E" w:rsidDel="00034C6B">
          <w:delText>.</w:delText>
        </w:r>
      </w:del>
    </w:p>
    <w:p w14:paraId="3C38D0FD" w14:textId="42322F46" w:rsidR="00D805FA" w:rsidRPr="0064737E" w:rsidRDefault="00D805FA" w:rsidP="00D805FA">
      <w:pPr>
        <w:pStyle w:val="Corpsdetexte"/>
      </w:pPr>
      <w:r w:rsidRPr="0064737E">
        <w:t xml:space="preserve">The Secretariat, after </w:t>
      </w:r>
      <w:r w:rsidR="00AF00D3">
        <w:t xml:space="preserve">the </w:t>
      </w:r>
      <w:r w:rsidRPr="0064737E">
        <w:t xml:space="preserve">Council has approved the rate </w:t>
      </w:r>
      <w:r w:rsidR="00AF00D3">
        <w:t xml:space="preserve">of contributions </w:t>
      </w:r>
      <w:r w:rsidRPr="0064737E">
        <w:t>and no later than 31</w:t>
      </w:r>
      <w:r w:rsidRPr="00911311">
        <w:rPr>
          <w:vertAlign w:val="superscript"/>
        </w:rPr>
        <w:t>st</w:t>
      </w:r>
      <w:r w:rsidRPr="0064737E">
        <w:t xml:space="preserve"> October each year, shall send an invoice for annual contributions for the following year to each member.</w:t>
      </w:r>
    </w:p>
    <w:p w14:paraId="6AB653D2" w14:textId="5DCB992F" w:rsidR="00D805FA" w:rsidRPr="0064737E" w:rsidRDefault="00D805FA" w:rsidP="00D805FA">
      <w:pPr>
        <w:pStyle w:val="Corpsdetexte"/>
      </w:pPr>
      <w:r w:rsidRPr="0064737E">
        <w:t>T</w:t>
      </w:r>
      <w:r w:rsidR="0037103B">
        <w:t>he due date for payment is 31</w:t>
      </w:r>
      <w:r w:rsidR="0037103B" w:rsidRPr="0037103B">
        <w:rPr>
          <w:vertAlign w:val="superscript"/>
        </w:rPr>
        <w:t>st</w:t>
      </w:r>
      <w:r w:rsidR="0037103B">
        <w:t xml:space="preserve"> </w:t>
      </w:r>
      <w:r w:rsidRPr="0064737E">
        <w:t>January of the next year.</w:t>
      </w:r>
    </w:p>
    <w:p w14:paraId="6FBA9E4A" w14:textId="7C1F3CD6" w:rsidR="00D805FA" w:rsidRPr="0064737E" w:rsidRDefault="00D805FA" w:rsidP="00D805FA">
      <w:pPr>
        <w:pStyle w:val="Corpsdetexte"/>
      </w:pPr>
      <w:r w:rsidRPr="0064737E">
        <w:t>For new members the following rates of contribution shall apply:</w:t>
      </w:r>
    </w:p>
    <w:p w14:paraId="65577883" w14:textId="1A4C7523" w:rsidR="00D805FA" w:rsidRPr="0064737E" w:rsidRDefault="00D805FA" w:rsidP="00E03073">
      <w:pPr>
        <w:pStyle w:val="List1"/>
        <w:numPr>
          <w:ilvl w:val="0"/>
          <w:numId w:val="62"/>
        </w:numPr>
      </w:pPr>
      <w:r w:rsidRPr="0064737E">
        <w:t xml:space="preserve">National members shall pay a full annual contribution regardless of the date at which their application to join IALA is </w:t>
      </w:r>
      <w:r w:rsidR="00AF00D3">
        <w:t>accepted</w:t>
      </w:r>
      <w:r w:rsidRPr="0064737E">
        <w:t>.</w:t>
      </w:r>
    </w:p>
    <w:p w14:paraId="67B72EB3" w14:textId="5DBADB7D" w:rsidR="00D805FA" w:rsidRPr="0064737E" w:rsidRDefault="00D805FA" w:rsidP="00763B19">
      <w:pPr>
        <w:pStyle w:val="List1"/>
      </w:pPr>
      <w:r w:rsidRPr="0064737E">
        <w:t>Industrial and Associate members shall pay:</w:t>
      </w:r>
    </w:p>
    <w:p w14:paraId="7987858E" w14:textId="05FE6B2B" w:rsidR="00D805FA" w:rsidRPr="0064737E" w:rsidRDefault="00763B19" w:rsidP="00763B19">
      <w:pPr>
        <w:pStyle w:val="Lista"/>
      </w:pPr>
      <w:r w:rsidRPr="0064737E">
        <w:t>A</w:t>
      </w:r>
      <w:r w:rsidR="00D805FA" w:rsidRPr="0064737E">
        <w:t xml:space="preserve"> full annual contribution for applications </w:t>
      </w:r>
      <w:r w:rsidR="00CC0F27">
        <w:t>accepted</w:t>
      </w:r>
      <w:r w:rsidR="00CC0F27" w:rsidRPr="0064737E">
        <w:t xml:space="preserve"> </w:t>
      </w:r>
      <w:r w:rsidR="00D805FA" w:rsidRPr="0064737E">
        <w:t>between 1</w:t>
      </w:r>
      <w:r w:rsidR="00E86D97" w:rsidRPr="00E86D97">
        <w:rPr>
          <w:vertAlign w:val="superscript"/>
        </w:rPr>
        <w:t>st</w:t>
      </w:r>
      <w:r w:rsidR="00E86D97">
        <w:t xml:space="preserve"> </w:t>
      </w:r>
      <w:r w:rsidR="00D805FA" w:rsidRPr="0064737E">
        <w:t>January and 30</w:t>
      </w:r>
      <w:r w:rsidR="00E86D97">
        <w:t xml:space="preserve">st </w:t>
      </w:r>
      <w:r w:rsidR="00D805FA" w:rsidRPr="0064737E">
        <w:t>June; or</w:t>
      </w:r>
    </w:p>
    <w:p w14:paraId="5F1B9471" w14:textId="3C28667B" w:rsidR="00D805FA" w:rsidRPr="0064737E" w:rsidRDefault="00763B19" w:rsidP="00763B19">
      <w:pPr>
        <w:pStyle w:val="Lista"/>
      </w:pPr>
      <w:r w:rsidRPr="0064737E">
        <w:t>H</w:t>
      </w:r>
      <w:r w:rsidR="00D805FA" w:rsidRPr="0064737E">
        <w:t xml:space="preserve">alf the annual contribution for applications </w:t>
      </w:r>
      <w:r w:rsidR="00CC0F27">
        <w:t>accepted</w:t>
      </w:r>
      <w:r w:rsidR="00CC0F27" w:rsidRPr="0064737E">
        <w:t xml:space="preserve"> </w:t>
      </w:r>
      <w:r w:rsidR="00D805FA" w:rsidRPr="0064737E">
        <w:t>between 1</w:t>
      </w:r>
      <w:r w:rsidR="00E86D97" w:rsidRPr="00E86D97">
        <w:rPr>
          <w:vertAlign w:val="superscript"/>
        </w:rPr>
        <w:t>st</w:t>
      </w:r>
      <w:r w:rsidR="00E86D97">
        <w:t xml:space="preserve"> </w:t>
      </w:r>
      <w:r w:rsidR="00D805FA" w:rsidRPr="0064737E">
        <w:t>July and 31</w:t>
      </w:r>
      <w:r w:rsidR="00E86D97" w:rsidRPr="00E86D97">
        <w:rPr>
          <w:vertAlign w:val="superscript"/>
        </w:rPr>
        <w:t>st</w:t>
      </w:r>
      <w:r w:rsidR="00E86D97">
        <w:t xml:space="preserve"> </w:t>
      </w:r>
      <w:r w:rsidR="00D805FA" w:rsidRPr="0064737E">
        <w:t>December.</w:t>
      </w:r>
    </w:p>
    <w:p w14:paraId="5170D66A" w14:textId="0E8BDD4F" w:rsidR="00D805FA" w:rsidRPr="0064737E" w:rsidRDefault="001E31F4" w:rsidP="00552FA5">
      <w:pPr>
        <w:pStyle w:val="Article"/>
        <w:ind w:left="0" w:firstLine="0"/>
      </w:pPr>
      <w:r w:rsidRPr="0064737E">
        <w:t xml:space="preserve"> </w:t>
      </w:r>
      <w:bookmarkStart w:id="214" w:name="_Toc8915499"/>
      <w:r w:rsidRPr="0064737E">
        <w:t xml:space="preserve">- </w:t>
      </w:r>
      <w:r w:rsidR="00D805FA" w:rsidRPr="0064737E">
        <w:t>Unpaid Contributions</w:t>
      </w:r>
      <w:bookmarkEnd w:id="214"/>
    </w:p>
    <w:p w14:paraId="70DE6ECE" w14:textId="3DC9A45A" w:rsidR="00D805FA" w:rsidRPr="0064737E" w:rsidRDefault="00D805FA" w:rsidP="00D805FA">
      <w:pPr>
        <w:pStyle w:val="Corpsdetexte"/>
      </w:pPr>
      <w:r w:rsidRPr="0064737E">
        <w:t>In the case of unpaid contributions</w:t>
      </w:r>
      <w:r w:rsidR="0037103B">
        <w:t>,</w:t>
      </w:r>
      <w:r w:rsidRPr="0064737E">
        <w:t xml:space="preserve"> the Secretariat will apply two different processes according to whether the member in arrears is a National member, or an Associate or Industrial member:</w:t>
      </w:r>
    </w:p>
    <w:p w14:paraId="204DCDEC" w14:textId="1249EE67" w:rsidR="00D805FA" w:rsidRPr="0064737E" w:rsidRDefault="00D805FA" w:rsidP="00E03073">
      <w:pPr>
        <w:pStyle w:val="List1"/>
        <w:numPr>
          <w:ilvl w:val="0"/>
          <w:numId w:val="64"/>
        </w:numPr>
      </w:pPr>
      <w:r w:rsidRPr="0064737E">
        <w:t>For Industrial and Associate members, IALA shall:</w:t>
      </w:r>
    </w:p>
    <w:p w14:paraId="618DE81C" w14:textId="04FC23B9" w:rsidR="00D805FA" w:rsidRPr="0064737E" w:rsidRDefault="00763B19" w:rsidP="00763B19">
      <w:pPr>
        <w:pStyle w:val="Lista"/>
      </w:pPr>
      <w:r w:rsidRPr="0064737E">
        <w:t>O</w:t>
      </w:r>
      <w:r w:rsidR="00D805FA" w:rsidRPr="0064737E">
        <w:t>n approval by the Council, suspend membership rights in accordance with the table at Annex A of the General Regulations i</w:t>
      </w:r>
      <w:r w:rsidR="0037103B">
        <w:t>f no payment is received by 1</w:t>
      </w:r>
      <w:r w:rsidR="0037103B" w:rsidRPr="0037103B">
        <w:rPr>
          <w:vertAlign w:val="superscript"/>
        </w:rPr>
        <w:t>st</w:t>
      </w:r>
      <w:r w:rsidR="0037103B">
        <w:t xml:space="preserve"> </w:t>
      </w:r>
      <w:r w:rsidR="00D805FA" w:rsidRPr="0064737E">
        <w:t>July of the financial year</w:t>
      </w:r>
      <w:r w:rsidR="00CC0F27">
        <w:t>;</w:t>
      </w:r>
    </w:p>
    <w:p w14:paraId="1C0E7189" w14:textId="57F31E36" w:rsidR="00D805FA" w:rsidRPr="0064737E" w:rsidRDefault="00763B19" w:rsidP="00763B19">
      <w:pPr>
        <w:pStyle w:val="Lista"/>
      </w:pPr>
      <w:r w:rsidRPr="0064737E">
        <w:t>A</w:t>
      </w:r>
      <w:r w:rsidR="00D805FA" w:rsidRPr="0064737E">
        <w:t xml:space="preserve">dvise </w:t>
      </w:r>
      <w:r w:rsidR="00CC0F27">
        <w:t xml:space="preserve">the </w:t>
      </w:r>
      <w:r w:rsidR="00D805FA" w:rsidRPr="0064737E">
        <w:t>Council, at its second annual sessi</w:t>
      </w:r>
      <w:r w:rsidRPr="0064737E">
        <w:t>on, of unpaid contributions</w:t>
      </w:r>
      <w:r w:rsidR="00CC0F27">
        <w:t>; and</w:t>
      </w:r>
    </w:p>
    <w:p w14:paraId="712655CE" w14:textId="3A4A4C80" w:rsidR="00D805FA" w:rsidRPr="0064737E" w:rsidRDefault="00763B19" w:rsidP="00763B19">
      <w:pPr>
        <w:pStyle w:val="Lista"/>
      </w:pPr>
      <w:r w:rsidRPr="0064737E">
        <w:t>O</w:t>
      </w:r>
      <w:r w:rsidR="00D805FA" w:rsidRPr="0064737E">
        <w:t xml:space="preserve">n approval by </w:t>
      </w:r>
      <w:r w:rsidR="00CC0F27">
        <w:t xml:space="preserve">the </w:t>
      </w:r>
      <w:r w:rsidR="00D805FA" w:rsidRPr="0064737E">
        <w:t xml:space="preserve">Council, terminate membership if </w:t>
      </w:r>
      <w:r w:rsidR="00CC0F27">
        <w:t xml:space="preserve">the </w:t>
      </w:r>
      <w:r w:rsidR="00D805FA" w:rsidRPr="0064737E">
        <w:t>contribution</w:t>
      </w:r>
      <w:r w:rsidR="00CC0F27">
        <w:t>s</w:t>
      </w:r>
      <w:r w:rsidR="00D805FA" w:rsidRPr="0064737E">
        <w:t xml:space="preserve"> remain unpaid after membership rights have been suspended and the member has not contacted the Secretariat to agree a payment schedule.</w:t>
      </w:r>
    </w:p>
    <w:p w14:paraId="0A03A7A1" w14:textId="4B2D5D3D" w:rsidR="00D805FA" w:rsidRPr="0064737E" w:rsidRDefault="00763B19" w:rsidP="00763B19">
      <w:pPr>
        <w:pStyle w:val="List1"/>
      </w:pPr>
      <w:r w:rsidRPr="0064737E">
        <w:t>For National members:</w:t>
      </w:r>
    </w:p>
    <w:p w14:paraId="49427167" w14:textId="30F7BC1F" w:rsidR="00D805FA" w:rsidRPr="0064737E" w:rsidRDefault="00763B19" w:rsidP="00763B19">
      <w:pPr>
        <w:pStyle w:val="Lista"/>
      </w:pPr>
      <w:r w:rsidRPr="0064737E">
        <w:t>T</w:t>
      </w:r>
      <w:r w:rsidR="00D805FA" w:rsidRPr="0064737E">
        <w:t>he Secretariat will request payment by</w:t>
      </w:r>
      <w:r w:rsidRPr="0064737E">
        <w:t xml:space="preserve"> 1</w:t>
      </w:r>
      <w:r w:rsidRPr="00911311">
        <w:rPr>
          <w:vertAlign w:val="superscript"/>
        </w:rPr>
        <w:t>st</w:t>
      </w:r>
      <w:r w:rsidRPr="0064737E">
        <w:t xml:space="preserve"> June of the financial year.</w:t>
      </w:r>
    </w:p>
    <w:p w14:paraId="150552D0" w14:textId="57636D59" w:rsidR="00D805FA" w:rsidRPr="0064737E" w:rsidRDefault="00763B19" w:rsidP="00763B19">
      <w:pPr>
        <w:pStyle w:val="Lista"/>
      </w:pPr>
      <w:r w:rsidRPr="0064737E">
        <w:lastRenderedPageBreak/>
        <w:t>I</w:t>
      </w:r>
      <w:r w:rsidR="0037103B">
        <w:t>f no payment is received by 1</w:t>
      </w:r>
      <w:r w:rsidR="0037103B" w:rsidRPr="0037103B">
        <w:rPr>
          <w:vertAlign w:val="superscript"/>
        </w:rPr>
        <w:t>st</w:t>
      </w:r>
      <w:r w:rsidR="0037103B">
        <w:t xml:space="preserve"> </w:t>
      </w:r>
      <w:r w:rsidR="00D805FA" w:rsidRPr="0064737E">
        <w:t>July the Secretary-General will contact the member</w:t>
      </w:r>
      <w:r w:rsidRPr="0064737E">
        <w:t xml:space="preserve">, </w:t>
      </w:r>
      <w:r w:rsidR="00D805FA" w:rsidRPr="0064737E">
        <w:t>requesting payment and inviting the member to discuss any difficulties that would justify IALA considering a payment plan</w:t>
      </w:r>
      <w:r w:rsidRPr="0064737E">
        <w:t>.</w:t>
      </w:r>
    </w:p>
    <w:p w14:paraId="0846B99A" w14:textId="313A2C63" w:rsidR="00D805FA" w:rsidRPr="0064737E" w:rsidRDefault="00763B19" w:rsidP="00763B19">
      <w:pPr>
        <w:pStyle w:val="Lista"/>
      </w:pPr>
      <w:r w:rsidRPr="0064737E">
        <w:t>I</w:t>
      </w:r>
      <w:r w:rsidR="0037103B">
        <w:t>f no payment is received by 1</w:t>
      </w:r>
      <w:r w:rsidR="0037103B" w:rsidRPr="0037103B">
        <w:rPr>
          <w:vertAlign w:val="superscript"/>
        </w:rPr>
        <w:t>st</w:t>
      </w:r>
      <w:r w:rsidR="0037103B">
        <w:t xml:space="preserve"> </w:t>
      </w:r>
      <w:r w:rsidR="00D805FA" w:rsidRPr="0064737E">
        <w:t>February of the following year the Secretary-General will, until June of the same year, establish contact with the member’s senior executives to encourage payment action</w:t>
      </w:r>
      <w:r w:rsidRPr="0064737E">
        <w:t>.</w:t>
      </w:r>
    </w:p>
    <w:p w14:paraId="1C4AF9BA" w14:textId="6E92B4C6" w:rsidR="00D805FA" w:rsidRPr="0064737E" w:rsidRDefault="00763B19" w:rsidP="00763B19">
      <w:pPr>
        <w:pStyle w:val="Lista"/>
      </w:pPr>
      <w:r w:rsidRPr="0064737E">
        <w:t>I</w:t>
      </w:r>
      <w:r w:rsidR="00D805FA" w:rsidRPr="0064737E">
        <w:t xml:space="preserve">f the contribution remains unpaid and the member has not </w:t>
      </w:r>
      <w:proofErr w:type="gramStart"/>
      <w:r w:rsidR="00D805FA" w:rsidRPr="0064737E">
        <w:t>entered into</w:t>
      </w:r>
      <w:proofErr w:type="gramEnd"/>
      <w:r w:rsidR="00D805FA" w:rsidRPr="0064737E">
        <w:t xml:space="preserve"> negotiation with IALA the Secretary-General will inform the Council of the unpaid contribution</w:t>
      </w:r>
      <w:r w:rsidRPr="0064737E">
        <w:t>.</w:t>
      </w:r>
    </w:p>
    <w:p w14:paraId="035B1191" w14:textId="4F6596C7" w:rsidR="00D805FA" w:rsidRPr="0064737E" w:rsidRDefault="00CC0F27" w:rsidP="00763B19">
      <w:pPr>
        <w:pStyle w:val="Lista"/>
      </w:pPr>
      <w:r>
        <w:t xml:space="preserve">The </w:t>
      </w:r>
      <w:r w:rsidR="00D805FA" w:rsidRPr="0064737E">
        <w:t>Council may suspend membership rights or terminate m</w:t>
      </w:r>
      <w:r w:rsidR="00763B19" w:rsidRPr="0064737E">
        <w:t>embership with effect from 31</w:t>
      </w:r>
      <w:r w:rsidR="00763B19" w:rsidRPr="0064737E">
        <w:rPr>
          <w:vertAlign w:val="superscript"/>
        </w:rPr>
        <w:t>st</w:t>
      </w:r>
      <w:r w:rsidR="00763B19" w:rsidRPr="0064737E">
        <w:t xml:space="preserve"> </w:t>
      </w:r>
      <w:r w:rsidR="00D805FA" w:rsidRPr="0064737E">
        <w:t>December of the year following the year the payment fell due.</w:t>
      </w:r>
    </w:p>
    <w:p w14:paraId="57BD959B" w14:textId="7D909241" w:rsidR="00D805FA" w:rsidRPr="0064737E" w:rsidRDefault="00D805FA" w:rsidP="00D805FA">
      <w:pPr>
        <w:pStyle w:val="Corpsdetexte"/>
      </w:pPr>
      <w:r w:rsidRPr="0064737E">
        <w:t>Any member deprived of its rights and benefits in accordance with the above will be able to regain full membership status at any time upon payment of the entire amount in arrears</w:t>
      </w:r>
      <w:r w:rsidR="00CC0F27">
        <w:t>.</w:t>
      </w:r>
    </w:p>
    <w:p w14:paraId="1F21426A" w14:textId="62744DB7" w:rsidR="00D805FA" w:rsidRPr="0064737E" w:rsidRDefault="00D805FA" w:rsidP="00D805FA">
      <w:pPr>
        <w:pStyle w:val="Corpsdetexte"/>
      </w:pPr>
      <w:r w:rsidRPr="006E5DD9">
        <w:t xml:space="preserve">For a National member, total or partial cancellation of the debt may be granted by </w:t>
      </w:r>
      <w:r w:rsidR="0037103B" w:rsidRPr="006E5DD9">
        <w:t>the Secretary-General</w:t>
      </w:r>
      <w:r w:rsidR="006E5DD9">
        <w:t xml:space="preserve"> who will inform the FAC and the Council with justifications.</w:t>
      </w:r>
    </w:p>
    <w:p w14:paraId="59FD8D96" w14:textId="117B93B2" w:rsidR="00D805FA" w:rsidRPr="0064737E" w:rsidRDefault="00D805FA" w:rsidP="00D805FA">
      <w:pPr>
        <w:pStyle w:val="Corpsdetexte"/>
      </w:pPr>
      <w:r w:rsidRPr="0064737E">
        <w:t>Outstanding contributions will be shown in tables annexed to the financial statements.</w:t>
      </w:r>
    </w:p>
    <w:p w14:paraId="43C7E51C" w14:textId="197B5B58" w:rsidR="00D805FA" w:rsidRPr="0064737E" w:rsidRDefault="00763B19" w:rsidP="00552FA5">
      <w:pPr>
        <w:pStyle w:val="Article"/>
        <w:ind w:left="0" w:firstLine="0"/>
      </w:pPr>
      <w:r w:rsidRPr="0064737E">
        <w:t xml:space="preserve"> </w:t>
      </w:r>
      <w:bookmarkStart w:id="215" w:name="_Ref457750708"/>
      <w:bookmarkStart w:id="216" w:name="_Toc8915500"/>
      <w:r w:rsidRPr="0064737E">
        <w:t xml:space="preserve">- </w:t>
      </w:r>
      <w:r w:rsidR="00D805FA" w:rsidRPr="0064737E">
        <w:t>Dedicated Funds</w:t>
      </w:r>
      <w:bookmarkEnd w:id="215"/>
      <w:bookmarkEnd w:id="216"/>
    </w:p>
    <w:p w14:paraId="1D9D5E30" w14:textId="13391C95" w:rsidR="00D805FA" w:rsidRPr="0064737E" w:rsidRDefault="00D805FA" w:rsidP="00D805FA">
      <w:pPr>
        <w:pStyle w:val="Corpsdetexte"/>
      </w:pPr>
      <w:r w:rsidRPr="0064737E">
        <w:t xml:space="preserve">Dedicated funds may be established by the Secretary-General for the execution of specific programmes or projects, provided that the purposes are consistent with the aim and </w:t>
      </w:r>
      <w:r w:rsidR="00CC0F27">
        <w:t>objectives</w:t>
      </w:r>
      <w:r w:rsidR="00CC0F27" w:rsidRPr="0064737E">
        <w:t xml:space="preserve"> </w:t>
      </w:r>
      <w:r w:rsidRPr="0064737E">
        <w:t xml:space="preserve">of the organization. </w:t>
      </w:r>
      <w:r w:rsidR="0037103B">
        <w:t xml:space="preserve"> </w:t>
      </w:r>
      <w:r w:rsidRPr="0064737E">
        <w:t>The purpose and limits of each dedicated fund shall be clearly reported to the Council.</w:t>
      </w:r>
    </w:p>
    <w:p w14:paraId="3933231E" w14:textId="7E03C4F1" w:rsidR="00D805FA" w:rsidRPr="0064737E" w:rsidRDefault="00D805FA" w:rsidP="00D805FA">
      <w:pPr>
        <w:pStyle w:val="Corpsdetexte"/>
      </w:pPr>
      <w:r w:rsidRPr="0064737E">
        <w:t>The financial resources needed to establish a dedicated fund may come from subventions, donations or voluntary cash contributions received from a third party.</w:t>
      </w:r>
      <w:r w:rsidR="0037103B">
        <w:t xml:space="preserve"> </w:t>
      </w:r>
      <w:r w:rsidRPr="0064737E">
        <w:t xml:space="preserve"> The precise terms and conditions governing voluntary contributions may take the form of a formal agreement, contract or an exchange of letters, and are to be signed by the parties concerned.</w:t>
      </w:r>
    </w:p>
    <w:p w14:paraId="79D6FAE7" w14:textId="160B2A2E" w:rsidR="00D805FA" w:rsidRPr="0064737E" w:rsidRDefault="00D805FA" w:rsidP="00D805FA">
      <w:pPr>
        <w:pStyle w:val="Corpsdetexte"/>
      </w:pPr>
      <w:r w:rsidRPr="0064737E">
        <w:t>Any monies remaining unused when a programme or project is terminated shall be used as stipulated in the respective agreement, and if not so stipulated, for the general purposes of IALA unless the Secretary-General determines otherwise.</w:t>
      </w:r>
    </w:p>
    <w:p w14:paraId="47647B49" w14:textId="455DF35D" w:rsidR="00D805FA" w:rsidRPr="0064737E" w:rsidRDefault="00D805FA" w:rsidP="00D805FA">
      <w:pPr>
        <w:pStyle w:val="Corpsdetexte"/>
      </w:pPr>
      <w:r w:rsidRPr="0064737E">
        <w:t xml:space="preserve">A specific budget shall be prepared for each fund and </w:t>
      </w:r>
      <w:proofErr w:type="gramStart"/>
      <w:r w:rsidRPr="0064737E">
        <w:t>the final result</w:t>
      </w:r>
      <w:proofErr w:type="gramEnd"/>
      <w:r w:rsidRPr="0064737E">
        <w:t xml:space="preserve"> of the year for each dedicated fund shall be shown separately in the financial statements.</w:t>
      </w:r>
    </w:p>
    <w:p w14:paraId="74DA73A9" w14:textId="626235B6" w:rsidR="00D805FA" w:rsidRPr="0064737E" w:rsidRDefault="00D805FA" w:rsidP="00D805FA">
      <w:pPr>
        <w:pStyle w:val="Corpsdetexte"/>
      </w:pPr>
      <w:r w:rsidRPr="0064737E">
        <w:t>Any dedicated funds shall be audited in accordance with the r</w:t>
      </w:r>
      <w:r w:rsidR="0037103B">
        <w:t xml:space="preserve">elevant provisions in </w:t>
      </w:r>
      <w:r w:rsidR="00E87863">
        <w:fldChar w:fldCharType="begin"/>
      </w:r>
      <w:r w:rsidR="00E87863">
        <w:instrText xml:space="preserve"> REF _Ref457820859 \w \h </w:instrText>
      </w:r>
      <w:r w:rsidR="00E87863">
        <w:fldChar w:fldCharType="separate"/>
      </w:r>
      <w:r w:rsidR="00FC13EC">
        <w:t>Article 1</w:t>
      </w:r>
      <w:r w:rsidR="00E87863">
        <w:fldChar w:fldCharType="end"/>
      </w:r>
      <w:r w:rsidR="00AA573D">
        <w:t>3</w:t>
      </w:r>
      <w:r w:rsidRPr="0064737E">
        <w:t>.</w:t>
      </w:r>
    </w:p>
    <w:p w14:paraId="29736ACE" w14:textId="280E368F" w:rsidR="00D805FA" w:rsidRPr="0064737E" w:rsidRDefault="00763B19" w:rsidP="00763B19">
      <w:pPr>
        <w:pStyle w:val="Article"/>
      </w:pPr>
      <w:r w:rsidRPr="0064737E">
        <w:t xml:space="preserve"> </w:t>
      </w:r>
      <w:bookmarkStart w:id="217" w:name="_Toc8915501"/>
      <w:r w:rsidRPr="0064737E">
        <w:t xml:space="preserve">- </w:t>
      </w:r>
      <w:r w:rsidR="00D805FA" w:rsidRPr="0064737E">
        <w:t>World-Wide Academy Fund</w:t>
      </w:r>
      <w:bookmarkEnd w:id="217"/>
    </w:p>
    <w:p w14:paraId="693AFF52" w14:textId="284529E5" w:rsidR="00D805FA" w:rsidRPr="0064737E" w:rsidRDefault="00D805FA" w:rsidP="00D805FA">
      <w:pPr>
        <w:pStyle w:val="Corpsdetexte"/>
      </w:pPr>
      <w:r w:rsidRPr="0064737E">
        <w:t xml:space="preserve">The </w:t>
      </w:r>
      <w:r w:rsidR="00FE07D6">
        <w:t>WWA</w:t>
      </w:r>
      <w:r w:rsidRPr="0064737E">
        <w:t xml:space="preserve"> fund constitutes a dedicated fund available for the execution of programmes</w:t>
      </w:r>
      <w:r w:rsidR="004317E5">
        <w:t>, established by the Dean and approved by the WWA Board.</w:t>
      </w:r>
    </w:p>
    <w:p w14:paraId="6127DF5F" w14:textId="77F6CBCD" w:rsidR="00D805FA" w:rsidRPr="0064737E" w:rsidRDefault="00D805FA" w:rsidP="00D805FA">
      <w:pPr>
        <w:pStyle w:val="Corpsdetexte"/>
      </w:pPr>
      <w:r w:rsidRPr="0064737E">
        <w:t xml:space="preserve">Every year, a repayment may be done by the </w:t>
      </w:r>
      <w:r w:rsidR="00471962">
        <w:t>WWA</w:t>
      </w:r>
      <w:r w:rsidR="00471962" w:rsidRPr="0064737E">
        <w:t xml:space="preserve"> </w:t>
      </w:r>
      <w:r w:rsidRPr="0064737E">
        <w:t xml:space="preserve">to IALA </w:t>
      </w:r>
      <w:proofErr w:type="gramStart"/>
      <w:r w:rsidRPr="0064737E">
        <w:t>with regard to</w:t>
      </w:r>
      <w:proofErr w:type="gramEnd"/>
      <w:r w:rsidRPr="0064737E">
        <w:t xml:space="preserve"> Secretariat support at a rate decided by the Secretary-General after consultation of the WWA Board. </w:t>
      </w:r>
      <w:r w:rsidR="00AB3701">
        <w:t xml:space="preserve"> </w:t>
      </w:r>
      <w:r w:rsidRPr="0064737E">
        <w:t xml:space="preserve">This repayment constitutes an income for IALA and an expense for </w:t>
      </w:r>
      <w:r w:rsidR="00FE07D6">
        <w:t xml:space="preserve">the </w:t>
      </w:r>
      <w:r w:rsidRPr="0064737E">
        <w:t>WWA in their respective budgets.</w:t>
      </w:r>
    </w:p>
    <w:p w14:paraId="51B131C7" w14:textId="69141EC5" w:rsidR="00D805FA" w:rsidRPr="0064737E" w:rsidRDefault="00D805FA" w:rsidP="00D805FA">
      <w:pPr>
        <w:pStyle w:val="Corpsdetexte"/>
      </w:pPr>
      <w:r w:rsidRPr="0064737E">
        <w:t xml:space="preserve">The </w:t>
      </w:r>
      <w:r w:rsidR="00FE07D6">
        <w:t>WWA</w:t>
      </w:r>
      <w:r w:rsidR="00FE07D6" w:rsidRPr="0064737E">
        <w:t xml:space="preserve"> </w:t>
      </w:r>
      <w:r w:rsidRPr="0064737E">
        <w:t>fund must be administer</w:t>
      </w:r>
      <w:r w:rsidR="00763B19" w:rsidRPr="0064737E">
        <w:t xml:space="preserve">ed in accordance with </w:t>
      </w:r>
      <w:r w:rsidR="00763B19" w:rsidRPr="0064737E">
        <w:fldChar w:fldCharType="begin"/>
      </w:r>
      <w:r w:rsidR="00763B19" w:rsidRPr="0064737E">
        <w:instrText xml:space="preserve"> REF _Ref457750708 \w \h </w:instrText>
      </w:r>
      <w:r w:rsidR="00763B19" w:rsidRPr="0064737E">
        <w:fldChar w:fldCharType="separate"/>
      </w:r>
      <w:r w:rsidR="00FC13EC">
        <w:t>Article 11</w:t>
      </w:r>
      <w:r w:rsidR="00763B19" w:rsidRPr="0064737E">
        <w:fldChar w:fldCharType="end"/>
      </w:r>
      <w:r w:rsidRPr="0064737E">
        <w:t>.</w:t>
      </w:r>
    </w:p>
    <w:p w14:paraId="1ACD2C76" w14:textId="2FC94A82" w:rsidR="00D805FA" w:rsidRPr="0064737E" w:rsidRDefault="000800FA" w:rsidP="00552FA5">
      <w:pPr>
        <w:pStyle w:val="Article"/>
        <w:ind w:left="0" w:firstLine="0"/>
      </w:pPr>
      <w:r>
        <w:t xml:space="preserve"> </w:t>
      </w:r>
      <w:bookmarkStart w:id="218" w:name="_Toc8915502"/>
      <w:r w:rsidR="00763B19" w:rsidRPr="0064737E">
        <w:t xml:space="preserve">- </w:t>
      </w:r>
      <w:r w:rsidR="00D805FA" w:rsidRPr="0064737E">
        <w:t xml:space="preserve">Industrial Members Committee </w:t>
      </w:r>
      <w:r>
        <w:t>Reserve</w:t>
      </w:r>
      <w:bookmarkEnd w:id="218"/>
    </w:p>
    <w:p w14:paraId="5296BDD2" w14:textId="2CAE4F6D" w:rsidR="00D25458" w:rsidRDefault="00D25458" w:rsidP="00944CEB">
      <w:pPr>
        <w:pStyle w:val="Corpsdetexte"/>
      </w:pPr>
      <w:r w:rsidRPr="00626245">
        <w:t>A</w:t>
      </w:r>
      <w:r>
        <w:t xml:space="preserve"> </w:t>
      </w:r>
      <w:r w:rsidR="00944CEB">
        <w:t>r</w:t>
      </w:r>
      <w:r w:rsidRPr="00626245">
        <w:t>eserve is created in the Balance Sheet to cover the expenses related to the main events and duties of the I</w:t>
      </w:r>
      <w:r>
        <w:t xml:space="preserve">ndustrial </w:t>
      </w:r>
      <w:r w:rsidRPr="00626245">
        <w:t>M</w:t>
      </w:r>
      <w:r>
        <w:t xml:space="preserve">embers </w:t>
      </w:r>
      <w:r w:rsidR="00944CEB">
        <w:t>Committee</w:t>
      </w:r>
      <w:r>
        <w:t xml:space="preserve"> (IM</w:t>
      </w:r>
      <w:r w:rsidR="00944CEB">
        <w:t>C</w:t>
      </w:r>
      <w:r>
        <w:t>)</w:t>
      </w:r>
      <w:r w:rsidRPr="00626245">
        <w:t>.</w:t>
      </w:r>
    </w:p>
    <w:p w14:paraId="7BFD088A" w14:textId="77777777" w:rsidR="00D25458" w:rsidRDefault="00D25458" w:rsidP="00944CEB">
      <w:pPr>
        <w:pStyle w:val="Corpsdetexte"/>
      </w:pPr>
    </w:p>
    <w:p w14:paraId="353D86FA" w14:textId="4A5FD652" w:rsidR="00D25458" w:rsidRDefault="00D25458" w:rsidP="00944CEB">
      <w:pPr>
        <w:pStyle w:val="Corpsdetexte"/>
      </w:pPr>
      <w:r w:rsidRPr="003E6532">
        <w:lastRenderedPageBreak/>
        <w:t xml:space="preserve">This </w:t>
      </w:r>
      <w:r w:rsidR="00944CEB">
        <w:t>r</w:t>
      </w:r>
      <w:r w:rsidRPr="003E6532">
        <w:t xml:space="preserve">eserve </w:t>
      </w:r>
      <w:r>
        <w:t>is</w:t>
      </w:r>
      <w:r w:rsidRPr="003E6532">
        <w:t xml:space="preserve"> </w:t>
      </w:r>
      <w:r>
        <w:t xml:space="preserve">established as a dedicated </w:t>
      </w:r>
      <w:r w:rsidRPr="003E6532">
        <w:t>long</w:t>
      </w:r>
      <w:r>
        <w:t>-</w:t>
      </w:r>
      <w:r w:rsidRPr="003E6532">
        <w:t xml:space="preserve">term </w:t>
      </w:r>
      <w:r>
        <w:t xml:space="preserve">source of funds available to IALA for expected </w:t>
      </w:r>
      <w:r w:rsidRPr="003E6532">
        <w:t>expenditure foreseen every 4-years at the occasion of the IALA Conferences</w:t>
      </w:r>
      <w:r>
        <w:t xml:space="preserve"> (including the </w:t>
      </w:r>
      <w:r w:rsidR="00944CEB">
        <w:t>Industrial members’</w:t>
      </w:r>
      <w:r>
        <w:t xml:space="preserve"> exhibition).</w:t>
      </w:r>
    </w:p>
    <w:p w14:paraId="24FA088E" w14:textId="10B877BD" w:rsidR="00D25458" w:rsidRDefault="00D25458" w:rsidP="00944CEB">
      <w:pPr>
        <w:pStyle w:val="Corpsdetexte"/>
      </w:pPr>
      <w:r>
        <w:t>T</w:t>
      </w:r>
      <w:r w:rsidRPr="00E15672">
        <w:t xml:space="preserve">he </w:t>
      </w:r>
      <w:r w:rsidR="00944CEB">
        <w:t>r</w:t>
      </w:r>
      <w:r w:rsidRPr="00E15672">
        <w:t xml:space="preserve">eserve may be increased if </w:t>
      </w:r>
      <w:proofErr w:type="gramStart"/>
      <w:r w:rsidRPr="00E15672">
        <w:t>necessary</w:t>
      </w:r>
      <w:proofErr w:type="gramEnd"/>
      <w:r w:rsidRPr="00E15672">
        <w:t xml:space="preserve"> based on a budget prepared by </w:t>
      </w:r>
      <w:r w:rsidR="00944CEB">
        <w:t xml:space="preserve">the </w:t>
      </w:r>
      <w:r w:rsidRPr="00E15672">
        <w:t>IM</w:t>
      </w:r>
      <w:r w:rsidR="00944CEB">
        <w:t>C</w:t>
      </w:r>
      <w:r w:rsidRPr="00E15672">
        <w:t xml:space="preserve">. After the IALA Conference, any unused money shall remain in the </w:t>
      </w:r>
      <w:r w:rsidR="00944CEB">
        <w:t>r</w:t>
      </w:r>
      <w:r w:rsidRPr="00E15672">
        <w:t>eserve for the next 4-years period.</w:t>
      </w:r>
    </w:p>
    <w:p w14:paraId="1CA4CEAC" w14:textId="5C240929" w:rsidR="00D25458" w:rsidRPr="00626245" w:rsidRDefault="00D25458" w:rsidP="00944CEB">
      <w:pPr>
        <w:pStyle w:val="Corpsdetexte"/>
      </w:pPr>
      <w:r w:rsidRPr="00626245">
        <w:t xml:space="preserve">In the interval between two </w:t>
      </w:r>
      <w:r w:rsidR="00944CEB">
        <w:t>C</w:t>
      </w:r>
      <w:r w:rsidRPr="00626245">
        <w:t xml:space="preserve">onferences, </w:t>
      </w:r>
      <w:r>
        <w:t xml:space="preserve">regular operational </w:t>
      </w:r>
      <w:r w:rsidRPr="00626245">
        <w:t xml:space="preserve">expenses </w:t>
      </w:r>
      <w:r>
        <w:t xml:space="preserve">shall be made </w:t>
      </w:r>
      <w:r w:rsidRPr="00626245">
        <w:t>directly from the general IALA budget of Expenditure, approved by the Council</w:t>
      </w:r>
      <w:r>
        <w:t xml:space="preserve">. </w:t>
      </w:r>
    </w:p>
    <w:p w14:paraId="0CD93CCC" w14:textId="630AF426" w:rsidR="00D25458" w:rsidRPr="0064737E" w:rsidRDefault="00D25458" w:rsidP="00944CEB">
      <w:pPr>
        <w:pStyle w:val="Corpsdetexte"/>
      </w:pPr>
      <w:r w:rsidRPr="0064737E">
        <w:t xml:space="preserve">The funds of </w:t>
      </w:r>
      <w:r>
        <w:t xml:space="preserve">the </w:t>
      </w:r>
      <w:r w:rsidRPr="0064737E">
        <w:t>IM</w:t>
      </w:r>
      <w:r w:rsidR="00944CEB">
        <w:t>C</w:t>
      </w:r>
      <w:r w:rsidRPr="0064737E">
        <w:t xml:space="preserve"> remain under the control of IALA.</w:t>
      </w:r>
    </w:p>
    <w:p w14:paraId="6E5933CC" w14:textId="0FED26F3" w:rsidR="00D805FA" w:rsidRPr="0064737E" w:rsidRDefault="001F56C1" w:rsidP="00552FA5">
      <w:pPr>
        <w:pStyle w:val="Article"/>
        <w:ind w:left="0" w:firstLine="0"/>
      </w:pPr>
      <w:bookmarkStart w:id="219" w:name="_Ref457820859"/>
      <w:bookmarkStart w:id="220" w:name="_Toc8915503"/>
      <w:r w:rsidRPr="0064737E">
        <w:t xml:space="preserve">- </w:t>
      </w:r>
      <w:r w:rsidR="00D805FA" w:rsidRPr="0064737E">
        <w:t xml:space="preserve">External </w:t>
      </w:r>
      <w:r w:rsidR="00334BDE">
        <w:t>a</w:t>
      </w:r>
      <w:r w:rsidR="00D805FA" w:rsidRPr="0064737E">
        <w:t>udit</w:t>
      </w:r>
      <w:bookmarkEnd w:id="219"/>
      <w:bookmarkEnd w:id="220"/>
    </w:p>
    <w:p w14:paraId="7D7CA17A" w14:textId="03ACFC36" w:rsidR="00D805FA" w:rsidRPr="0064737E" w:rsidRDefault="00D805FA" w:rsidP="00D805FA">
      <w:pPr>
        <w:pStyle w:val="Corpsdetexte"/>
      </w:pPr>
      <w:r w:rsidRPr="0064737E">
        <w:t>An external auditor shall be appointed by the Council and shall perform, in accordance with professional standards applicable, the specific verifications required by law of the Host Nation.</w:t>
      </w:r>
    </w:p>
    <w:p w14:paraId="314BCEAA" w14:textId="5FED2D68" w:rsidR="00D805FA" w:rsidRDefault="00D805FA">
      <w:pPr>
        <w:pStyle w:val="Corpsdetexte"/>
      </w:pPr>
      <w:r w:rsidRPr="0064737E">
        <w:t>The appointment shall be for a period of six years and may be renewed.</w:t>
      </w:r>
    </w:p>
    <w:p w14:paraId="44B72E79" w14:textId="621704A0" w:rsidR="00C30922" w:rsidRDefault="00C30922" w:rsidP="00C30922">
      <w:pPr>
        <w:contextualSpacing/>
        <w:jc w:val="both"/>
        <w:rPr>
          <w:sz w:val="22"/>
          <w:lang w:val="en-GB"/>
        </w:rPr>
      </w:pPr>
      <w:r w:rsidRPr="00911311">
        <w:rPr>
          <w:sz w:val="22"/>
          <w:lang w:val="en-GB"/>
        </w:rPr>
        <w:t xml:space="preserve">The </w:t>
      </w:r>
      <w:r w:rsidR="00334BDE">
        <w:rPr>
          <w:sz w:val="22"/>
          <w:lang w:val="en-GB"/>
        </w:rPr>
        <w:t>a</w:t>
      </w:r>
      <w:r w:rsidRPr="00911311">
        <w:rPr>
          <w:sz w:val="22"/>
          <w:lang w:val="en-GB"/>
        </w:rPr>
        <w:t xml:space="preserve">uditor </w:t>
      </w:r>
      <w:proofErr w:type="gramStart"/>
      <w:r w:rsidRPr="00911311">
        <w:rPr>
          <w:sz w:val="22"/>
          <w:lang w:val="en-GB"/>
        </w:rPr>
        <w:t>is in charge of</w:t>
      </w:r>
      <w:proofErr w:type="gramEnd"/>
      <w:r w:rsidR="00E86D97">
        <w:rPr>
          <w:sz w:val="22"/>
          <w:lang w:val="en-GB"/>
        </w:rPr>
        <w:t>:</w:t>
      </w:r>
    </w:p>
    <w:p w14:paraId="28194857" w14:textId="77777777" w:rsidR="00E86D97" w:rsidRDefault="00E86D97" w:rsidP="00C30922">
      <w:pPr>
        <w:contextualSpacing/>
        <w:jc w:val="both"/>
        <w:rPr>
          <w:sz w:val="22"/>
          <w:lang w:val="en-GB"/>
        </w:rPr>
      </w:pPr>
    </w:p>
    <w:p w14:paraId="2D70BD81" w14:textId="40F96879" w:rsidR="00C30922" w:rsidRDefault="00C30922" w:rsidP="00753C9B">
      <w:pPr>
        <w:pStyle w:val="Paragraphedeliste"/>
        <w:numPr>
          <w:ilvl w:val="0"/>
          <w:numId w:val="96"/>
        </w:numPr>
        <w:jc w:val="both"/>
        <w:rPr>
          <w:rFonts w:asciiTheme="majorHAnsi" w:hAnsiTheme="majorHAnsi" w:cstheme="majorHAnsi"/>
        </w:rPr>
      </w:pPr>
      <w:r w:rsidRPr="00911311">
        <w:rPr>
          <w:rFonts w:asciiTheme="majorHAnsi" w:hAnsiTheme="majorHAnsi" w:cstheme="majorHAnsi"/>
        </w:rPr>
        <w:t>reviewing the annual financial statements</w:t>
      </w:r>
      <w:r w:rsidR="00070277" w:rsidRPr="00070277">
        <w:rPr>
          <w:rFonts w:asciiTheme="majorHAnsi" w:hAnsiTheme="majorHAnsi" w:cstheme="majorHAnsi"/>
        </w:rPr>
        <w:t xml:space="preserve"> and </w:t>
      </w:r>
      <w:r w:rsidR="004317E5" w:rsidRPr="00070277">
        <w:rPr>
          <w:rFonts w:asciiTheme="majorHAnsi" w:hAnsiTheme="majorHAnsi" w:cstheme="majorHAnsi"/>
        </w:rPr>
        <w:t>mak</w:t>
      </w:r>
      <w:r w:rsidR="00070277">
        <w:rPr>
          <w:rFonts w:asciiTheme="majorHAnsi" w:hAnsiTheme="majorHAnsi" w:cstheme="majorHAnsi"/>
        </w:rPr>
        <w:t>ing</w:t>
      </w:r>
      <w:r w:rsidR="004317E5" w:rsidRPr="00070277">
        <w:rPr>
          <w:rFonts w:asciiTheme="majorHAnsi" w:hAnsiTheme="majorHAnsi" w:cstheme="majorHAnsi"/>
        </w:rPr>
        <w:t xml:space="preserve"> </w:t>
      </w:r>
      <w:r w:rsidR="00070277">
        <w:rPr>
          <w:rFonts w:asciiTheme="majorHAnsi" w:hAnsiTheme="majorHAnsi" w:cstheme="majorHAnsi"/>
        </w:rPr>
        <w:t>necessary</w:t>
      </w:r>
      <w:r w:rsidR="004317E5" w:rsidRPr="00070277">
        <w:rPr>
          <w:rFonts w:asciiTheme="majorHAnsi" w:hAnsiTheme="majorHAnsi" w:cstheme="majorHAnsi"/>
        </w:rPr>
        <w:t xml:space="preserve"> corrective modifications</w:t>
      </w:r>
      <w:r w:rsidR="00070277">
        <w:rPr>
          <w:rFonts w:asciiTheme="majorHAnsi" w:hAnsiTheme="majorHAnsi" w:cstheme="majorHAnsi"/>
        </w:rPr>
        <w:t>;</w:t>
      </w:r>
    </w:p>
    <w:p w14:paraId="6FC1BAF8" w14:textId="22B30735" w:rsidR="00070277" w:rsidRPr="00070277" w:rsidRDefault="00070277" w:rsidP="00753C9B">
      <w:pPr>
        <w:pStyle w:val="Paragraphedeliste"/>
        <w:numPr>
          <w:ilvl w:val="0"/>
          <w:numId w:val="96"/>
        </w:numPr>
        <w:jc w:val="both"/>
        <w:rPr>
          <w:rFonts w:asciiTheme="majorHAnsi" w:hAnsiTheme="majorHAnsi" w:cstheme="majorHAnsi"/>
        </w:rPr>
      </w:pPr>
      <w:r>
        <w:rPr>
          <w:rFonts w:asciiTheme="majorHAnsi" w:hAnsiTheme="majorHAnsi" w:cstheme="majorHAnsi"/>
        </w:rPr>
        <w:t>issuing an Audit report</w:t>
      </w:r>
      <w:r w:rsidR="00E86D97">
        <w:rPr>
          <w:rFonts w:asciiTheme="majorHAnsi" w:hAnsiTheme="majorHAnsi" w:cstheme="majorHAnsi"/>
        </w:rPr>
        <w:t>;</w:t>
      </w:r>
    </w:p>
    <w:p w14:paraId="56305FB0" w14:textId="1E11993F" w:rsidR="00C30922" w:rsidRDefault="00C30922" w:rsidP="00753C9B">
      <w:pPr>
        <w:pStyle w:val="Paragraphedeliste"/>
        <w:numPr>
          <w:ilvl w:val="0"/>
          <w:numId w:val="96"/>
        </w:numPr>
        <w:jc w:val="both"/>
        <w:rPr>
          <w:rFonts w:asciiTheme="majorHAnsi" w:hAnsiTheme="majorHAnsi" w:cstheme="majorHAnsi"/>
        </w:rPr>
      </w:pPr>
      <w:r>
        <w:rPr>
          <w:rFonts w:asciiTheme="majorHAnsi" w:hAnsiTheme="majorHAnsi" w:cstheme="majorHAnsi"/>
        </w:rPr>
        <w:t>making observations with respect to the efficiency of the financial procedures and the accounting system;</w:t>
      </w:r>
    </w:p>
    <w:p w14:paraId="0D3D6905" w14:textId="146728F6" w:rsidR="00C30922" w:rsidRDefault="00C30922" w:rsidP="00753C9B">
      <w:pPr>
        <w:pStyle w:val="Paragraphedeliste"/>
        <w:numPr>
          <w:ilvl w:val="0"/>
          <w:numId w:val="96"/>
        </w:numPr>
        <w:jc w:val="both"/>
        <w:rPr>
          <w:rFonts w:asciiTheme="majorHAnsi" w:hAnsiTheme="majorHAnsi" w:cstheme="majorHAnsi"/>
        </w:rPr>
      </w:pPr>
      <w:r w:rsidRPr="00911311">
        <w:rPr>
          <w:rFonts w:asciiTheme="majorHAnsi" w:hAnsiTheme="majorHAnsi" w:cstheme="majorHAnsi"/>
        </w:rPr>
        <w:t xml:space="preserve">examining risks and controls within </w:t>
      </w:r>
      <w:r w:rsidR="00334BDE">
        <w:rPr>
          <w:rFonts w:asciiTheme="majorHAnsi" w:hAnsiTheme="majorHAnsi" w:cstheme="majorHAnsi"/>
        </w:rPr>
        <w:t>the</w:t>
      </w:r>
      <w:r w:rsidRPr="00911311">
        <w:rPr>
          <w:rFonts w:asciiTheme="majorHAnsi" w:hAnsiTheme="majorHAnsi" w:cstheme="majorHAnsi"/>
        </w:rPr>
        <w:t xml:space="preserve"> financial governance arrangements</w:t>
      </w:r>
      <w:r w:rsidR="00E86D97">
        <w:rPr>
          <w:rFonts w:asciiTheme="majorHAnsi" w:hAnsiTheme="majorHAnsi" w:cstheme="majorHAnsi"/>
        </w:rPr>
        <w:t>;</w:t>
      </w:r>
      <w:r w:rsidRPr="00911311">
        <w:rPr>
          <w:rFonts w:asciiTheme="majorHAnsi" w:hAnsiTheme="majorHAnsi" w:cstheme="majorHAnsi"/>
        </w:rPr>
        <w:t xml:space="preserve"> and</w:t>
      </w:r>
    </w:p>
    <w:p w14:paraId="01CB0794" w14:textId="4508FF2C" w:rsidR="00C30922" w:rsidRPr="00911311" w:rsidRDefault="00C30922" w:rsidP="00753C9B">
      <w:pPr>
        <w:pStyle w:val="Paragraphedeliste"/>
        <w:numPr>
          <w:ilvl w:val="0"/>
          <w:numId w:val="96"/>
        </w:numPr>
        <w:spacing w:after="120"/>
        <w:jc w:val="both"/>
        <w:rPr>
          <w:rFonts w:asciiTheme="majorHAnsi" w:hAnsiTheme="majorHAnsi" w:cstheme="majorHAnsi"/>
        </w:rPr>
      </w:pPr>
      <w:r w:rsidRPr="00911311">
        <w:rPr>
          <w:rFonts w:asciiTheme="majorHAnsi" w:hAnsiTheme="majorHAnsi" w:cstheme="majorHAnsi"/>
        </w:rPr>
        <w:t xml:space="preserve">making appropriate recommendations for improvement. </w:t>
      </w:r>
    </w:p>
    <w:p w14:paraId="05B1E79F" w14:textId="4FD24D2A" w:rsidR="00D805FA" w:rsidRPr="0064737E" w:rsidRDefault="00D805FA" w:rsidP="00D805FA">
      <w:pPr>
        <w:pStyle w:val="Corpsdetexte"/>
      </w:pPr>
      <w:r w:rsidRPr="0064737E">
        <w:t>In addition to the above, the Council may request the external auditor to perform specific investigations and issue separate reports on the results.</w:t>
      </w:r>
    </w:p>
    <w:p w14:paraId="6FDBDE3E" w14:textId="70464A49" w:rsidR="001F56C1" w:rsidRPr="007723F0" w:rsidRDefault="00AA5ED0" w:rsidP="00911311">
      <w:pPr>
        <w:pStyle w:val="Corpsdetexte"/>
        <w:rPr>
          <w:b/>
          <w:color w:val="407EC9"/>
          <w:sz w:val="28"/>
        </w:rPr>
      </w:pPr>
      <w:r>
        <w:t xml:space="preserve">The </w:t>
      </w:r>
      <w:r w:rsidR="00AA573D">
        <w:t xml:space="preserve">audited </w:t>
      </w:r>
      <w:r w:rsidRPr="00E86D97">
        <w:t xml:space="preserve">Statutory Report on the </w:t>
      </w:r>
      <w:r w:rsidR="00FB75E2" w:rsidRPr="00E86D97">
        <w:t>f</w:t>
      </w:r>
      <w:r w:rsidRPr="00E86D97">
        <w:t xml:space="preserve">inancial </w:t>
      </w:r>
      <w:r w:rsidR="00FB75E2" w:rsidRPr="00E86D97">
        <w:t>s</w:t>
      </w:r>
      <w:r w:rsidRPr="00E86D97">
        <w:t>tatements</w:t>
      </w:r>
      <w:r w:rsidR="00D805FA" w:rsidRPr="00911311">
        <w:rPr>
          <w:b/>
        </w:rPr>
        <w:t xml:space="preserve"> </w:t>
      </w:r>
      <w:r w:rsidR="009D382C">
        <w:t xml:space="preserve">(including notes and annexes) shall be submitted </w:t>
      </w:r>
      <w:r w:rsidR="00D805FA" w:rsidRPr="0064737E">
        <w:t>to the first Council meeting each year</w:t>
      </w:r>
      <w:r w:rsidR="009D382C">
        <w:t xml:space="preserve"> and </w:t>
      </w:r>
      <w:r w:rsidR="00D805FA" w:rsidRPr="0064737E">
        <w:t xml:space="preserve">shall be made available to members via the </w:t>
      </w:r>
      <w:r w:rsidR="00880DBE">
        <w:t>website</w:t>
      </w:r>
      <w:r w:rsidR="00D805FA" w:rsidRPr="0064737E">
        <w:t>.</w:t>
      </w:r>
    </w:p>
    <w:p w14:paraId="3C801FC5" w14:textId="77777777" w:rsidR="00D805FA" w:rsidRPr="0064737E" w:rsidRDefault="00D805FA" w:rsidP="00C425F1">
      <w:pPr>
        <w:pStyle w:val="Corpsdetexte"/>
      </w:pPr>
    </w:p>
    <w:p w14:paraId="7E2989E0" w14:textId="77777777" w:rsidR="005943BA" w:rsidRPr="0064737E" w:rsidRDefault="005943BA" w:rsidP="00C425F1">
      <w:pPr>
        <w:pStyle w:val="Corpsdetexte"/>
        <w:sectPr w:rsidR="005943BA" w:rsidRPr="0064737E" w:rsidSect="00012552">
          <w:pgSz w:w="11907" w:h="16840" w:code="9"/>
          <w:pgMar w:top="1134" w:right="1134" w:bottom="1134" w:left="1134" w:header="720" w:footer="720" w:gutter="0"/>
          <w:cols w:space="720"/>
          <w:docGrid w:linePitch="360"/>
        </w:sectPr>
      </w:pPr>
    </w:p>
    <w:p w14:paraId="16B958AC" w14:textId="77777777" w:rsidR="005943BA" w:rsidRPr="0064737E" w:rsidRDefault="005943BA" w:rsidP="005943BA">
      <w:pPr>
        <w:ind w:right="521"/>
        <w:jc w:val="center"/>
        <w:rPr>
          <w:rFonts w:ascii="Calibri" w:hAnsi="Calibri"/>
          <w:b/>
          <w:sz w:val="24"/>
          <w:szCs w:val="24"/>
          <w:lang w:val="en-GB"/>
        </w:rPr>
      </w:pPr>
    </w:p>
    <w:p w14:paraId="5F8B72A2" w14:textId="77777777" w:rsidR="005943BA" w:rsidRPr="0064737E" w:rsidRDefault="005943BA" w:rsidP="005943BA">
      <w:pPr>
        <w:ind w:right="521"/>
        <w:jc w:val="center"/>
        <w:rPr>
          <w:rFonts w:ascii="Calibri" w:hAnsi="Calibri"/>
          <w:b/>
          <w:sz w:val="24"/>
          <w:szCs w:val="24"/>
          <w:lang w:val="en-GB"/>
        </w:rPr>
      </w:pPr>
    </w:p>
    <w:p w14:paraId="03B99AE1" w14:textId="77777777" w:rsidR="005943BA" w:rsidRPr="0064737E" w:rsidRDefault="005943BA" w:rsidP="005943BA">
      <w:pPr>
        <w:ind w:right="521"/>
        <w:jc w:val="center"/>
        <w:rPr>
          <w:rFonts w:ascii="Calibri" w:hAnsi="Calibri"/>
          <w:b/>
          <w:sz w:val="24"/>
          <w:szCs w:val="24"/>
          <w:lang w:val="en-GB"/>
        </w:rPr>
      </w:pPr>
    </w:p>
    <w:p w14:paraId="02775E0B" w14:textId="77777777" w:rsidR="005943BA" w:rsidRPr="0064737E" w:rsidRDefault="005943BA" w:rsidP="005943BA">
      <w:pPr>
        <w:ind w:right="521"/>
        <w:jc w:val="center"/>
        <w:rPr>
          <w:rFonts w:ascii="Calibri" w:hAnsi="Calibri"/>
          <w:b/>
          <w:sz w:val="24"/>
          <w:szCs w:val="24"/>
          <w:lang w:val="en-GB"/>
        </w:rPr>
      </w:pPr>
    </w:p>
    <w:p w14:paraId="385F773B" w14:textId="77777777" w:rsidR="005943BA" w:rsidRPr="0064737E" w:rsidRDefault="005943BA" w:rsidP="005943BA">
      <w:pPr>
        <w:ind w:right="521"/>
        <w:jc w:val="center"/>
        <w:rPr>
          <w:rFonts w:ascii="Calibri" w:hAnsi="Calibri"/>
          <w:b/>
          <w:sz w:val="24"/>
          <w:szCs w:val="24"/>
          <w:lang w:val="en-GB"/>
        </w:rPr>
      </w:pPr>
    </w:p>
    <w:p w14:paraId="416DE4DB" w14:textId="77777777" w:rsidR="005943BA" w:rsidRPr="0064737E" w:rsidRDefault="005943BA" w:rsidP="005943BA">
      <w:pPr>
        <w:ind w:right="521"/>
        <w:jc w:val="center"/>
        <w:rPr>
          <w:rFonts w:ascii="Calibri" w:hAnsi="Calibri"/>
          <w:b/>
          <w:sz w:val="24"/>
          <w:szCs w:val="24"/>
          <w:lang w:val="en-GB"/>
        </w:rPr>
      </w:pPr>
    </w:p>
    <w:p w14:paraId="2FF18EE9" w14:textId="77777777" w:rsidR="005943BA" w:rsidRPr="0064737E" w:rsidRDefault="005943BA" w:rsidP="005943BA">
      <w:pPr>
        <w:ind w:right="521"/>
        <w:jc w:val="center"/>
        <w:rPr>
          <w:rFonts w:ascii="Calibri" w:hAnsi="Calibri"/>
          <w:b/>
          <w:sz w:val="24"/>
          <w:szCs w:val="24"/>
          <w:lang w:val="en-GB"/>
        </w:rPr>
      </w:pPr>
    </w:p>
    <w:p w14:paraId="610442F4" w14:textId="77777777" w:rsidR="005943BA" w:rsidRPr="0064737E" w:rsidRDefault="005943BA" w:rsidP="005943BA">
      <w:pPr>
        <w:ind w:right="521"/>
        <w:jc w:val="center"/>
        <w:rPr>
          <w:rFonts w:ascii="Calibri" w:hAnsi="Calibri"/>
          <w:b/>
          <w:sz w:val="24"/>
          <w:szCs w:val="24"/>
          <w:lang w:val="en-GB"/>
        </w:rPr>
      </w:pPr>
    </w:p>
    <w:p w14:paraId="7B898153" w14:textId="77777777" w:rsidR="005943BA" w:rsidRPr="0064737E" w:rsidRDefault="005943BA" w:rsidP="005943BA">
      <w:pPr>
        <w:ind w:right="521"/>
        <w:jc w:val="center"/>
        <w:rPr>
          <w:rFonts w:ascii="Calibri" w:hAnsi="Calibri"/>
          <w:b/>
          <w:sz w:val="24"/>
          <w:szCs w:val="24"/>
          <w:lang w:val="en-GB"/>
        </w:rPr>
      </w:pPr>
    </w:p>
    <w:p w14:paraId="65334290" w14:textId="77777777" w:rsidR="005943BA" w:rsidRPr="0064737E" w:rsidRDefault="005943BA" w:rsidP="005943BA">
      <w:pPr>
        <w:ind w:right="521"/>
        <w:jc w:val="center"/>
        <w:rPr>
          <w:rFonts w:ascii="Calibri" w:hAnsi="Calibri"/>
          <w:b/>
          <w:sz w:val="24"/>
          <w:szCs w:val="24"/>
          <w:lang w:val="en-GB"/>
        </w:rPr>
      </w:pPr>
      <w:r w:rsidRPr="0064737E">
        <w:rPr>
          <w:rFonts w:ascii="Calibri" w:hAnsi="Calibri"/>
          <w:b/>
          <w:noProof/>
          <w:sz w:val="24"/>
          <w:szCs w:val="24"/>
          <w:lang w:val="da-DK" w:eastAsia="da-DK"/>
        </w:rPr>
        <w:drawing>
          <wp:inline distT="0" distB="0" distL="0" distR="0" wp14:anchorId="27CA9D79" wp14:editId="2307EB19">
            <wp:extent cx="1981200" cy="1401063"/>
            <wp:effectExtent l="0" t="0" r="0" b="8890"/>
            <wp:docPr id="7" name="Picture 7"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7A8D806D" w14:textId="77777777" w:rsidR="005943BA" w:rsidRPr="0064737E" w:rsidRDefault="005943BA" w:rsidP="005943BA">
      <w:pPr>
        <w:ind w:right="521"/>
        <w:jc w:val="center"/>
        <w:rPr>
          <w:rFonts w:ascii="Calibri" w:hAnsi="Calibri"/>
          <w:b/>
          <w:sz w:val="24"/>
          <w:szCs w:val="24"/>
          <w:lang w:val="en-GB"/>
        </w:rPr>
      </w:pPr>
    </w:p>
    <w:p w14:paraId="2184C7F1" w14:textId="77777777" w:rsidR="005943BA" w:rsidRPr="0064737E" w:rsidRDefault="005943BA" w:rsidP="005943BA">
      <w:pPr>
        <w:ind w:right="521"/>
        <w:jc w:val="center"/>
        <w:rPr>
          <w:rFonts w:ascii="Calibri" w:hAnsi="Calibri"/>
          <w:b/>
          <w:sz w:val="24"/>
          <w:szCs w:val="24"/>
          <w:lang w:val="en-GB"/>
        </w:rPr>
      </w:pPr>
    </w:p>
    <w:p w14:paraId="7DF72337" w14:textId="77777777" w:rsidR="005943BA" w:rsidRPr="0064737E" w:rsidRDefault="005943BA" w:rsidP="005943BA">
      <w:pPr>
        <w:ind w:right="521"/>
        <w:jc w:val="center"/>
        <w:rPr>
          <w:rFonts w:ascii="Calibri" w:hAnsi="Calibri"/>
          <w:b/>
          <w:sz w:val="24"/>
          <w:szCs w:val="24"/>
          <w:lang w:val="en-GB"/>
        </w:rPr>
      </w:pPr>
    </w:p>
    <w:p w14:paraId="0D0EFDCE" w14:textId="77777777" w:rsidR="005943BA" w:rsidRPr="0064737E" w:rsidRDefault="005943BA" w:rsidP="005943BA">
      <w:pPr>
        <w:ind w:right="521"/>
        <w:jc w:val="center"/>
        <w:rPr>
          <w:rFonts w:ascii="Calibri" w:hAnsi="Calibri"/>
          <w:b/>
          <w:sz w:val="24"/>
          <w:szCs w:val="24"/>
          <w:lang w:val="en-GB"/>
        </w:rPr>
      </w:pPr>
    </w:p>
    <w:p w14:paraId="132B6F07" w14:textId="77777777" w:rsidR="005943BA" w:rsidRPr="0064737E" w:rsidRDefault="005943BA" w:rsidP="005943BA">
      <w:pPr>
        <w:ind w:right="521"/>
        <w:jc w:val="center"/>
        <w:rPr>
          <w:rFonts w:ascii="Calibri" w:hAnsi="Calibri"/>
          <w:b/>
          <w:sz w:val="24"/>
          <w:szCs w:val="24"/>
          <w:lang w:val="en-GB"/>
        </w:rPr>
      </w:pPr>
    </w:p>
    <w:p w14:paraId="044F12F3" w14:textId="77777777" w:rsidR="005943BA" w:rsidRPr="0064737E" w:rsidRDefault="005943BA" w:rsidP="005943BA">
      <w:pPr>
        <w:ind w:right="521"/>
        <w:jc w:val="center"/>
        <w:rPr>
          <w:rFonts w:ascii="Calibri" w:hAnsi="Calibri"/>
          <w:b/>
          <w:sz w:val="24"/>
          <w:szCs w:val="24"/>
          <w:lang w:val="en-GB"/>
        </w:rPr>
      </w:pPr>
    </w:p>
    <w:p w14:paraId="6896989E" w14:textId="77777777" w:rsidR="005943BA" w:rsidRPr="0064737E" w:rsidRDefault="005943BA" w:rsidP="005943BA">
      <w:pPr>
        <w:ind w:right="521"/>
        <w:jc w:val="center"/>
        <w:rPr>
          <w:rFonts w:ascii="Calibri" w:hAnsi="Calibri"/>
          <w:b/>
          <w:sz w:val="24"/>
          <w:szCs w:val="24"/>
          <w:lang w:val="en-GB"/>
        </w:rPr>
      </w:pPr>
    </w:p>
    <w:p w14:paraId="7469C2E8" w14:textId="04CCA23F" w:rsidR="005943BA" w:rsidRPr="0064737E" w:rsidRDefault="001B1ED3" w:rsidP="003A32CD">
      <w:pPr>
        <w:pStyle w:val="SectionTitle"/>
        <w:outlineLvl w:val="0"/>
        <w:rPr>
          <w:lang w:val="en-GB"/>
        </w:rPr>
      </w:pPr>
      <w:bookmarkStart w:id="221" w:name="_Toc8915504"/>
      <w:r>
        <w:rPr>
          <w:lang w:val="en-GB"/>
        </w:rPr>
        <w:t>Terms of Reference and</w:t>
      </w:r>
      <w:r w:rsidR="005943BA" w:rsidRPr="0064737E">
        <w:rPr>
          <w:lang w:val="en-GB"/>
        </w:rPr>
        <w:t xml:space="preserve"> </w:t>
      </w:r>
      <w:r w:rsidR="00B169AE">
        <w:rPr>
          <w:lang w:val="en-GB"/>
        </w:rPr>
        <w:t xml:space="preserve">Rules of </w:t>
      </w:r>
      <w:r w:rsidR="005943BA" w:rsidRPr="0064737E">
        <w:rPr>
          <w:lang w:val="en-GB"/>
        </w:rPr>
        <w:t>Procedure - Committees</w:t>
      </w:r>
      <w:bookmarkEnd w:id="221"/>
    </w:p>
    <w:p w14:paraId="1867327F" w14:textId="77777777" w:rsidR="005943BA" w:rsidRPr="0064737E" w:rsidRDefault="005943BA" w:rsidP="005943BA">
      <w:pPr>
        <w:ind w:right="521"/>
        <w:jc w:val="center"/>
        <w:rPr>
          <w:rFonts w:ascii="Calibri" w:hAnsi="Calibri"/>
          <w:b/>
          <w:sz w:val="24"/>
          <w:szCs w:val="24"/>
          <w:lang w:val="en-GB"/>
        </w:rPr>
      </w:pPr>
    </w:p>
    <w:p w14:paraId="4A09017C" w14:textId="77777777" w:rsidR="005943BA" w:rsidRPr="0064737E" w:rsidRDefault="005943BA" w:rsidP="005943BA">
      <w:pPr>
        <w:ind w:right="521"/>
        <w:jc w:val="center"/>
        <w:rPr>
          <w:rFonts w:ascii="Calibri" w:hAnsi="Calibri"/>
          <w:b/>
          <w:sz w:val="24"/>
          <w:szCs w:val="24"/>
          <w:lang w:val="en-GB"/>
        </w:rPr>
      </w:pPr>
    </w:p>
    <w:p w14:paraId="568AD999" w14:textId="77777777" w:rsidR="005943BA" w:rsidRPr="0064737E" w:rsidRDefault="005943BA" w:rsidP="005943BA">
      <w:pPr>
        <w:spacing w:after="200" w:line="276" w:lineRule="auto"/>
        <w:rPr>
          <w:sz w:val="22"/>
          <w:lang w:val="en-GB"/>
        </w:rPr>
      </w:pPr>
      <w:r w:rsidRPr="0064737E">
        <w:rPr>
          <w:lang w:val="en-GB"/>
        </w:rPr>
        <w:br w:type="page"/>
      </w:r>
    </w:p>
    <w:p w14:paraId="290D425D" w14:textId="24917BC0" w:rsidR="005943BA" w:rsidRPr="0064737E" w:rsidRDefault="001B2F2B" w:rsidP="00753C9B">
      <w:pPr>
        <w:pStyle w:val="Titre1"/>
        <w:numPr>
          <w:ilvl w:val="0"/>
          <w:numId w:val="67"/>
        </w:numPr>
      </w:pPr>
      <w:r>
        <w:rPr>
          <w:caps w:val="0"/>
        </w:rPr>
        <w:lastRenderedPageBreak/>
        <w:t>INTRODUCTION</w:t>
      </w:r>
    </w:p>
    <w:p w14:paraId="5A8806DD" w14:textId="77777777" w:rsidR="005943BA" w:rsidRPr="0064737E" w:rsidRDefault="005943BA" w:rsidP="006E2AF6">
      <w:pPr>
        <w:pStyle w:val="Heading1separatationline"/>
      </w:pPr>
    </w:p>
    <w:p w14:paraId="7CB7BD07" w14:textId="0D182CA9" w:rsidR="005943BA" w:rsidRPr="0064737E" w:rsidRDefault="005943BA" w:rsidP="00947862">
      <w:pPr>
        <w:pStyle w:val="Titre2"/>
      </w:pPr>
      <w:r w:rsidRPr="0064737E">
        <w:t>Purpose</w:t>
      </w:r>
    </w:p>
    <w:p w14:paraId="1F371B43" w14:textId="77777777" w:rsidR="006E2AF6" w:rsidRPr="0064737E" w:rsidRDefault="006E2AF6" w:rsidP="006E2AF6">
      <w:pPr>
        <w:pStyle w:val="Heading2separationline"/>
        <w:ind w:right="7654"/>
      </w:pPr>
    </w:p>
    <w:p w14:paraId="2FDBAE2E" w14:textId="2F90301F" w:rsidR="005943BA" w:rsidRPr="0064737E" w:rsidRDefault="005943BA" w:rsidP="005943BA">
      <w:pPr>
        <w:pStyle w:val="Corpsdetexte"/>
      </w:pPr>
      <w:r w:rsidRPr="0064737E">
        <w:t xml:space="preserve">The purpose of a Committee is to </w:t>
      </w:r>
      <w:r w:rsidR="00BF72EC">
        <w:t xml:space="preserve">study matters relevant to the aim of IALA with the objective of preparing </w:t>
      </w:r>
      <w:r w:rsidR="00FC0BAA">
        <w:t xml:space="preserve">draft </w:t>
      </w:r>
      <w:r w:rsidR="00BF72EC">
        <w:t>standards, recommendations, guidelines, manuals and any other rel</w:t>
      </w:r>
      <w:r w:rsidR="001A57AD">
        <w:t>e</w:t>
      </w:r>
      <w:r w:rsidR="00BF72EC">
        <w:t>vant documents</w:t>
      </w:r>
      <w:r w:rsidRPr="0064737E">
        <w:t>.</w:t>
      </w:r>
    </w:p>
    <w:p w14:paraId="19B5DF46" w14:textId="3F9C5EC6" w:rsidR="005943BA" w:rsidRPr="0064737E" w:rsidRDefault="005943BA" w:rsidP="005943BA">
      <w:pPr>
        <w:pStyle w:val="Corpsdetexte"/>
      </w:pPr>
      <w:r w:rsidRPr="0064737E">
        <w:t xml:space="preserve">Draft documents become official documentation after approval by </w:t>
      </w:r>
      <w:r w:rsidR="006B618F">
        <w:t xml:space="preserve">the </w:t>
      </w:r>
      <w:r w:rsidRPr="0064737E">
        <w:t>Council or the General Assembly in the case of standards and are then made available by the Secretariat on the website for public use.</w:t>
      </w:r>
    </w:p>
    <w:p w14:paraId="71433B9F" w14:textId="1A531632" w:rsidR="005943BA" w:rsidRPr="0064737E" w:rsidRDefault="005943BA" w:rsidP="00947862">
      <w:pPr>
        <w:pStyle w:val="Titre2"/>
      </w:pPr>
      <w:r w:rsidRPr="0064737E">
        <w:t>Strategic Vision</w:t>
      </w:r>
    </w:p>
    <w:p w14:paraId="47F07A63" w14:textId="77777777" w:rsidR="005943BA" w:rsidRPr="0064737E" w:rsidRDefault="005943BA" w:rsidP="005943BA">
      <w:pPr>
        <w:pStyle w:val="Heading2separationline"/>
      </w:pPr>
    </w:p>
    <w:p w14:paraId="015730D9" w14:textId="14BEEDF8" w:rsidR="005943BA" w:rsidRPr="0064737E" w:rsidRDefault="005943BA" w:rsidP="005943BA">
      <w:pPr>
        <w:pStyle w:val="Corpsdetexte"/>
      </w:pPr>
      <w:r w:rsidRPr="0064737E">
        <w:t xml:space="preserve">The work of every Committee should be planned and structured to meet the </w:t>
      </w:r>
      <w:r w:rsidR="00242E0E">
        <w:t>g</w:t>
      </w:r>
      <w:r w:rsidRPr="0064737E">
        <w:t xml:space="preserve">oals and </w:t>
      </w:r>
      <w:r w:rsidR="00242E0E">
        <w:t>s</w:t>
      </w:r>
      <w:r w:rsidRPr="0064737E">
        <w:t xml:space="preserve">trategies of the Strategic Vision and take account of any shorter-term </w:t>
      </w:r>
      <w:r w:rsidR="00235599">
        <w:t>p</w:t>
      </w:r>
      <w:r w:rsidRPr="0064737E">
        <w:t>riorities.</w:t>
      </w:r>
    </w:p>
    <w:p w14:paraId="08F9A3E4" w14:textId="76F7594D" w:rsidR="005943BA" w:rsidRPr="0064737E" w:rsidRDefault="005943BA" w:rsidP="005943BA">
      <w:pPr>
        <w:pStyle w:val="Corpsdetexte"/>
      </w:pPr>
      <w:r w:rsidRPr="0064737E">
        <w:t xml:space="preserve">Each draft document to be created by a Committee must be essential to meeting the </w:t>
      </w:r>
      <w:r w:rsidR="00242E0E">
        <w:t>g</w:t>
      </w:r>
      <w:r w:rsidRPr="0064737E">
        <w:t xml:space="preserve">oals and </w:t>
      </w:r>
      <w:r w:rsidR="00FC0BAA">
        <w:t>p</w:t>
      </w:r>
      <w:r w:rsidRPr="0064737E">
        <w:t>riorities of the Strategic Vision.</w:t>
      </w:r>
    </w:p>
    <w:p w14:paraId="6C111800" w14:textId="00874346" w:rsidR="005943BA" w:rsidRPr="0064737E" w:rsidRDefault="005943BA" w:rsidP="00911311">
      <w:pPr>
        <w:pStyle w:val="Titre1"/>
      </w:pPr>
      <w:r w:rsidRPr="0064737E">
        <w:t>Terms of Reference</w:t>
      </w:r>
    </w:p>
    <w:p w14:paraId="71383BC3" w14:textId="77777777" w:rsidR="006E2AF6" w:rsidRPr="0064737E" w:rsidRDefault="006E2AF6" w:rsidP="006E2AF6">
      <w:pPr>
        <w:pStyle w:val="Heading2separationline"/>
      </w:pPr>
    </w:p>
    <w:p w14:paraId="66D2A9DA" w14:textId="1DADBFC4" w:rsidR="005943BA" w:rsidRPr="0064737E" w:rsidRDefault="005943BA" w:rsidP="005943BA">
      <w:pPr>
        <w:pStyle w:val="Corpsdetexte"/>
      </w:pPr>
      <w:r w:rsidRPr="0064737E">
        <w:t>A Committee should carry out its work in accordance with the following Terms of Reference</w:t>
      </w:r>
      <w:r w:rsidR="00E86D97">
        <w:t>:</w:t>
      </w:r>
    </w:p>
    <w:p w14:paraId="790E0FCA" w14:textId="07DA0759" w:rsidR="00F53126" w:rsidRPr="0064737E" w:rsidRDefault="00F53126" w:rsidP="00F53126">
      <w:pPr>
        <w:pStyle w:val="List1"/>
        <w:numPr>
          <w:ilvl w:val="0"/>
          <w:numId w:val="65"/>
        </w:numPr>
        <w:rPr>
          <w:moveTo w:id="222" w:author="Schneider, Christina" w:date="2019-10-21T16:16:00Z"/>
        </w:rPr>
      </w:pPr>
      <w:moveToRangeStart w:id="223" w:author="Schneider, Christina" w:date="2019-10-21T16:16:00Z" w:name="move22566990"/>
      <w:moveTo w:id="224" w:author="Schneider, Christina" w:date="2019-10-21T16:16:00Z">
        <w:r w:rsidRPr="0064737E">
          <w:t xml:space="preserve">The Committee should work to </w:t>
        </w:r>
      </w:moveTo>
      <w:ins w:id="225" w:author="Schneider, Christina" w:date="2019-10-21T16:16:00Z">
        <w:r>
          <w:t>the</w:t>
        </w:r>
      </w:ins>
      <w:moveTo w:id="226" w:author="Schneider, Christina" w:date="2019-10-21T16:16:00Z">
        <w:del w:id="227" w:author="Schneider, Christina" w:date="2019-10-21T16:16:00Z">
          <w:r w:rsidRPr="0064737E" w:rsidDel="00F53126">
            <w:delText>a</w:delText>
          </w:r>
        </w:del>
        <w:r w:rsidRPr="0064737E">
          <w:t xml:space="preserve"> </w:t>
        </w:r>
        <w:r>
          <w:t>w</w:t>
        </w:r>
        <w:r w:rsidRPr="0064737E">
          <w:t xml:space="preserve">ork </w:t>
        </w:r>
        <w:r>
          <w:t>p</w:t>
        </w:r>
        <w:r w:rsidRPr="0064737E">
          <w:t>rogram</w:t>
        </w:r>
        <w:del w:id="228" w:author="Schneider, Christina" w:date="2019-10-21T16:18:00Z">
          <w:r w:rsidRPr="0064737E" w:rsidDel="00F53126">
            <w:delText>me</w:delText>
          </w:r>
        </w:del>
      </w:moveTo>
      <w:ins w:id="229" w:author="Schneider, Christina" w:date="2019-10-21T16:19:00Z">
        <w:r w:rsidR="004B1737">
          <w:t xml:space="preserve"> </w:t>
        </w:r>
      </w:ins>
      <w:moveTo w:id="230" w:author="Schneider, Christina" w:date="2019-10-21T16:16:00Z">
        <w:del w:id="231" w:author="Schneider, Christina" w:date="2019-10-28T15:56:00Z">
          <w:r w:rsidRPr="0064737E" w:rsidDel="004B1737">
            <w:delText xml:space="preserve"> </w:delText>
          </w:r>
        </w:del>
        <w:r w:rsidRPr="0064737E">
          <w:t xml:space="preserve">which has been </w:t>
        </w:r>
        <w:r>
          <w:t>approved</w:t>
        </w:r>
        <w:r w:rsidRPr="0064737E">
          <w:t xml:space="preserve"> by the </w:t>
        </w:r>
        <w:r>
          <w:t>Council</w:t>
        </w:r>
      </w:moveTo>
      <w:ins w:id="232" w:author="Schneider, Christina" w:date="2019-10-28T15:56:00Z">
        <w:r w:rsidR="004B1737" w:rsidRPr="004B1737">
          <w:rPr>
            <w:rFonts w:eastAsiaTheme="minorHAnsi" w:cstheme="minorBidi"/>
            <w:sz w:val="18"/>
            <w:szCs w:val="22"/>
            <w:lang w:val="en-US" w:eastAsia="en-US"/>
          </w:rPr>
          <w:t xml:space="preserve"> </w:t>
        </w:r>
        <w:r w:rsidR="004B1737" w:rsidRPr="004B1737">
          <w:rPr>
            <w:lang w:val="en-US"/>
          </w:rPr>
          <w:t>showing the deliverables as draft documents</w:t>
        </w:r>
        <w:r w:rsidR="004B1737">
          <w:t xml:space="preserve">, </w:t>
        </w:r>
      </w:ins>
      <w:moveTo w:id="233" w:author="Schneider, Christina" w:date="2019-10-21T16:16:00Z">
        <w:del w:id="234" w:author="Schneider, Christina" w:date="2019-10-21T16:17:00Z">
          <w:r w:rsidRPr="0064737E" w:rsidDel="00F53126">
            <w:delText xml:space="preserve">, and this </w:delText>
          </w:r>
          <w:r w:rsidDel="00F53126">
            <w:delText>w</w:delText>
          </w:r>
          <w:r w:rsidRPr="0064737E" w:rsidDel="00F53126">
            <w:delText xml:space="preserve">ork </w:delText>
          </w:r>
          <w:r w:rsidDel="00F53126">
            <w:delText>p</w:delText>
          </w:r>
          <w:r w:rsidRPr="0064737E" w:rsidDel="00F53126">
            <w:delText xml:space="preserve">rogramme should clearly show the deliverables as the draft documents indicated in 1 and 2 </w:delText>
          </w:r>
          <w:commentRangeStart w:id="235"/>
          <w:r w:rsidRPr="0064737E" w:rsidDel="00F53126">
            <w:delText>above</w:delText>
          </w:r>
        </w:del>
      </w:moveTo>
      <w:commentRangeEnd w:id="235"/>
      <w:r>
        <w:rPr>
          <w:rStyle w:val="Marquedecommentaire"/>
          <w:rFonts w:eastAsiaTheme="minorHAnsi" w:cstheme="minorBidi"/>
          <w:lang w:val="en-US" w:eastAsia="en-US"/>
        </w:rPr>
        <w:commentReference w:id="235"/>
      </w:r>
      <w:moveTo w:id="236" w:author="Schneider, Christina" w:date="2019-10-21T16:16:00Z">
        <w:del w:id="237" w:author="Schneider, Christina" w:date="2019-10-21T16:17:00Z">
          <w:r w:rsidRPr="0064737E" w:rsidDel="00F53126">
            <w:delText>.</w:delText>
          </w:r>
        </w:del>
      </w:moveTo>
    </w:p>
    <w:moveToRangeEnd w:id="223"/>
    <w:p w14:paraId="3ACAFD5E" w14:textId="4F1FE51D" w:rsidR="005943BA" w:rsidRPr="0064737E" w:rsidRDefault="00552FA5" w:rsidP="00753C9B">
      <w:pPr>
        <w:pStyle w:val="List1"/>
        <w:numPr>
          <w:ilvl w:val="0"/>
          <w:numId w:val="65"/>
        </w:numPr>
      </w:pPr>
      <w:r>
        <w:t>The Committee should</w:t>
      </w:r>
      <w:r w:rsidRPr="0064737E">
        <w:t xml:space="preserve"> </w:t>
      </w:r>
      <w:r>
        <w:t xml:space="preserve">prepare </w:t>
      </w:r>
      <w:r w:rsidRPr="0064737E">
        <w:t xml:space="preserve">draft </w:t>
      </w:r>
      <w:r>
        <w:t xml:space="preserve">standards, recommendations, guidelines, manuals and any other relevant </w:t>
      </w:r>
      <w:proofErr w:type="gramStart"/>
      <w:r>
        <w:t>documents</w:t>
      </w:r>
      <w:ins w:id="238" w:author="Schneider, Christina" w:date="2019-10-21T16:15:00Z">
        <w:r w:rsidR="00F53126">
          <w:t xml:space="preserve"> </w:t>
        </w:r>
      </w:ins>
      <w:r w:rsidRPr="0064737E">
        <w:t>.</w:t>
      </w:r>
      <w:proofErr w:type="gramEnd"/>
    </w:p>
    <w:p w14:paraId="1866CB94" w14:textId="398CD1ED" w:rsidR="005943BA" w:rsidRPr="0064737E" w:rsidRDefault="005943BA" w:rsidP="006E2AF6">
      <w:pPr>
        <w:pStyle w:val="List1"/>
      </w:pPr>
      <w:r w:rsidRPr="0064737E">
        <w:t xml:space="preserve">These documents should be directed to meeting the </w:t>
      </w:r>
      <w:r w:rsidR="00FC0BAA">
        <w:t>g</w:t>
      </w:r>
      <w:r w:rsidRPr="0064737E">
        <w:t xml:space="preserve">oals of the Strategic Vision, with effort concentrated on documents required by the content of the </w:t>
      </w:r>
      <w:r w:rsidR="00FC0BAA">
        <w:t>p</w:t>
      </w:r>
      <w:r w:rsidRPr="0064737E">
        <w:t xml:space="preserve">riorities for the </w:t>
      </w:r>
      <w:r w:rsidR="00FC0BAA">
        <w:t xml:space="preserve">current work </w:t>
      </w:r>
      <w:r w:rsidRPr="0064737E">
        <w:t>period in the Strategic Vision.</w:t>
      </w:r>
    </w:p>
    <w:p w14:paraId="3A9CAABB" w14:textId="1612E4F2" w:rsidR="005943BA" w:rsidRPr="0064737E" w:rsidDel="00F53126" w:rsidRDefault="005943BA" w:rsidP="006E2AF6">
      <w:pPr>
        <w:pStyle w:val="List1"/>
        <w:rPr>
          <w:moveFrom w:id="239" w:author="Schneider, Christina" w:date="2019-10-21T16:16:00Z"/>
        </w:rPr>
      </w:pPr>
      <w:moveFromRangeStart w:id="240" w:author="Schneider, Christina" w:date="2019-10-21T16:16:00Z" w:name="move22566990"/>
      <w:moveFrom w:id="241" w:author="Schneider, Christina" w:date="2019-10-21T16:16:00Z">
        <w:r w:rsidRPr="0064737E" w:rsidDel="00F53126">
          <w:t xml:space="preserve">The Committee should work to a </w:t>
        </w:r>
        <w:r w:rsidR="003F4971" w:rsidDel="00F53126">
          <w:t>w</w:t>
        </w:r>
        <w:r w:rsidRPr="0064737E" w:rsidDel="00F53126">
          <w:t xml:space="preserve">ork </w:t>
        </w:r>
        <w:r w:rsidR="003F4971" w:rsidDel="00F53126">
          <w:t>p</w:t>
        </w:r>
        <w:r w:rsidRPr="0064737E" w:rsidDel="00F53126">
          <w:t xml:space="preserve">rogramme which has been </w:t>
        </w:r>
        <w:r w:rsidR="003F4971" w:rsidDel="00F53126">
          <w:t>approved</w:t>
        </w:r>
        <w:r w:rsidR="003F4971" w:rsidRPr="0064737E" w:rsidDel="00F53126">
          <w:t xml:space="preserve"> </w:t>
        </w:r>
        <w:r w:rsidRPr="0064737E" w:rsidDel="00F53126">
          <w:t xml:space="preserve">by the </w:t>
        </w:r>
        <w:r w:rsidR="003F4971" w:rsidDel="00F53126">
          <w:t>Council</w:t>
        </w:r>
        <w:r w:rsidRPr="0064737E" w:rsidDel="00F53126">
          <w:t xml:space="preserve">, and this </w:t>
        </w:r>
        <w:r w:rsidR="003F4971" w:rsidDel="00F53126">
          <w:t>w</w:t>
        </w:r>
        <w:r w:rsidRPr="0064737E" w:rsidDel="00F53126">
          <w:t xml:space="preserve">ork </w:t>
        </w:r>
        <w:r w:rsidR="003F4971" w:rsidDel="00F53126">
          <w:t>p</w:t>
        </w:r>
        <w:r w:rsidRPr="0064737E" w:rsidDel="00F53126">
          <w:t>rogramme should clearly show the deliverables as the draft documents indicated in 1 and 2 above.</w:t>
        </w:r>
      </w:moveFrom>
    </w:p>
    <w:moveFromRangeEnd w:id="240"/>
    <w:p w14:paraId="274EAA17" w14:textId="6C6A08ED" w:rsidR="005943BA" w:rsidRPr="0064737E" w:rsidRDefault="005943BA" w:rsidP="006E2AF6">
      <w:pPr>
        <w:pStyle w:val="List1"/>
      </w:pPr>
      <w:r w:rsidRPr="0064737E">
        <w:t xml:space="preserve">The Committee’s progress with its work and achievement of its deliverables should be reported to </w:t>
      </w:r>
      <w:r w:rsidR="003F4971">
        <w:t xml:space="preserve">the </w:t>
      </w:r>
      <w:ins w:id="242" w:author="Schneider, Christina" w:date="2019-10-21T16:21:00Z">
        <w:r w:rsidR="009657A9">
          <w:t>Council</w:t>
        </w:r>
      </w:ins>
      <w:ins w:id="243" w:author="Schneider, Christina" w:date="2019-10-28T17:29:00Z">
        <w:r w:rsidR="009657A9">
          <w:t xml:space="preserve"> and </w:t>
        </w:r>
      </w:ins>
      <w:ins w:id="244" w:author="Schneider, Christina" w:date="2019-10-21T16:21:00Z">
        <w:r w:rsidR="00F53126">
          <w:t>th</w:t>
        </w:r>
        <w:r w:rsidR="009657A9">
          <w:t>e Policy Advisory Panel (PAP)</w:t>
        </w:r>
      </w:ins>
      <w:del w:id="245" w:author="Schneider, Christina" w:date="2019-10-21T16:21:00Z">
        <w:r w:rsidR="003F4971" w:rsidDel="00F53126">
          <w:delText>Policy Advisory Panel (</w:delText>
        </w:r>
        <w:r w:rsidRPr="0064737E" w:rsidDel="00F53126">
          <w:delText>PAP</w:delText>
        </w:r>
        <w:r w:rsidR="003F4971" w:rsidDel="00F53126">
          <w:delText>)</w:delText>
        </w:r>
        <w:r w:rsidRPr="0064737E" w:rsidDel="00F53126">
          <w:delText xml:space="preserve"> and </w:delText>
        </w:r>
        <w:r w:rsidR="003F4971" w:rsidDel="00F53126">
          <w:delText xml:space="preserve">the </w:delText>
        </w:r>
        <w:r w:rsidRPr="0064737E" w:rsidDel="00F53126">
          <w:delText>Council</w:delText>
        </w:r>
      </w:del>
      <w:r w:rsidRPr="0064737E">
        <w:t xml:space="preserve"> at regular intervals.</w:t>
      </w:r>
    </w:p>
    <w:p w14:paraId="0FE00C40" w14:textId="33EDD589" w:rsidR="005943BA" w:rsidRPr="0064737E" w:rsidRDefault="001B2F2B" w:rsidP="003A32CD">
      <w:pPr>
        <w:pStyle w:val="Titre1"/>
      </w:pPr>
      <w:r>
        <w:rPr>
          <w:caps w:val="0"/>
        </w:rPr>
        <w:t xml:space="preserve">RULES OF </w:t>
      </w:r>
      <w:r w:rsidR="00841484" w:rsidRPr="0064737E">
        <w:rPr>
          <w:caps w:val="0"/>
        </w:rPr>
        <w:t>PROCEDURE</w:t>
      </w:r>
    </w:p>
    <w:p w14:paraId="6FA6D618" w14:textId="77777777" w:rsidR="006E2AF6" w:rsidRPr="0064737E" w:rsidRDefault="006E2AF6" w:rsidP="006E2AF6">
      <w:pPr>
        <w:pStyle w:val="Heading1separatationline"/>
      </w:pPr>
    </w:p>
    <w:p w14:paraId="2142A933" w14:textId="64BE04C2" w:rsidR="005943BA" w:rsidRPr="0064737E" w:rsidRDefault="005943BA" w:rsidP="003A32CD">
      <w:pPr>
        <w:pStyle w:val="Titre2"/>
      </w:pPr>
      <w:r w:rsidRPr="0064737E">
        <w:t>Establishing a Committee</w:t>
      </w:r>
    </w:p>
    <w:p w14:paraId="6E70496E" w14:textId="77777777" w:rsidR="006E2AF6" w:rsidRPr="0064737E" w:rsidRDefault="006E2AF6" w:rsidP="006E2AF6">
      <w:pPr>
        <w:pStyle w:val="Heading2separationline"/>
      </w:pPr>
    </w:p>
    <w:p w14:paraId="1561DAFA" w14:textId="44EE0E54" w:rsidR="005943BA" w:rsidRPr="0064737E" w:rsidRDefault="005943BA" w:rsidP="005943BA">
      <w:pPr>
        <w:pStyle w:val="Corpsdetexte"/>
      </w:pPr>
      <w:r w:rsidRPr="0064737E">
        <w:t xml:space="preserve">The Council may establish one or more Committees </w:t>
      </w:r>
      <w:r w:rsidR="00A764F9">
        <w:t>to support the endeavours of IALA and</w:t>
      </w:r>
      <w:r w:rsidRPr="0064737E">
        <w:t xml:space="preserve"> fulfil the Goals and Priorities of the Strategic Vision. The Secretary-General may provide advice to </w:t>
      </w:r>
      <w:r w:rsidR="007723F0">
        <w:t xml:space="preserve">the </w:t>
      </w:r>
      <w:r w:rsidRPr="0064737E">
        <w:t>Council to assist its decisions.</w:t>
      </w:r>
      <w:ins w:id="246" w:author="Schneider, Christina" w:date="2019-10-21T16:23:00Z">
        <w:r w:rsidR="00177BDB">
          <w:t xml:space="preserve"> The establishment of the Committees is accomp</w:t>
        </w:r>
        <w:r w:rsidR="004B1737">
          <w:t>anied by the implementation of</w:t>
        </w:r>
      </w:ins>
      <w:ins w:id="247" w:author="Schneider, Christina" w:date="2019-10-28T15:58:00Z">
        <w:r w:rsidR="004B1737">
          <w:t xml:space="preserve"> </w:t>
        </w:r>
      </w:ins>
      <w:ins w:id="248" w:author="Schneider, Christina" w:date="2019-10-21T16:23:00Z">
        <w:r w:rsidR="00177BDB">
          <w:t xml:space="preserve">the work program which defines the schedule for the Committees in the current work </w:t>
        </w:r>
        <w:commentRangeStart w:id="249"/>
        <w:r w:rsidR="00177BDB">
          <w:t>period</w:t>
        </w:r>
      </w:ins>
      <w:commentRangeEnd w:id="249"/>
      <w:ins w:id="250" w:author="Schneider, Christina" w:date="2019-10-21T16:24:00Z">
        <w:r w:rsidR="00177BDB">
          <w:rPr>
            <w:rStyle w:val="Marquedecommentaire"/>
            <w:lang w:val="en-US"/>
          </w:rPr>
          <w:commentReference w:id="249"/>
        </w:r>
      </w:ins>
      <w:ins w:id="251" w:author="Schneider, Christina" w:date="2019-10-21T17:16:00Z">
        <w:r w:rsidR="00824F84">
          <w:t xml:space="preserve"> according to 3.</w:t>
        </w:r>
      </w:ins>
      <w:ins w:id="252" w:author="Schneider, Christina" w:date="2019-10-21T17:17:00Z">
        <w:r w:rsidR="00824F84">
          <w:t>5.6</w:t>
        </w:r>
      </w:ins>
      <w:ins w:id="253" w:author="Schneider, Christina" w:date="2019-10-21T16:23:00Z">
        <w:r w:rsidR="00177BDB">
          <w:t>.</w:t>
        </w:r>
      </w:ins>
    </w:p>
    <w:p w14:paraId="2B333290" w14:textId="450B66FF" w:rsidR="006E2AF6" w:rsidRPr="0064737E" w:rsidRDefault="005943BA" w:rsidP="003A32CD">
      <w:pPr>
        <w:pStyle w:val="Titre2"/>
      </w:pPr>
      <w:r w:rsidRPr="0064737E">
        <w:t xml:space="preserve">Committees for the </w:t>
      </w:r>
      <w:r w:rsidR="00FC0BAA">
        <w:t>current work period</w:t>
      </w:r>
    </w:p>
    <w:p w14:paraId="01552067" w14:textId="77777777" w:rsidR="006E2AF6" w:rsidRPr="0064737E" w:rsidRDefault="006E2AF6" w:rsidP="006E2AF6">
      <w:pPr>
        <w:pStyle w:val="Heading2separationline"/>
      </w:pPr>
    </w:p>
    <w:p w14:paraId="1EE023ED" w14:textId="6D239013" w:rsidR="005943BA" w:rsidRPr="0064737E" w:rsidRDefault="005943BA" w:rsidP="005943BA">
      <w:pPr>
        <w:pStyle w:val="Corpsdetexte"/>
      </w:pPr>
      <w:r w:rsidRPr="0064737E">
        <w:t xml:space="preserve">For the </w:t>
      </w:r>
      <w:r w:rsidR="00FC0BAA">
        <w:t xml:space="preserve">current work </w:t>
      </w:r>
      <w:r w:rsidRPr="0064737E">
        <w:t xml:space="preserve">period, four Committees have been established by </w:t>
      </w:r>
      <w:r w:rsidR="00B01CB6">
        <w:t xml:space="preserve">the </w:t>
      </w:r>
      <w:r w:rsidRPr="0064737E">
        <w:t xml:space="preserve">Council. </w:t>
      </w:r>
      <w:r w:rsidR="00947862" w:rsidRPr="0064737E">
        <w:t xml:space="preserve"> </w:t>
      </w:r>
      <w:r w:rsidRPr="0064737E">
        <w:t>These are as follows:</w:t>
      </w:r>
    </w:p>
    <w:p w14:paraId="17CF05BB" w14:textId="085B1ACC" w:rsidR="005943BA" w:rsidRPr="0064737E" w:rsidRDefault="005943BA" w:rsidP="00947862">
      <w:pPr>
        <w:pStyle w:val="Corpsdetexte"/>
        <w:ind w:left="567"/>
      </w:pPr>
      <w:r w:rsidRPr="0064737E">
        <w:t>ARM – Aids to Navigation Requirements and Management Committee</w:t>
      </w:r>
      <w:r w:rsidR="00B01CB6">
        <w:t>;</w:t>
      </w:r>
    </w:p>
    <w:p w14:paraId="7C1B871C" w14:textId="2A1FBB2F" w:rsidR="005943BA" w:rsidRPr="0064737E" w:rsidRDefault="005943BA" w:rsidP="00947862">
      <w:pPr>
        <w:pStyle w:val="Corpsdetexte"/>
        <w:ind w:left="567"/>
      </w:pPr>
      <w:r w:rsidRPr="0064737E">
        <w:t>ENAV – e-Navigation</w:t>
      </w:r>
      <w:r w:rsidR="00B01CB6">
        <w:t>, Information Services and Communications</w:t>
      </w:r>
      <w:r w:rsidRPr="0064737E">
        <w:t xml:space="preserve"> Committee</w:t>
      </w:r>
      <w:r w:rsidR="00B01CB6">
        <w:t>;</w:t>
      </w:r>
    </w:p>
    <w:p w14:paraId="471B3582" w14:textId="1E5CC0F5" w:rsidR="005943BA" w:rsidRPr="0064737E" w:rsidRDefault="005943BA" w:rsidP="00947862">
      <w:pPr>
        <w:pStyle w:val="Corpsdetexte"/>
        <w:ind w:left="567"/>
      </w:pPr>
      <w:r w:rsidRPr="0064737E">
        <w:t xml:space="preserve">ENG – </w:t>
      </w:r>
      <w:proofErr w:type="spellStart"/>
      <w:r w:rsidRPr="0064737E">
        <w:t>AtoN</w:t>
      </w:r>
      <w:proofErr w:type="spellEnd"/>
      <w:r w:rsidRPr="0064737E">
        <w:t xml:space="preserve"> Engineering a</w:t>
      </w:r>
      <w:r w:rsidR="00E87863">
        <w:t>nd Sustainability Committee</w:t>
      </w:r>
      <w:r w:rsidR="00B01CB6">
        <w:t>;</w:t>
      </w:r>
      <w:r w:rsidR="00205987">
        <w:t xml:space="preserve"> and</w:t>
      </w:r>
    </w:p>
    <w:p w14:paraId="79E08B46" w14:textId="77777777" w:rsidR="005943BA" w:rsidRPr="0064737E" w:rsidRDefault="005943BA" w:rsidP="00947862">
      <w:pPr>
        <w:pStyle w:val="Corpsdetexte"/>
        <w:ind w:left="567"/>
      </w:pPr>
      <w:r w:rsidRPr="0064737E">
        <w:lastRenderedPageBreak/>
        <w:t>VTS – Vessel Traffic Services Committee.</w:t>
      </w:r>
    </w:p>
    <w:p w14:paraId="53705F5D" w14:textId="77777777" w:rsidR="00947862" w:rsidRPr="0064737E" w:rsidRDefault="00947862">
      <w:pPr>
        <w:spacing w:after="200" w:line="276" w:lineRule="auto"/>
        <w:rPr>
          <w:rFonts w:asciiTheme="majorHAnsi" w:eastAsiaTheme="majorEastAsia" w:hAnsiTheme="majorHAnsi" w:cstheme="majorBidi"/>
          <w:b/>
          <w:bCs/>
          <w:caps/>
          <w:color w:val="407EC9"/>
          <w:sz w:val="24"/>
          <w:szCs w:val="24"/>
          <w:lang w:val="en-GB"/>
        </w:rPr>
      </w:pPr>
      <w:r w:rsidRPr="0064737E">
        <w:rPr>
          <w:lang w:val="en-GB"/>
        </w:rPr>
        <w:br w:type="page"/>
      </w:r>
    </w:p>
    <w:p w14:paraId="19067131" w14:textId="17C74A0C" w:rsidR="00947862" w:rsidRPr="0064737E" w:rsidRDefault="005943BA" w:rsidP="003A32CD">
      <w:pPr>
        <w:pStyle w:val="Titre2"/>
      </w:pPr>
      <w:r w:rsidRPr="0064737E">
        <w:lastRenderedPageBreak/>
        <w:t>Working Groups</w:t>
      </w:r>
    </w:p>
    <w:p w14:paraId="6BDE1FB1" w14:textId="77777777" w:rsidR="00947862" w:rsidRPr="0064737E" w:rsidRDefault="00947862" w:rsidP="00947862">
      <w:pPr>
        <w:pStyle w:val="Heading2separationline"/>
      </w:pPr>
    </w:p>
    <w:p w14:paraId="4DE9147A" w14:textId="190744AF" w:rsidR="005943BA" w:rsidRPr="0064737E" w:rsidRDefault="005943BA" w:rsidP="003A32CD">
      <w:pPr>
        <w:pStyle w:val="Titre3"/>
      </w:pPr>
      <w:r w:rsidRPr="0064737E">
        <w:t>Establishing Working Groups</w:t>
      </w:r>
    </w:p>
    <w:p w14:paraId="01C3583A" w14:textId="77777777" w:rsidR="005943BA" w:rsidRPr="0064737E" w:rsidRDefault="005943BA" w:rsidP="005943BA">
      <w:pPr>
        <w:pStyle w:val="Corpsdetexte"/>
      </w:pPr>
      <w:r w:rsidRPr="0064737E">
        <w:t xml:space="preserve">The work of a Committee may be facilitated </w:t>
      </w:r>
      <w:proofErr w:type="gramStart"/>
      <w:r w:rsidRPr="0064737E">
        <w:t>by the use of</w:t>
      </w:r>
      <w:proofErr w:type="gramEnd"/>
      <w:r w:rsidRPr="0064737E">
        <w:t xml:space="preserve"> Working Groups.  The creation of a Working Group, and the appointment of the Working Group Chair and Vice-Chair are at the discretion of the Committee Chair.</w:t>
      </w:r>
    </w:p>
    <w:p w14:paraId="3E1C5C9F" w14:textId="77777777" w:rsidR="005943BA" w:rsidRPr="0064737E" w:rsidRDefault="005943BA" w:rsidP="005943BA">
      <w:pPr>
        <w:pStyle w:val="Corpsdetexte"/>
      </w:pPr>
      <w:r w:rsidRPr="0064737E">
        <w:t>A Working Group will be an integral part of its parent Committee and will meet during the same week as the Committee.</w:t>
      </w:r>
    </w:p>
    <w:p w14:paraId="611A1867" w14:textId="46E2B581" w:rsidR="005943BA" w:rsidRPr="0064737E" w:rsidRDefault="005943BA" w:rsidP="003A32CD">
      <w:pPr>
        <w:pStyle w:val="Titre3"/>
      </w:pPr>
      <w:r w:rsidRPr="0064737E">
        <w:t>Inter-sessional meetings of Working Groups</w:t>
      </w:r>
    </w:p>
    <w:p w14:paraId="412713B1" w14:textId="77777777" w:rsidR="005943BA" w:rsidRPr="0064737E" w:rsidRDefault="005943BA" w:rsidP="005943BA">
      <w:pPr>
        <w:pStyle w:val="Corpsdetexte"/>
      </w:pPr>
      <w:r w:rsidRPr="0064737E">
        <w:t>An inter-sessional meeting of a Working Group (that is a Working Group meeting held between two meetings of the parent Committee) may be used to enable faster progress of a specific work item.</w:t>
      </w:r>
    </w:p>
    <w:p w14:paraId="132B32D6" w14:textId="52FEEBDF" w:rsidR="005943BA" w:rsidRPr="0064737E" w:rsidRDefault="005943BA" w:rsidP="005943BA">
      <w:pPr>
        <w:pStyle w:val="Corpsdetexte"/>
      </w:pPr>
      <w:r w:rsidRPr="0064737E">
        <w:t>An inter-sessional meeting of a Working Group requires the approval of the Secretary-General.</w:t>
      </w:r>
      <w:r w:rsidR="00E87863">
        <w:t xml:space="preserve"> </w:t>
      </w:r>
      <w:r w:rsidRPr="0064737E">
        <w:t xml:space="preserve"> The meeting should be held at IALA </w:t>
      </w:r>
      <w:r w:rsidR="00BE06C5">
        <w:t>Headquarters</w:t>
      </w:r>
      <w:r w:rsidR="00BE06C5" w:rsidRPr="0064737E">
        <w:t xml:space="preserve"> </w:t>
      </w:r>
      <w:r w:rsidRPr="0064737E">
        <w:t>unless an alternative location is approved by the Secretary-General.</w:t>
      </w:r>
    </w:p>
    <w:p w14:paraId="7B4A04CB" w14:textId="18AB9E62" w:rsidR="005943BA" w:rsidRPr="0064737E" w:rsidRDefault="005943BA" w:rsidP="003A32CD">
      <w:pPr>
        <w:pStyle w:val="Titre2"/>
      </w:pPr>
      <w:r w:rsidRPr="0064737E">
        <w:t>Officers</w:t>
      </w:r>
    </w:p>
    <w:p w14:paraId="2B2EA521" w14:textId="77777777" w:rsidR="00947862" w:rsidRPr="0064737E" w:rsidRDefault="00947862" w:rsidP="00947862">
      <w:pPr>
        <w:pStyle w:val="Heading2separationline"/>
      </w:pPr>
    </w:p>
    <w:p w14:paraId="61A6E3C5" w14:textId="7BA87BDD" w:rsidR="005943BA" w:rsidRPr="0064737E" w:rsidRDefault="005943BA" w:rsidP="005943BA">
      <w:pPr>
        <w:pStyle w:val="Corpsdetexte"/>
      </w:pPr>
      <w:r w:rsidRPr="0064737E">
        <w:t xml:space="preserve">Each Committee will have a Chair and </w:t>
      </w:r>
      <w:r w:rsidR="00BE06C5">
        <w:t xml:space="preserve">a </w:t>
      </w:r>
      <w:r w:rsidRPr="0064737E">
        <w:t>Vice-Chair appointed by the Council</w:t>
      </w:r>
      <w:r w:rsidR="006A054A">
        <w:t xml:space="preserve"> in accordance with </w:t>
      </w:r>
      <w:ins w:id="254" w:author="Schneider, Christina" w:date="2019-10-21T16:26:00Z">
        <w:r w:rsidR="006251FC">
          <w:t>Art. 6.2 of the General Regulations</w:t>
        </w:r>
      </w:ins>
      <w:ins w:id="255" w:author="Schneider, Christina" w:date="2019-10-28T16:00:00Z">
        <w:r w:rsidR="004B1737">
          <w:t xml:space="preserve"> supported by a Committee Secretary provided from the IALA </w:t>
        </w:r>
        <w:proofErr w:type="spellStart"/>
        <w:r w:rsidR="004B1737">
          <w:t>Secetariat</w:t>
        </w:r>
      </w:ins>
      <w:proofErr w:type="spellEnd"/>
      <w:ins w:id="256" w:author="Schneider, Christina" w:date="2019-10-21T16:26:00Z">
        <w:r w:rsidR="006251FC">
          <w:t>.</w:t>
        </w:r>
      </w:ins>
      <w:del w:id="257" w:author="Schneider, Christina" w:date="2019-10-21T16:26:00Z">
        <w:r w:rsidR="006A054A" w:rsidDel="006251FC">
          <w:delText>the General Regulations Article 6.</w:delText>
        </w:r>
        <w:commentRangeStart w:id="258"/>
        <w:r w:rsidR="006A054A" w:rsidDel="006251FC">
          <w:delText>2</w:delText>
        </w:r>
      </w:del>
      <w:commentRangeEnd w:id="258"/>
      <w:r w:rsidR="006251FC">
        <w:rPr>
          <w:rStyle w:val="Marquedecommentaire"/>
          <w:lang w:val="en-US"/>
        </w:rPr>
        <w:commentReference w:id="258"/>
      </w:r>
      <w:del w:id="259" w:author="Schneider, Christina" w:date="2019-10-21T16:26:00Z">
        <w:r w:rsidRPr="0064737E" w:rsidDel="006251FC">
          <w:delText>.</w:delText>
        </w:r>
      </w:del>
    </w:p>
    <w:p w14:paraId="1B6F4179" w14:textId="1CE4E617" w:rsidR="005943BA" w:rsidRPr="0064737E" w:rsidRDefault="005943BA" w:rsidP="005943BA">
      <w:pPr>
        <w:pStyle w:val="Corpsdetexte"/>
      </w:pPr>
      <w:r w:rsidRPr="0064737E">
        <w:t xml:space="preserve">With the approval of the Committee, the Chair may appoint </w:t>
      </w:r>
      <w:r w:rsidR="00BE06C5">
        <w:t>r</w:t>
      </w:r>
      <w:r w:rsidRPr="0064737E">
        <w:t>apporteurs to regularly provide advice to the Committee on specific matters that have an impact on</w:t>
      </w:r>
      <w:r w:rsidR="00BE06C5">
        <w:t>,</w:t>
      </w:r>
      <w:r w:rsidRPr="0064737E">
        <w:t xml:space="preserve"> or influence the work of</w:t>
      </w:r>
      <w:r w:rsidR="00BE06C5">
        <w:t>,</w:t>
      </w:r>
      <w:r w:rsidRPr="0064737E">
        <w:t xml:space="preserve"> the Committee and the provision of </w:t>
      </w:r>
      <w:r w:rsidR="00E86D97">
        <w:t>M</w:t>
      </w:r>
      <w:r w:rsidR="005807E6">
        <w:t xml:space="preserve">arine </w:t>
      </w:r>
      <w:r w:rsidR="00E86D97">
        <w:t>A</w:t>
      </w:r>
      <w:r w:rsidRPr="0064737E">
        <w:t xml:space="preserve">ids to </w:t>
      </w:r>
      <w:r w:rsidR="00E86D97">
        <w:t>N</w:t>
      </w:r>
      <w:r w:rsidRPr="0064737E">
        <w:t>avigation services.</w:t>
      </w:r>
    </w:p>
    <w:p w14:paraId="162F7150" w14:textId="0B02A1F7" w:rsidR="005943BA" w:rsidRPr="0064737E" w:rsidRDefault="005943BA" w:rsidP="003A32CD">
      <w:pPr>
        <w:pStyle w:val="Titre2"/>
      </w:pPr>
      <w:r w:rsidRPr="0064737E">
        <w:t>meetings</w:t>
      </w:r>
    </w:p>
    <w:p w14:paraId="5929F1A1" w14:textId="77777777" w:rsidR="00947862" w:rsidRPr="0064737E" w:rsidRDefault="00947862" w:rsidP="00947862">
      <w:pPr>
        <w:pStyle w:val="Heading2separationline"/>
      </w:pPr>
    </w:p>
    <w:p w14:paraId="351AD6F1" w14:textId="3927A261" w:rsidR="005943BA" w:rsidRPr="0064737E" w:rsidRDefault="005943BA" w:rsidP="003A32CD">
      <w:pPr>
        <w:pStyle w:val="Titre3"/>
      </w:pPr>
      <w:r w:rsidRPr="0064737E">
        <w:t>Place and duration of meetings</w:t>
      </w:r>
    </w:p>
    <w:p w14:paraId="61B49CF6" w14:textId="7F0C38B3" w:rsidR="005943BA" w:rsidRPr="0064737E" w:rsidRDefault="005943BA" w:rsidP="005943BA">
      <w:pPr>
        <w:pStyle w:val="Corpsdetexte"/>
      </w:pPr>
      <w:r w:rsidRPr="0064737E">
        <w:t xml:space="preserve">Committee meetings are held at IALA </w:t>
      </w:r>
      <w:r w:rsidR="00140812">
        <w:t>Headquarters</w:t>
      </w:r>
      <w:r w:rsidRPr="0064737E">
        <w:t>.</w:t>
      </w:r>
      <w:r w:rsidR="00E87863">
        <w:t xml:space="preserve"> </w:t>
      </w:r>
      <w:r w:rsidRPr="0064737E">
        <w:t xml:space="preserve"> Exceptionally they may be held elsewhere, with the approval of the Secretary-General.</w:t>
      </w:r>
    </w:p>
    <w:p w14:paraId="68F67928" w14:textId="77777777" w:rsidR="005943BA" w:rsidRPr="0064737E" w:rsidRDefault="005943BA" w:rsidP="005943BA">
      <w:pPr>
        <w:pStyle w:val="Corpsdetexte"/>
      </w:pPr>
      <w:r w:rsidRPr="0064737E">
        <w:t>The duration of a Committee meeting is normally five days, with the daily schedule being decided by the Committee Chair.</w:t>
      </w:r>
    </w:p>
    <w:p w14:paraId="5292F408" w14:textId="408D2480" w:rsidR="005943BA" w:rsidRPr="0064737E" w:rsidRDefault="005943BA" w:rsidP="003A32CD">
      <w:pPr>
        <w:pStyle w:val="Titre3"/>
      </w:pPr>
      <w:r w:rsidRPr="0064737E">
        <w:t>Schedule of meetings</w:t>
      </w:r>
    </w:p>
    <w:p w14:paraId="6AA8C473" w14:textId="23CB348B" w:rsidR="005943BA" w:rsidRPr="0064737E" w:rsidRDefault="005943BA" w:rsidP="005943BA">
      <w:pPr>
        <w:pStyle w:val="Corpsdetexte"/>
      </w:pPr>
      <w:r w:rsidRPr="0064737E">
        <w:t>Committees meet normally twice per year.</w:t>
      </w:r>
      <w:r w:rsidR="00442784">
        <w:t xml:space="preserve">  The meeting dates of all Committees for a given year are </w:t>
      </w:r>
      <w:r w:rsidR="00F53E29">
        <w:t>proposed</w:t>
      </w:r>
      <w:r w:rsidR="00442784">
        <w:t xml:space="preserve"> by the PAP </w:t>
      </w:r>
      <w:r w:rsidR="00F53E29">
        <w:t xml:space="preserve">and approved by the Secretary-General </w:t>
      </w:r>
      <w:r w:rsidR="00442784">
        <w:t xml:space="preserve">at least </w:t>
      </w:r>
      <w:r w:rsidR="00D63551">
        <w:t>one</w:t>
      </w:r>
      <w:r w:rsidR="00442784">
        <w:t xml:space="preserve"> year </w:t>
      </w:r>
      <w:r w:rsidR="00F45303">
        <w:t>in advance</w:t>
      </w:r>
      <w:r w:rsidR="00442784">
        <w:t xml:space="preserve"> and such dates are advertised to </w:t>
      </w:r>
      <w:r w:rsidR="00334BDE">
        <w:t>all</w:t>
      </w:r>
      <w:r w:rsidR="00442784">
        <w:t xml:space="preserve"> members through the website.</w:t>
      </w:r>
    </w:p>
    <w:p w14:paraId="67855F0B" w14:textId="01BE245C" w:rsidR="005943BA" w:rsidRPr="0064737E" w:rsidRDefault="005943BA" w:rsidP="003A32CD">
      <w:pPr>
        <w:pStyle w:val="Titre3"/>
      </w:pPr>
      <w:r w:rsidRPr="0064737E">
        <w:t>Notices to members and registration of attendance</w:t>
      </w:r>
    </w:p>
    <w:p w14:paraId="029C1F16" w14:textId="59310B10" w:rsidR="005943BA" w:rsidRPr="0064737E" w:rsidRDefault="005943BA" w:rsidP="005943BA">
      <w:pPr>
        <w:pStyle w:val="Corpsdetexte"/>
      </w:pPr>
      <w:r w:rsidRPr="0064737E">
        <w:t>The Secretariat will inform all members of the date of each Committee meeting by e</w:t>
      </w:r>
      <w:r w:rsidR="00143E71">
        <w:t>-</w:t>
      </w:r>
      <w:r w:rsidRPr="0064737E">
        <w:t xml:space="preserve">mail. </w:t>
      </w:r>
      <w:r w:rsidR="00E87863">
        <w:t xml:space="preserve"> </w:t>
      </w:r>
      <w:r w:rsidRPr="0064737E">
        <w:t>Notices will be sent three months in advance and again one month in advance, and dates will al</w:t>
      </w:r>
      <w:r w:rsidR="00947862" w:rsidRPr="0064737E">
        <w:t>so be available on the website.</w:t>
      </w:r>
    </w:p>
    <w:p w14:paraId="3A614CA9" w14:textId="45A1BAA7" w:rsidR="005943BA" w:rsidRPr="0064737E" w:rsidRDefault="005943BA" w:rsidP="005943BA">
      <w:pPr>
        <w:pStyle w:val="Corpsdetexte"/>
      </w:pPr>
      <w:r w:rsidRPr="0064737E">
        <w:t>Members intending to send participants to a meeting should advise the Secretariat of the participants’ details</w:t>
      </w:r>
      <w:r w:rsidR="00140812">
        <w:t xml:space="preserve"> by the means of online</w:t>
      </w:r>
      <w:r w:rsidR="00FC5082">
        <w:t xml:space="preserve"> registration through the w</w:t>
      </w:r>
      <w:r w:rsidR="00140812">
        <w:t>ebsite</w:t>
      </w:r>
      <w:r w:rsidRPr="0064737E">
        <w:t>.</w:t>
      </w:r>
    </w:p>
    <w:p w14:paraId="41C6B5AE" w14:textId="45AB8F0A" w:rsidR="005943BA" w:rsidRPr="0064737E" w:rsidRDefault="005943BA" w:rsidP="003A32CD">
      <w:pPr>
        <w:pStyle w:val="Titre3"/>
      </w:pPr>
      <w:r w:rsidRPr="0064737E">
        <w:t xml:space="preserve">Accommodation near IALA </w:t>
      </w:r>
      <w:r w:rsidR="00FC5082">
        <w:t>Headquarters</w:t>
      </w:r>
    </w:p>
    <w:p w14:paraId="7F34AD39" w14:textId="77777777" w:rsidR="005943BA" w:rsidRPr="0064737E" w:rsidRDefault="005943BA" w:rsidP="005943BA">
      <w:pPr>
        <w:pStyle w:val="Corpsdetexte"/>
      </w:pPr>
      <w:r w:rsidRPr="0064737E">
        <w:t>Participants are responsible for arranging their own accommodation and transport during a Committee meeting, but the Secretariat will advise of accommodation options and of special rates if available.</w:t>
      </w:r>
    </w:p>
    <w:p w14:paraId="22E65BD2" w14:textId="619B449A" w:rsidR="005943BA" w:rsidRPr="0064737E" w:rsidRDefault="005943BA" w:rsidP="005943BA">
      <w:pPr>
        <w:pStyle w:val="Corpsdetexte"/>
      </w:pPr>
      <w:r w:rsidRPr="0064737E">
        <w:t xml:space="preserve">The Secretariat provides details of transport to IALA </w:t>
      </w:r>
      <w:r w:rsidR="00FC5082">
        <w:t>Headquarters</w:t>
      </w:r>
      <w:r w:rsidR="00FC5082" w:rsidRPr="0064737E">
        <w:t xml:space="preserve"> </w:t>
      </w:r>
      <w:r w:rsidRPr="0064737E">
        <w:t>on the website.</w:t>
      </w:r>
    </w:p>
    <w:p w14:paraId="7A5D415B" w14:textId="30FFCF74" w:rsidR="005943BA" w:rsidRPr="0064737E" w:rsidRDefault="005943BA" w:rsidP="003A32CD">
      <w:pPr>
        <w:pStyle w:val="Titre3"/>
      </w:pPr>
      <w:r w:rsidRPr="0064737E">
        <w:lastRenderedPageBreak/>
        <w:t>Participation</w:t>
      </w:r>
    </w:p>
    <w:p w14:paraId="66A1377E" w14:textId="7307FC52" w:rsidR="005943BA" w:rsidRPr="0064737E" w:rsidRDefault="005943BA" w:rsidP="005943BA">
      <w:pPr>
        <w:pStyle w:val="Corpsdetexte"/>
      </w:pPr>
      <w:r w:rsidRPr="0064737E">
        <w:t xml:space="preserve">Every </w:t>
      </w:r>
      <w:r w:rsidR="00BF44D0">
        <w:t xml:space="preserve">National, Associate or Industrial </w:t>
      </w:r>
      <w:r w:rsidRPr="0064737E">
        <w:t>member may send one or more representatives to participate in a Committee meeting.  Honorary Members may also take part in Committee meetings.</w:t>
      </w:r>
    </w:p>
    <w:p w14:paraId="55D0FE96" w14:textId="77777777" w:rsidR="001D4A0E" w:rsidRDefault="001D4A0E" w:rsidP="001D4A0E">
      <w:pPr>
        <w:pStyle w:val="Corpsdetexte"/>
      </w:pPr>
      <w:r w:rsidRPr="0064737E">
        <w:t xml:space="preserve">A </w:t>
      </w:r>
      <w:r>
        <w:t>s</w:t>
      </w:r>
      <w:r w:rsidRPr="0064737E">
        <w:t xml:space="preserve">ister </w:t>
      </w:r>
      <w:r>
        <w:t>o</w:t>
      </w:r>
      <w:r w:rsidRPr="0064737E">
        <w:t>rgani</w:t>
      </w:r>
      <w:r>
        <w:t>z</w:t>
      </w:r>
      <w:r w:rsidRPr="0064737E">
        <w:t>ation (IHO, IAPH, IMPA, IHMA, PIANC, CIRM</w:t>
      </w:r>
      <w:r>
        <w:t>, etc.</w:t>
      </w:r>
      <w:r w:rsidRPr="0064737E">
        <w:t>) may be represented on a Committee, subject to the approval of the Secretary-General.</w:t>
      </w:r>
    </w:p>
    <w:p w14:paraId="51DACB4B" w14:textId="1CA3BD36" w:rsidR="005943BA" w:rsidRPr="0064737E" w:rsidRDefault="005943BA" w:rsidP="005943BA">
      <w:pPr>
        <w:pStyle w:val="Corpsdetexte"/>
      </w:pPr>
      <w:r w:rsidRPr="0064737E">
        <w:t>When it would be beneficial to the work of a Committee, individuals from academic, scientific, research or other relevant organi</w:t>
      </w:r>
      <w:r w:rsidR="0093089E">
        <w:t>z</w:t>
      </w:r>
      <w:r w:rsidRPr="0064737E">
        <w:t>ations may be invited by the Secretary-General to attend a m</w:t>
      </w:r>
      <w:r w:rsidR="00947862" w:rsidRPr="0064737E">
        <w:t>eeting for a specific purpose.</w:t>
      </w:r>
    </w:p>
    <w:p w14:paraId="476D00F7" w14:textId="0A4746AA" w:rsidR="005943BA" w:rsidRPr="0064737E" w:rsidRDefault="005943BA" w:rsidP="005943BA">
      <w:pPr>
        <w:pStyle w:val="Corpsdetexte"/>
      </w:pPr>
      <w:r w:rsidRPr="0064737E">
        <w:t xml:space="preserve">Committee </w:t>
      </w:r>
      <w:r w:rsidR="00442784">
        <w:t>participants</w:t>
      </w:r>
      <w:r w:rsidR="00442784" w:rsidRPr="0064737E">
        <w:t xml:space="preserve"> </w:t>
      </w:r>
      <w:r w:rsidRPr="0064737E">
        <w:t>should ensure that they:</w:t>
      </w:r>
    </w:p>
    <w:p w14:paraId="3BCAECA1" w14:textId="6B6EAF2A" w:rsidR="005943BA" w:rsidRPr="0064737E" w:rsidRDefault="005943BA" w:rsidP="00753C9B">
      <w:pPr>
        <w:pStyle w:val="Corpsdetexte"/>
        <w:numPr>
          <w:ilvl w:val="0"/>
          <w:numId w:val="75"/>
        </w:numPr>
      </w:pPr>
      <w:r w:rsidRPr="0064737E">
        <w:t>act honestly and in good faith, with a view to upholding the best interests and purpose of IALA;</w:t>
      </w:r>
    </w:p>
    <w:p w14:paraId="72E4C1B7" w14:textId="1042BC12" w:rsidR="005943BA" w:rsidRPr="0064737E" w:rsidRDefault="005943BA" w:rsidP="00753C9B">
      <w:pPr>
        <w:pStyle w:val="Bullet1"/>
        <w:numPr>
          <w:ilvl w:val="0"/>
          <w:numId w:val="74"/>
        </w:numPr>
        <w:rPr>
          <w:lang w:val="en-GB"/>
        </w:rPr>
      </w:pPr>
      <w:r w:rsidRPr="0064737E">
        <w:rPr>
          <w:lang w:val="en-GB"/>
        </w:rPr>
        <w:t xml:space="preserve">advise the Committee of a perceived, potential, or actual conflict of interest and withdraw from discussion of that </w:t>
      </w:r>
      <w:proofErr w:type="gramStart"/>
      <w:r w:rsidRPr="0064737E">
        <w:rPr>
          <w:lang w:val="en-GB"/>
        </w:rPr>
        <w:t>particular item</w:t>
      </w:r>
      <w:proofErr w:type="gramEnd"/>
      <w:r w:rsidRPr="0064737E">
        <w:rPr>
          <w:lang w:val="en-GB"/>
        </w:rPr>
        <w:t>, if appropriate;</w:t>
      </w:r>
    </w:p>
    <w:p w14:paraId="4CE87288" w14:textId="3E096DF9" w:rsidR="005943BA" w:rsidRPr="0064737E" w:rsidRDefault="005943BA" w:rsidP="00753C9B">
      <w:pPr>
        <w:pStyle w:val="Bullet1"/>
        <w:numPr>
          <w:ilvl w:val="0"/>
          <w:numId w:val="74"/>
        </w:numPr>
        <w:rPr>
          <w:lang w:val="en-GB"/>
        </w:rPr>
      </w:pPr>
      <w:r w:rsidRPr="0064737E">
        <w:rPr>
          <w:lang w:val="en-GB"/>
        </w:rPr>
        <w:t>do not conduct any commerc</w:t>
      </w:r>
      <w:r w:rsidR="00947862" w:rsidRPr="0064737E">
        <w:rPr>
          <w:lang w:val="en-GB"/>
        </w:rPr>
        <w:t xml:space="preserve">ial activity </w:t>
      </w:r>
      <w:r w:rsidR="006855CB">
        <w:rPr>
          <w:lang w:val="en-GB"/>
        </w:rPr>
        <w:t>during meetings</w:t>
      </w:r>
      <w:r w:rsidR="00947862" w:rsidRPr="0064737E">
        <w:rPr>
          <w:lang w:val="en-GB"/>
        </w:rPr>
        <w:t>;</w:t>
      </w:r>
      <w:r w:rsidR="00205987">
        <w:rPr>
          <w:lang w:val="en-GB"/>
        </w:rPr>
        <w:t xml:space="preserve"> and</w:t>
      </w:r>
    </w:p>
    <w:p w14:paraId="0C7E985C" w14:textId="305979CF" w:rsidR="005943BA" w:rsidRPr="0064737E" w:rsidRDefault="005943BA" w:rsidP="00753C9B">
      <w:pPr>
        <w:pStyle w:val="Bullet1"/>
        <w:numPr>
          <w:ilvl w:val="0"/>
          <w:numId w:val="74"/>
        </w:numPr>
        <w:rPr>
          <w:lang w:val="en-GB"/>
        </w:rPr>
      </w:pPr>
      <w:r w:rsidRPr="0064737E">
        <w:rPr>
          <w:lang w:val="en-GB"/>
        </w:rPr>
        <w:t xml:space="preserve">keep IALA </w:t>
      </w:r>
      <w:ins w:id="260" w:author="Schneider, Christina" w:date="2019-10-21T16:30:00Z">
        <w:r w:rsidR="00810CE1">
          <w:rPr>
            <w:lang w:val="en-GB"/>
          </w:rPr>
          <w:t xml:space="preserve">Standards, Recommendations, </w:t>
        </w:r>
      </w:ins>
      <w:ins w:id="261" w:author="Schneider, Christina" w:date="2019-10-21T16:32:00Z">
        <w:r w:rsidR="00810CE1">
          <w:rPr>
            <w:lang w:val="en-GB"/>
          </w:rPr>
          <w:t>G</w:t>
        </w:r>
      </w:ins>
      <w:ins w:id="262" w:author="Schneider, Christina" w:date="2019-10-21T16:30:00Z">
        <w:r w:rsidR="00810CE1">
          <w:rPr>
            <w:lang w:val="en-GB"/>
          </w:rPr>
          <w:t xml:space="preserve">uidelines, Manuals and other IALA documents </w:t>
        </w:r>
      </w:ins>
      <w:del w:id="263" w:author="Schneider, Christina" w:date="2019-10-21T16:30:00Z">
        <w:r w:rsidRPr="0064737E" w:rsidDel="00810CE1">
          <w:rPr>
            <w:lang w:val="en-GB"/>
          </w:rPr>
          <w:delText xml:space="preserve">products </w:delText>
        </w:r>
      </w:del>
      <w:r w:rsidRPr="0064737E">
        <w:rPr>
          <w:lang w:val="en-GB"/>
        </w:rPr>
        <w:t xml:space="preserve">free from </w:t>
      </w:r>
      <w:del w:id="264" w:author="Schneider, Christina" w:date="2019-10-21T16:31:00Z">
        <w:r w:rsidRPr="0064737E" w:rsidDel="00810CE1">
          <w:rPr>
            <w:lang w:val="en-GB"/>
          </w:rPr>
          <w:delText>unresolved or unreasonable</w:delText>
        </w:r>
      </w:del>
      <w:ins w:id="265" w:author="Schneider, Christina" w:date="2019-10-28T17:30:00Z">
        <w:r w:rsidR="002A5030">
          <w:rPr>
            <w:lang w:val="en-GB"/>
          </w:rPr>
          <w:t xml:space="preserve"> </w:t>
        </w:r>
        <w:proofErr w:type="spellStart"/>
        <w:r w:rsidR="002A5030">
          <w:rPr>
            <w:lang w:val="en-GB"/>
          </w:rPr>
          <w:t>from</w:t>
        </w:r>
        <w:proofErr w:type="spellEnd"/>
        <w:r w:rsidR="002A5030">
          <w:rPr>
            <w:lang w:val="en-GB"/>
          </w:rPr>
          <w:t xml:space="preserve"> unresolved or unreasonable</w:t>
        </w:r>
      </w:ins>
      <w:ins w:id="266" w:author="Schneider, Christina" w:date="2019-10-28T17:31:00Z">
        <w:r w:rsidR="002A5030">
          <w:rPr>
            <w:lang w:val="en-GB"/>
          </w:rPr>
          <w:t xml:space="preserve"> </w:t>
        </w:r>
      </w:ins>
      <w:del w:id="267" w:author="Schneider, Christina" w:date="2019-10-21T16:31:00Z">
        <w:r w:rsidRPr="0064737E" w:rsidDel="00810CE1">
          <w:rPr>
            <w:lang w:val="en-GB"/>
          </w:rPr>
          <w:delText xml:space="preserve"> </w:delText>
        </w:r>
      </w:del>
      <w:r w:rsidRPr="0064737E">
        <w:rPr>
          <w:lang w:val="en-GB"/>
        </w:rPr>
        <w:t>intellectual property rights issues and claims.</w:t>
      </w:r>
    </w:p>
    <w:p w14:paraId="12F5A926" w14:textId="51EEEE7F" w:rsidR="005943BA" w:rsidRPr="0064737E" w:rsidRDefault="005943BA" w:rsidP="003A32CD">
      <w:pPr>
        <w:pStyle w:val="Titre3"/>
      </w:pPr>
      <w:r w:rsidRPr="0064737E">
        <w:t>Work Programme</w:t>
      </w:r>
    </w:p>
    <w:p w14:paraId="7DE1B0CE" w14:textId="78FE30AA" w:rsidR="000317A3" w:rsidRDefault="000317A3" w:rsidP="005943BA">
      <w:pPr>
        <w:pStyle w:val="Corpsdetexte"/>
      </w:pPr>
      <w:r>
        <w:t xml:space="preserve">The </w:t>
      </w:r>
      <w:r w:rsidR="00880DBE">
        <w:t>Work Programme</w:t>
      </w:r>
      <w:r>
        <w:t xml:space="preserve"> is a single document approved by the Council and common to all Committees. </w:t>
      </w:r>
      <w:r w:rsidR="00BF44D0">
        <w:t xml:space="preserve"> </w:t>
      </w:r>
      <w:r w:rsidR="005943BA" w:rsidRPr="0064737E">
        <w:t xml:space="preserve">Each Committee should work to </w:t>
      </w:r>
      <w:r>
        <w:t>the</w:t>
      </w:r>
      <w:r w:rsidRPr="0064737E">
        <w:t xml:space="preserve"> </w:t>
      </w:r>
      <w:r>
        <w:t>w</w:t>
      </w:r>
      <w:r w:rsidR="005943BA" w:rsidRPr="0064737E">
        <w:t xml:space="preserve">ork </w:t>
      </w:r>
      <w:r>
        <w:t>p</w:t>
      </w:r>
      <w:r w:rsidR="005943BA" w:rsidRPr="0064737E">
        <w:t>rogramme in a timely and effective manner.</w:t>
      </w:r>
    </w:p>
    <w:p w14:paraId="137ABB42" w14:textId="6E95CF54" w:rsidR="00911242" w:rsidRDefault="00911242" w:rsidP="005943BA">
      <w:pPr>
        <w:pStyle w:val="Corpsdetexte"/>
      </w:pPr>
      <w:r>
        <w:t>The</w:t>
      </w:r>
      <w:r w:rsidRPr="0064737E">
        <w:t xml:space="preserve"> </w:t>
      </w:r>
      <w:r w:rsidR="00462325">
        <w:t>w</w:t>
      </w:r>
      <w:r w:rsidRPr="0064737E">
        <w:t xml:space="preserve">ork </w:t>
      </w:r>
      <w:r w:rsidR="00462325">
        <w:t>p</w:t>
      </w:r>
      <w:r w:rsidRPr="0064737E">
        <w:t>rogramme may be changed</w:t>
      </w:r>
      <w:ins w:id="268" w:author="Schneider, Christina" w:date="2019-10-21T17:17:00Z">
        <w:r w:rsidR="00824F84">
          <w:t xml:space="preserve"> by the Council</w:t>
        </w:r>
      </w:ins>
      <w:r w:rsidRPr="0064737E">
        <w:t xml:space="preserve"> when the </w:t>
      </w:r>
      <w:r w:rsidR="00462325">
        <w:t>g</w:t>
      </w:r>
      <w:r w:rsidRPr="0064737E">
        <w:t xml:space="preserve">oals, </w:t>
      </w:r>
      <w:r w:rsidR="00462325">
        <w:t>s</w:t>
      </w:r>
      <w:r w:rsidRPr="0064737E">
        <w:t xml:space="preserve">trategies, or </w:t>
      </w:r>
      <w:r w:rsidR="00462325">
        <w:t>p</w:t>
      </w:r>
      <w:r w:rsidRPr="0064737E">
        <w:t>riorities of the Strategic Vision change.</w:t>
      </w:r>
    </w:p>
    <w:p w14:paraId="42528358" w14:textId="6BA56717" w:rsidR="000317A3" w:rsidRDefault="000317A3" w:rsidP="00911311">
      <w:pPr>
        <w:pStyle w:val="Titre3"/>
      </w:pPr>
      <w:r>
        <w:t>Work Plan</w:t>
      </w:r>
    </w:p>
    <w:p w14:paraId="7566CB07" w14:textId="2548B4E9" w:rsidR="005943BA" w:rsidRPr="0064737E" w:rsidRDefault="00911242" w:rsidP="005943BA">
      <w:pPr>
        <w:pStyle w:val="Corpsdetexte"/>
      </w:pPr>
      <w:r>
        <w:t xml:space="preserve">Each Committee Chair should develop a work plan for his/her Committee to fulfil the tasks assigned to it by the work </w:t>
      </w:r>
      <w:r w:rsidR="00BF44D0">
        <w:t>programme.</w:t>
      </w:r>
      <w:r w:rsidR="00BF44D0" w:rsidRPr="0064737E">
        <w:t xml:space="preserve"> The</w:t>
      </w:r>
      <w:r w:rsidR="005943BA" w:rsidRPr="0064737E">
        <w:t xml:space="preserve"> following factors should be </w:t>
      </w:r>
      <w:proofErr w:type="gramStart"/>
      <w:r w:rsidR="005943BA" w:rsidRPr="0064737E">
        <w:t>taken into account</w:t>
      </w:r>
      <w:proofErr w:type="gramEnd"/>
      <w:r w:rsidR="005943BA" w:rsidRPr="0064737E">
        <w:t xml:space="preserve"> when the </w:t>
      </w:r>
      <w:r>
        <w:t>w</w:t>
      </w:r>
      <w:r w:rsidR="005943BA" w:rsidRPr="0064737E">
        <w:t xml:space="preserve">ork </w:t>
      </w:r>
      <w:r>
        <w:t>plan</w:t>
      </w:r>
      <w:r w:rsidRPr="0064737E">
        <w:t xml:space="preserve"> </w:t>
      </w:r>
      <w:r w:rsidR="005943BA" w:rsidRPr="0064737E">
        <w:t>is developed:</w:t>
      </w:r>
    </w:p>
    <w:p w14:paraId="0958AA51" w14:textId="0E62B66B" w:rsidR="005943BA" w:rsidRPr="0064737E" w:rsidRDefault="005943BA" w:rsidP="00753C9B">
      <w:pPr>
        <w:pStyle w:val="Bullet1"/>
        <w:numPr>
          <w:ilvl w:val="0"/>
          <w:numId w:val="76"/>
        </w:numPr>
        <w:rPr>
          <w:lang w:val="en-GB"/>
        </w:rPr>
      </w:pPr>
      <w:r w:rsidRPr="0064737E">
        <w:rPr>
          <w:lang w:val="en-GB"/>
        </w:rPr>
        <w:t>the number of meetings available to the Committee during the four-year work period, which is t</w:t>
      </w:r>
      <w:r w:rsidR="00947862" w:rsidRPr="0064737E">
        <w:rPr>
          <w:lang w:val="en-GB"/>
        </w:rPr>
        <w:t>he time between Conferences;</w:t>
      </w:r>
    </w:p>
    <w:p w14:paraId="298A9109" w14:textId="1959A54C" w:rsidR="005943BA" w:rsidRPr="0064737E" w:rsidRDefault="005943BA" w:rsidP="00753C9B">
      <w:pPr>
        <w:pStyle w:val="Bullet1"/>
        <w:numPr>
          <w:ilvl w:val="0"/>
          <w:numId w:val="76"/>
        </w:numPr>
        <w:rPr>
          <w:lang w:val="en-GB"/>
        </w:rPr>
      </w:pPr>
      <w:r w:rsidRPr="0064737E">
        <w:rPr>
          <w:lang w:val="en-GB"/>
        </w:rPr>
        <w:t xml:space="preserve">the order in which </w:t>
      </w:r>
      <w:r w:rsidR="00911242">
        <w:rPr>
          <w:lang w:val="en-GB"/>
        </w:rPr>
        <w:t xml:space="preserve">the </w:t>
      </w:r>
      <w:r w:rsidRPr="0064737E">
        <w:rPr>
          <w:lang w:val="en-GB"/>
        </w:rPr>
        <w:t>work should be undertaken</w:t>
      </w:r>
      <w:r w:rsidR="00947862" w:rsidRPr="0064737E">
        <w:rPr>
          <w:lang w:val="en-GB"/>
        </w:rPr>
        <w:t>.</w:t>
      </w:r>
    </w:p>
    <w:p w14:paraId="43EAD52B" w14:textId="564D71DB" w:rsidR="005943BA" w:rsidRPr="0064737E" w:rsidRDefault="005943BA" w:rsidP="00947862">
      <w:pPr>
        <w:pStyle w:val="Corpsdetexte"/>
      </w:pPr>
      <w:r w:rsidRPr="0064737E">
        <w:t xml:space="preserve">In responding to the items on the </w:t>
      </w:r>
      <w:r w:rsidR="00911242">
        <w:t>w</w:t>
      </w:r>
      <w:r w:rsidRPr="0064737E">
        <w:t xml:space="preserve">ork </w:t>
      </w:r>
      <w:r w:rsidR="00911242">
        <w:t>p</w:t>
      </w:r>
      <w:r w:rsidRPr="0064737E">
        <w:t xml:space="preserve">rogramme, </w:t>
      </w:r>
      <w:r w:rsidR="00911242">
        <w:t>the Committees</w:t>
      </w:r>
      <w:r w:rsidR="00911242" w:rsidRPr="0064737E">
        <w:t xml:space="preserve"> </w:t>
      </w:r>
      <w:r w:rsidRPr="0064737E">
        <w:t xml:space="preserve">should endeavour </w:t>
      </w:r>
      <w:commentRangeStart w:id="269"/>
      <w:r w:rsidRPr="0064737E">
        <w:t>to</w:t>
      </w:r>
      <w:commentRangeEnd w:id="269"/>
      <w:r w:rsidR="00824F84">
        <w:rPr>
          <w:rStyle w:val="Marquedecommentaire"/>
          <w:lang w:val="en-US"/>
        </w:rPr>
        <w:commentReference w:id="269"/>
      </w:r>
      <w:r w:rsidRPr="0064737E">
        <w:t>:</w:t>
      </w:r>
    </w:p>
    <w:p w14:paraId="4A30995B" w14:textId="7415B53F" w:rsidR="0098383E" w:rsidRPr="0064737E" w:rsidRDefault="005943BA" w:rsidP="00753C9B">
      <w:pPr>
        <w:pStyle w:val="Bullet1"/>
        <w:numPr>
          <w:ilvl w:val="0"/>
          <w:numId w:val="77"/>
        </w:numPr>
        <w:ind w:left="426" w:hanging="426"/>
        <w:rPr>
          <w:lang w:val="en-GB"/>
        </w:rPr>
      </w:pPr>
      <w:r w:rsidRPr="0098383E">
        <w:rPr>
          <w:lang w:val="en-GB"/>
        </w:rPr>
        <w:t>use standardised terms and definitions, as defined in the IALA Dictionary a</w:t>
      </w:r>
      <w:r w:rsidR="00947862" w:rsidRPr="0098383E">
        <w:rPr>
          <w:lang w:val="en-GB"/>
        </w:rPr>
        <w:t>nd other relevant documents;</w:t>
      </w:r>
    </w:p>
    <w:p w14:paraId="4E67BE8B" w14:textId="48B187E0" w:rsidR="005943BA" w:rsidRPr="00911311" w:rsidRDefault="005943BA" w:rsidP="00753C9B">
      <w:pPr>
        <w:pStyle w:val="Bullet1"/>
        <w:numPr>
          <w:ilvl w:val="0"/>
          <w:numId w:val="77"/>
        </w:numPr>
        <w:ind w:left="426" w:hanging="426"/>
        <w:rPr>
          <w:lang w:val="en-GB"/>
        </w:rPr>
      </w:pPr>
      <w:r w:rsidRPr="0098383E">
        <w:rPr>
          <w:lang w:val="en-GB"/>
        </w:rPr>
        <w:t xml:space="preserve">refer to the concepts of risk assessment and quality management in </w:t>
      </w:r>
      <w:r w:rsidR="00E86D97">
        <w:rPr>
          <w:lang w:val="en-GB"/>
        </w:rPr>
        <w:t>M</w:t>
      </w:r>
      <w:r w:rsidR="00911242" w:rsidRPr="0098383E">
        <w:rPr>
          <w:lang w:val="en-GB"/>
        </w:rPr>
        <w:t xml:space="preserve">arine </w:t>
      </w:r>
      <w:r w:rsidR="00E86D97">
        <w:rPr>
          <w:lang w:val="en-GB"/>
        </w:rPr>
        <w:t>A</w:t>
      </w:r>
      <w:r w:rsidRPr="0098383E">
        <w:rPr>
          <w:lang w:val="en-GB"/>
        </w:rPr>
        <w:t xml:space="preserve">ids to </w:t>
      </w:r>
      <w:r w:rsidR="00E86D97">
        <w:rPr>
          <w:lang w:val="en-GB"/>
        </w:rPr>
        <w:t>N</w:t>
      </w:r>
      <w:r w:rsidRPr="0098383E">
        <w:rPr>
          <w:lang w:val="en-GB"/>
        </w:rPr>
        <w:t>avigation in all aspects of the work of IALA.</w:t>
      </w:r>
    </w:p>
    <w:p w14:paraId="7D05B5D5" w14:textId="258AC291" w:rsidR="005943BA" w:rsidRPr="0064737E" w:rsidRDefault="005943BA" w:rsidP="003A32CD">
      <w:pPr>
        <w:pStyle w:val="Titre3"/>
      </w:pPr>
      <w:r w:rsidRPr="0064737E">
        <w:t>Decisions</w:t>
      </w:r>
    </w:p>
    <w:p w14:paraId="28BEF0CF" w14:textId="11B8E321" w:rsidR="00947862" w:rsidRPr="0064737E" w:rsidRDefault="005943BA" w:rsidP="00911311">
      <w:pPr>
        <w:pStyle w:val="Corpsdetexte"/>
        <w:rPr>
          <w:rFonts w:asciiTheme="majorHAnsi" w:eastAsiaTheme="majorEastAsia" w:hAnsiTheme="majorHAnsi" w:cstheme="majorBidi"/>
          <w:b/>
          <w:bCs/>
          <w:caps/>
          <w:color w:val="407EC9"/>
          <w:sz w:val="24"/>
          <w:szCs w:val="24"/>
        </w:rPr>
      </w:pPr>
      <w:r w:rsidRPr="0064737E">
        <w:t xml:space="preserve">Where agreement by a Committee on a specific matter is needed then agreement by consensus is preferred. If a vote is required, then in all cases, a decision at a meeting will be by a simple majority of the IALA members represented at the time of the vote. </w:t>
      </w:r>
      <w:r w:rsidR="00947862" w:rsidRPr="0064737E">
        <w:t xml:space="preserve"> </w:t>
      </w:r>
      <w:r w:rsidRPr="0064737E">
        <w:t xml:space="preserve">Only one vote per member is permitted. </w:t>
      </w:r>
      <w:r w:rsidR="00947862" w:rsidRPr="0064737E">
        <w:t xml:space="preserve"> </w:t>
      </w:r>
      <w:r w:rsidRPr="0064737E">
        <w:t>The Chair has a casting vote if needed and will announce the decision.</w:t>
      </w:r>
      <w:r w:rsidR="00947862" w:rsidRPr="0064737E">
        <w:br w:type="page"/>
      </w:r>
    </w:p>
    <w:p w14:paraId="0D1CE85D" w14:textId="5662D62A" w:rsidR="005943BA" w:rsidRPr="0064737E" w:rsidRDefault="005943BA" w:rsidP="003A32CD">
      <w:pPr>
        <w:pStyle w:val="Titre2"/>
      </w:pPr>
      <w:r w:rsidRPr="0064737E">
        <w:lastRenderedPageBreak/>
        <w:t>Meeting documents</w:t>
      </w:r>
    </w:p>
    <w:p w14:paraId="4DE7F305" w14:textId="77777777" w:rsidR="00947862" w:rsidRPr="0064737E" w:rsidRDefault="00947862" w:rsidP="00947862">
      <w:pPr>
        <w:pStyle w:val="Heading2separationline"/>
      </w:pPr>
    </w:p>
    <w:p w14:paraId="290AF514" w14:textId="40291016" w:rsidR="005943BA" w:rsidRPr="0064737E" w:rsidRDefault="005943BA" w:rsidP="003A32CD">
      <w:pPr>
        <w:pStyle w:val="Titre3"/>
      </w:pPr>
      <w:r w:rsidRPr="0064737E">
        <w:t>Agenda</w:t>
      </w:r>
    </w:p>
    <w:p w14:paraId="2468CA12" w14:textId="48AD1210" w:rsidR="005943BA" w:rsidRPr="0064737E" w:rsidRDefault="005943BA" w:rsidP="005943BA">
      <w:pPr>
        <w:pStyle w:val="Corpsdetexte"/>
      </w:pPr>
      <w:r w:rsidRPr="0064737E">
        <w:t xml:space="preserve">Agenda items will depend upon the specific topics to be addressed during the </w:t>
      </w:r>
      <w:proofErr w:type="gramStart"/>
      <w:r w:rsidRPr="0064737E">
        <w:t>particular meeting</w:t>
      </w:r>
      <w:proofErr w:type="gramEnd"/>
      <w:r w:rsidRPr="0064737E">
        <w:t xml:space="preserve"> to which the Agenda refers. The topics to be addressed will be determined by the Chair, assisted by the Vice Chair and the Secretary to the Committee, </w:t>
      </w:r>
      <w:proofErr w:type="gramStart"/>
      <w:r w:rsidRPr="0064737E">
        <w:t>taking into account</w:t>
      </w:r>
      <w:proofErr w:type="gramEnd"/>
      <w:r w:rsidRPr="0064737E">
        <w:t xml:space="preserve"> the Strategic Vision, the Committee Structure, and the </w:t>
      </w:r>
      <w:r w:rsidR="00206A70">
        <w:t>w</w:t>
      </w:r>
      <w:r w:rsidRPr="0064737E">
        <w:t xml:space="preserve">ork </w:t>
      </w:r>
      <w:r w:rsidR="00206A70">
        <w:t>p</w:t>
      </w:r>
      <w:r w:rsidRPr="0064737E">
        <w:t>rogramme.</w:t>
      </w:r>
    </w:p>
    <w:p w14:paraId="631CEB28" w14:textId="3624B9A3" w:rsidR="005943BA" w:rsidRPr="0064737E" w:rsidRDefault="005943BA" w:rsidP="003A32CD">
      <w:pPr>
        <w:pStyle w:val="Titre3"/>
      </w:pPr>
      <w:r w:rsidRPr="0064737E">
        <w:t>Input documents</w:t>
      </w:r>
    </w:p>
    <w:p w14:paraId="13B81AC9" w14:textId="25DB64C9" w:rsidR="0094511F" w:rsidRDefault="005943BA" w:rsidP="005943BA">
      <w:pPr>
        <w:pStyle w:val="Corpsdetexte"/>
      </w:pPr>
      <w:r w:rsidRPr="0064737E">
        <w:t xml:space="preserve">Input documents for a Committee meeting should be sent to the Secretariat not later than one month before the meeting and will be published on the member section of the website, no later than two weeks before the meeting. </w:t>
      </w:r>
      <w:r w:rsidR="0094511F">
        <w:t>Submission of input documents received later than one month before the meeting will be subject to the approval of the Committee Chair.</w:t>
      </w:r>
    </w:p>
    <w:p w14:paraId="67763678" w14:textId="6F141370" w:rsidR="005943BA" w:rsidRPr="0064737E" w:rsidRDefault="001C39AB" w:rsidP="005943BA">
      <w:pPr>
        <w:pStyle w:val="Corpsdetexte"/>
      </w:pPr>
      <w:r>
        <w:t>Input d</w:t>
      </w:r>
      <w:r w:rsidR="005943BA" w:rsidRPr="0064737E">
        <w:t xml:space="preserve">ocuments should conform to </w:t>
      </w:r>
      <w:r>
        <w:t>a</w:t>
      </w:r>
      <w:r w:rsidRPr="0064737E">
        <w:t xml:space="preserve"> </w:t>
      </w:r>
      <w:r w:rsidR="005943BA" w:rsidRPr="0064737E">
        <w:t xml:space="preserve">standard </w:t>
      </w:r>
      <w:r>
        <w:t>t</w:t>
      </w:r>
      <w:r w:rsidR="005943BA" w:rsidRPr="0064737E">
        <w:t xml:space="preserve">emplate, </w:t>
      </w:r>
      <w:r>
        <w:t xml:space="preserve">available from the </w:t>
      </w:r>
      <w:r w:rsidR="0034320B">
        <w:t>w</w:t>
      </w:r>
      <w:r>
        <w:t>ebsite</w:t>
      </w:r>
      <w:r w:rsidR="005943BA" w:rsidRPr="0064737E">
        <w:t>.</w:t>
      </w:r>
    </w:p>
    <w:p w14:paraId="3D148ABC" w14:textId="37C67B3C" w:rsidR="005943BA" w:rsidRPr="0064737E" w:rsidRDefault="005943BA" w:rsidP="005943BA">
      <w:pPr>
        <w:pStyle w:val="Corpsdetexte"/>
      </w:pPr>
      <w:r w:rsidRPr="0064737E">
        <w:t>Documents for consideration at a meeting will be numbered by the Secretariat in a way that indicates</w:t>
      </w:r>
      <w:ins w:id="270" w:author="Schneider, Christina" w:date="2019-10-21T17:27:00Z">
        <w:r w:rsidR="009E7CF2">
          <w:t xml:space="preserve"> </w:t>
        </w:r>
      </w:ins>
      <w:del w:id="271" w:author="Schneider, Christina" w:date="2019-10-21T17:27:00Z">
        <w:r w:rsidRPr="0064737E" w:rsidDel="009E7CF2">
          <w:delText xml:space="preserve"> </w:delText>
        </w:r>
      </w:del>
      <w:r w:rsidRPr="0064737E">
        <w:t>the meeting number, the agenda item to which t</w:t>
      </w:r>
      <w:r w:rsidR="00E87863">
        <w:t>hey refer and the description.</w:t>
      </w:r>
    </w:p>
    <w:p w14:paraId="581B32C6" w14:textId="16932528" w:rsidR="005943BA" w:rsidRPr="0064737E" w:rsidRDefault="005943BA" w:rsidP="005943BA">
      <w:pPr>
        <w:pStyle w:val="Corpsdetexte"/>
      </w:pPr>
      <w:r w:rsidRPr="0064737E">
        <w:t xml:space="preserve">Any </w:t>
      </w:r>
      <w:r w:rsidR="00C953CA">
        <w:t>m</w:t>
      </w:r>
      <w:r w:rsidRPr="0064737E">
        <w:t xml:space="preserve">ember may submit a document addressing any item on the </w:t>
      </w:r>
      <w:r w:rsidR="00C953CA">
        <w:t>w</w:t>
      </w:r>
      <w:r w:rsidRPr="0064737E">
        <w:t xml:space="preserve">ork </w:t>
      </w:r>
      <w:r w:rsidR="00C953CA">
        <w:t>p</w:t>
      </w:r>
      <w:r w:rsidRPr="0064737E">
        <w:t>rogramme.</w:t>
      </w:r>
    </w:p>
    <w:p w14:paraId="2677C606" w14:textId="39F27A1B" w:rsidR="005943BA" w:rsidRPr="0064737E" w:rsidRDefault="005943BA" w:rsidP="003A32CD">
      <w:pPr>
        <w:pStyle w:val="Titre3"/>
      </w:pPr>
      <w:r w:rsidRPr="0064737E">
        <w:t>Working documents</w:t>
      </w:r>
    </w:p>
    <w:p w14:paraId="5BF4A3D4" w14:textId="77777777" w:rsidR="005943BA" w:rsidRPr="0064737E" w:rsidRDefault="005943BA" w:rsidP="005943BA">
      <w:pPr>
        <w:pStyle w:val="Corpsdetexte"/>
      </w:pPr>
      <w:r w:rsidRPr="0064737E">
        <w:t>Working documents are documents to be carried over to a subsequent meeting.</w:t>
      </w:r>
    </w:p>
    <w:p w14:paraId="533DD913" w14:textId="26433A1F" w:rsidR="005943BA" w:rsidRPr="0064737E" w:rsidRDefault="005943BA" w:rsidP="003A32CD">
      <w:pPr>
        <w:pStyle w:val="Titre3"/>
      </w:pPr>
      <w:r w:rsidRPr="0064737E">
        <w:t>Output documents</w:t>
      </w:r>
    </w:p>
    <w:p w14:paraId="06BD9EAC" w14:textId="3027FDDD" w:rsidR="005943BA" w:rsidRPr="0064737E" w:rsidRDefault="005943BA" w:rsidP="005943BA">
      <w:pPr>
        <w:pStyle w:val="Corpsdetexte"/>
      </w:pPr>
      <w:r w:rsidRPr="0064737E">
        <w:t xml:space="preserve">Output documents are documents completed by the Committee. </w:t>
      </w:r>
      <w:r w:rsidR="00E87863">
        <w:t xml:space="preserve"> </w:t>
      </w:r>
    </w:p>
    <w:p w14:paraId="337CEE1F" w14:textId="7C1988B5" w:rsidR="005943BA" w:rsidRPr="0064737E" w:rsidRDefault="005943BA" w:rsidP="003A32CD">
      <w:pPr>
        <w:pStyle w:val="Titre3"/>
      </w:pPr>
      <w:r w:rsidRPr="0064737E">
        <w:t>Report</w:t>
      </w:r>
    </w:p>
    <w:p w14:paraId="5AC7F998" w14:textId="0942CB8C" w:rsidR="005943BA" w:rsidRPr="0064737E" w:rsidRDefault="005943BA" w:rsidP="005943BA">
      <w:pPr>
        <w:pStyle w:val="Corpsdetexte"/>
      </w:pPr>
      <w:r w:rsidRPr="0064737E">
        <w:t xml:space="preserve">The </w:t>
      </w:r>
      <w:r w:rsidR="00920535">
        <w:t>r</w:t>
      </w:r>
      <w:r w:rsidRPr="0064737E">
        <w:t>eport of a Committee meeting should be agreed by the Committee, endorsed by the Committee Chair, and made available for members on the website by the Secretariat without delay.</w:t>
      </w:r>
    </w:p>
    <w:p w14:paraId="44BF305C" w14:textId="1BE266D5" w:rsidR="005943BA" w:rsidRPr="0064737E" w:rsidRDefault="005943BA" w:rsidP="005943BA">
      <w:pPr>
        <w:pStyle w:val="Corpsdetexte"/>
      </w:pPr>
      <w:r w:rsidRPr="0064737E">
        <w:t xml:space="preserve">The </w:t>
      </w:r>
      <w:r w:rsidR="00920535">
        <w:t>r</w:t>
      </w:r>
      <w:r w:rsidRPr="0064737E">
        <w:t xml:space="preserve">eport should follow </w:t>
      </w:r>
      <w:r w:rsidR="001C39AB">
        <w:t>a template approved by the Secretariat</w:t>
      </w:r>
      <w:r w:rsidRPr="0064737E">
        <w:t>.</w:t>
      </w:r>
    </w:p>
    <w:p w14:paraId="4FA6D5ED" w14:textId="3152C106" w:rsidR="005943BA" w:rsidRPr="0064737E" w:rsidRDefault="005943BA" w:rsidP="003A32CD">
      <w:pPr>
        <w:pStyle w:val="Titre3"/>
      </w:pPr>
      <w:r w:rsidRPr="0064737E">
        <w:t>Document quality assurance</w:t>
      </w:r>
    </w:p>
    <w:p w14:paraId="4E69B5A5" w14:textId="76F70711" w:rsidR="005943BA" w:rsidRPr="0064737E" w:rsidRDefault="005A787A" w:rsidP="005943BA">
      <w:pPr>
        <w:pStyle w:val="Corpsdetexte"/>
      </w:pPr>
      <w:r w:rsidRPr="0064737E">
        <w:t xml:space="preserve">Draft </w:t>
      </w:r>
      <w:r w:rsidR="00D22AC7">
        <w:t>s</w:t>
      </w:r>
      <w:r w:rsidRPr="0064737E">
        <w:t xml:space="preserve">tandards, </w:t>
      </w:r>
      <w:r w:rsidR="00D22AC7">
        <w:t>r</w:t>
      </w:r>
      <w:r w:rsidRPr="0064737E">
        <w:t xml:space="preserve">ecommendations, </w:t>
      </w:r>
      <w:r w:rsidR="00D22AC7">
        <w:t>g</w:t>
      </w:r>
      <w:r w:rsidRPr="0064737E">
        <w:t>uidelines</w:t>
      </w:r>
      <w:r w:rsidR="00E87863">
        <w:t xml:space="preserve"> </w:t>
      </w:r>
      <w:r w:rsidR="00E86D97">
        <w:t>manuals and other relevant documents</w:t>
      </w:r>
      <w:r w:rsidRPr="0064737E">
        <w:t>,</w:t>
      </w:r>
      <w:r w:rsidR="00E87863">
        <w:t xml:space="preserve"> </w:t>
      </w:r>
      <w:r w:rsidR="005943BA" w:rsidRPr="0064737E">
        <w:t>created by a Committee</w:t>
      </w:r>
      <w:r w:rsidRPr="0064737E">
        <w:t>,</w:t>
      </w:r>
      <w:r w:rsidR="005943BA" w:rsidRPr="0064737E">
        <w:t xml:space="preserve"> should follow a quality assurance process to ensure that both content and presentation reflect expected standard</w:t>
      </w:r>
      <w:r w:rsidR="00BF2B46">
        <w:t>s</w:t>
      </w:r>
      <w:r w:rsidR="005943BA" w:rsidRPr="0064737E">
        <w:t>.  This process has the following steps:</w:t>
      </w:r>
    </w:p>
    <w:p w14:paraId="486A5EE5" w14:textId="089EF4A0" w:rsidR="005943BA" w:rsidRPr="0064737E" w:rsidRDefault="005A787A" w:rsidP="00753C9B">
      <w:pPr>
        <w:pStyle w:val="Bullet1"/>
        <w:numPr>
          <w:ilvl w:val="0"/>
          <w:numId w:val="78"/>
        </w:numPr>
        <w:ind w:left="360"/>
        <w:rPr>
          <w:lang w:val="en-GB"/>
        </w:rPr>
      </w:pPr>
      <w:r w:rsidRPr="0064737E">
        <w:rPr>
          <w:lang w:val="en-GB"/>
        </w:rPr>
        <w:t>t</w:t>
      </w:r>
      <w:r w:rsidR="005943BA" w:rsidRPr="0064737E">
        <w:rPr>
          <w:lang w:val="en-GB"/>
        </w:rPr>
        <w:t>he Chair and Vice-Chair of the Committee are actively involved throughout the development process.  The Secretariat (Secretary to the Committee) is involved throughout the development process for format and editorial review</w:t>
      </w:r>
      <w:r w:rsidR="00D22AC7">
        <w:rPr>
          <w:lang w:val="en-GB"/>
        </w:rPr>
        <w:t>;</w:t>
      </w:r>
    </w:p>
    <w:p w14:paraId="33C75CDF" w14:textId="6F889637" w:rsidR="005943BA" w:rsidRPr="0064737E" w:rsidRDefault="005A787A" w:rsidP="00753C9B">
      <w:pPr>
        <w:pStyle w:val="Bullet1"/>
        <w:numPr>
          <w:ilvl w:val="0"/>
          <w:numId w:val="78"/>
        </w:numPr>
        <w:ind w:left="360"/>
        <w:rPr>
          <w:lang w:val="en-GB"/>
        </w:rPr>
      </w:pPr>
      <w:r w:rsidRPr="0064737E">
        <w:rPr>
          <w:lang w:val="en-GB"/>
        </w:rPr>
        <w:t>o</w:t>
      </w:r>
      <w:r w:rsidR="005943BA" w:rsidRPr="0064737E">
        <w:rPr>
          <w:lang w:val="en-GB"/>
        </w:rPr>
        <w:t xml:space="preserve">nce completed by a Committee, an output document proceeds through a </w:t>
      </w:r>
      <w:r w:rsidR="00D22AC7">
        <w:rPr>
          <w:lang w:val="en-GB"/>
        </w:rPr>
        <w:t>q</w:t>
      </w:r>
      <w:r w:rsidR="005943BA" w:rsidRPr="0064737E">
        <w:rPr>
          <w:lang w:val="en-GB"/>
        </w:rPr>
        <w:t xml:space="preserve">uality </w:t>
      </w:r>
      <w:r w:rsidR="00D22AC7">
        <w:rPr>
          <w:lang w:val="en-GB"/>
        </w:rPr>
        <w:t>a</w:t>
      </w:r>
      <w:r w:rsidR="005943BA" w:rsidRPr="0064737E">
        <w:rPr>
          <w:lang w:val="en-GB"/>
        </w:rPr>
        <w:t xml:space="preserve">ssurance check via the Secretariat including final formatting, and is then sent to </w:t>
      </w:r>
      <w:r w:rsidR="00D22AC7">
        <w:rPr>
          <w:lang w:val="en-GB"/>
        </w:rPr>
        <w:t xml:space="preserve">the </w:t>
      </w:r>
      <w:r w:rsidR="005943BA" w:rsidRPr="0064737E">
        <w:rPr>
          <w:lang w:val="en-GB"/>
        </w:rPr>
        <w:t>Council for review and approval</w:t>
      </w:r>
      <w:r w:rsidR="00D22AC7">
        <w:rPr>
          <w:lang w:val="en-GB"/>
        </w:rPr>
        <w:t>;</w:t>
      </w:r>
    </w:p>
    <w:p w14:paraId="02429D26" w14:textId="6C6583F5" w:rsidR="005943BA" w:rsidRPr="0064737E" w:rsidRDefault="005A787A" w:rsidP="00753C9B">
      <w:pPr>
        <w:pStyle w:val="Bullet1"/>
        <w:numPr>
          <w:ilvl w:val="0"/>
          <w:numId w:val="78"/>
        </w:numPr>
        <w:ind w:left="360"/>
        <w:rPr>
          <w:lang w:val="en-GB"/>
        </w:rPr>
      </w:pPr>
      <w:r w:rsidRPr="0064737E">
        <w:rPr>
          <w:lang w:val="en-GB"/>
        </w:rPr>
        <w:t>b</w:t>
      </w:r>
      <w:r w:rsidR="005943BA" w:rsidRPr="0064737E">
        <w:rPr>
          <w:lang w:val="en-GB"/>
        </w:rPr>
        <w:t xml:space="preserve">efore approval by </w:t>
      </w:r>
      <w:r w:rsidR="00D22AC7">
        <w:rPr>
          <w:lang w:val="en-GB"/>
        </w:rPr>
        <w:t xml:space="preserve">the </w:t>
      </w:r>
      <w:r w:rsidR="005943BA" w:rsidRPr="0064737E">
        <w:rPr>
          <w:lang w:val="en-GB"/>
        </w:rPr>
        <w:t>Council, an ou</w:t>
      </w:r>
      <w:r w:rsidRPr="0064737E">
        <w:rPr>
          <w:lang w:val="en-GB"/>
        </w:rPr>
        <w:t xml:space="preserve">tput document must </w:t>
      </w:r>
      <w:r w:rsidR="00E87863">
        <w:rPr>
          <w:lang w:val="en-GB"/>
        </w:rPr>
        <w:t xml:space="preserve">be </w:t>
      </w:r>
      <w:r w:rsidRPr="0064737E">
        <w:rPr>
          <w:lang w:val="en-GB"/>
        </w:rPr>
        <w:t>watermarked ‘Draft’</w:t>
      </w:r>
      <w:r w:rsidR="005943BA" w:rsidRPr="0064737E">
        <w:rPr>
          <w:lang w:val="en-GB"/>
        </w:rPr>
        <w:t xml:space="preserve"> on each page</w:t>
      </w:r>
      <w:r w:rsidR="00D22AC7">
        <w:rPr>
          <w:lang w:val="en-GB"/>
        </w:rPr>
        <w:t>;</w:t>
      </w:r>
    </w:p>
    <w:p w14:paraId="50936EE1" w14:textId="27CD382C" w:rsidR="005943BA" w:rsidRPr="0064737E" w:rsidRDefault="005A787A" w:rsidP="00753C9B">
      <w:pPr>
        <w:pStyle w:val="Bullet1"/>
        <w:numPr>
          <w:ilvl w:val="0"/>
          <w:numId w:val="78"/>
        </w:numPr>
        <w:ind w:left="360"/>
        <w:rPr>
          <w:lang w:val="en-GB"/>
        </w:rPr>
      </w:pPr>
      <w:r w:rsidRPr="0064737E">
        <w:rPr>
          <w:lang w:val="en-GB"/>
        </w:rPr>
        <w:t>a</w:t>
      </w:r>
      <w:r w:rsidR="005943BA" w:rsidRPr="0064737E">
        <w:rPr>
          <w:lang w:val="en-GB"/>
        </w:rPr>
        <w:t>fter approval by</w:t>
      </w:r>
      <w:r w:rsidR="00D22AC7">
        <w:rPr>
          <w:lang w:val="en-GB"/>
        </w:rPr>
        <w:t xml:space="preserve"> the</w:t>
      </w:r>
      <w:r w:rsidR="005943BA" w:rsidRPr="0064737E">
        <w:rPr>
          <w:lang w:val="en-GB"/>
        </w:rPr>
        <w:t xml:space="preserve"> Council, the document is placed on the Website with public access;</w:t>
      </w:r>
    </w:p>
    <w:p w14:paraId="431190CC" w14:textId="06F0BA78" w:rsidR="005943BA" w:rsidRPr="0064737E" w:rsidRDefault="005A787A" w:rsidP="00753C9B">
      <w:pPr>
        <w:pStyle w:val="Bullet1"/>
        <w:numPr>
          <w:ilvl w:val="0"/>
          <w:numId w:val="78"/>
        </w:numPr>
        <w:ind w:left="360"/>
        <w:rPr>
          <w:lang w:val="en-GB"/>
        </w:rPr>
      </w:pPr>
      <w:r w:rsidRPr="0064737E">
        <w:rPr>
          <w:lang w:val="en-GB"/>
        </w:rPr>
        <w:t>m</w:t>
      </w:r>
      <w:r w:rsidR="005943BA" w:rsidRPr="0064737E">
        <w:rPr>
          <w:lang w:val="en-GB"/>
        </w:rPr>
        <w:t>embers are notified of newly approved documents.</w:t>
      </w:r>
    </w:p>
    <w:p w14:paraId="6A2A14C4" w14:textId="77777777" w:rsidR="005A787A" w:rsidRPr="0064737E" w:rsidRDefault="005A787A">
      <w:pPr>
        <w:pStyle w:val="Corpsdetexte"/>
        <w:sectPr w:rsidR="005A787A" w:rsidRPr="0064737E" w:rsidSect="00012552">
          <w:pgSz w:w="11907" w:h="16840" w:code="9"/>
          <w:pgMar w:top="1134" w:right="1134" w:bottom="1134" w:left="1134" w:header="720" w:footer="720" w:gutter="0"/>
          <w:cols w:space="720"/>
          <w:docGrid w:linePitch="360"/>
        </w:sectPr>
      </w:pPr>
    </w:p>
    <w:p w14:paraId="5FFBA3E2" w14:textId="5C2E2FD6" w:rsidR="001B21A1" w:rsidRDefault="005A787A" w:rsidP="00911311">
      <w:pPr>
        <w:pStyle w:val="Corpsdetexte"/>
        <w:jc w:val="center"/>
      </w:pPr>
      <w:r w:rsidRPr="0064737E">
        <w:rPr>
          <w:rFonts w:ascii="Calibri" w:hAnsi="Calibri"/>
          <w:b/>
          <w:noProof/>
          <w:color w:val="009FE3"/>
          <w:sz w:val="24"/>
          <w:szCs w:val="24"/>
          <w:lang w:val="da-DK" w:eastAsia="da-DK"/>
        </w:rPr>
        <w:lastRenderedPageBreak/>
        <w:drawing>
          <wp:inline distT="0" distB="0" distL="0" distR="0" wp14:anchorId="2BD45283" wp14:editId="0B6E2D9B">
            <wp:extent cx="1981200" cy="1401063"/>
            <wp:effectExtent l="0" t="0" r="0" b="8890"/>
            <wp:docPr id="9" name="Picture 9" descr="Z:\Administration\IALA Logo\New IALA identity\BRANDING\LOGO\IALA logo VERTICAL\IALA_LogoVertical\IALA_LogoVerti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dministration\IALA Logo\New IALA identity\BRANDING\LOGO\IALA logo VERTICAL\IALA_LogoVertical\IALA_LogoVerti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90086" cy="1407347"/>
                    </a:xfrm>
                    <a:prstGeom prst="rect">
                      <a:avLst/>
                    </a:prstGeom>
                    <a:noFill/>
                    <a:ln>
                      <a:noFill/>
                    </a:ln>
                  </pic:spPr>
                </pic:pic>
              </a:graphicData>
            </a:graphic>
          </wp:inline>
        </w:drawing>
      </w:r>
    </w:p>
    <w:p w14:paraId="07112173" w14:textId="44FADCD5" w:rsidR="001B21A1" w:rsidRDefault="001B21A1" w:rsidP="001B21A1">
      <w:pPr>
        <w:pStyle w:val="Corpsdetexte"/>
      </w:pPr>
    </w:p>
    <w:p w14:paraId="66F6BC01" w14:textId="53EBA33E" w:rsidR="001B21A1" w:rsidRDefault="001B21A1" w:rsidP="001B21A1">
      <w:pPr>
        <w:pStyle w:val="Corpsdetexte"/>
      </w:pPr>
    </w:p>
    <w:p w14:paraId="11E259F1" w14:textId="2D35AEF7" w:rsidR="001B21A1" w:rsidRDefault="001B21A1" w:rsidP="001B21A1">
      <w:pPr>
        <w:pStyle w:val="Corpsdetexte"/>
      </w:pPr>
    </w:p>
    <w:p w14:paraId="7F85F4FF" w14:textId="173117A3" w:rsidR="001B21A1" w:rsidRDefault="001B21A1" w:rsidP="001B21A1">
      <w:pPr>
        <w:pStyle w:val="Corpsdetexte"/>
      </w:pPr>
    </w:p>
    <w:p w14:paraId="516486A1" w14:textId="0C2C55A6" w:rsidR="001B21A1" w:rsidRDefault="001B21A1" w:rsidP="001B21A1">
      <w:pPr>
        <w:pStyle w:val="Corpsdetexte"/>
      </w:pPr>
    </w:p>
    <w:p w14:paraId="1BDE892A" w14:textId="7FED1D36" w:rsidR="001B21A1" w:rsidRDefault="001B21A1" w:rsidP="001B21A1">
      <w:pPr>
        <w:pStyle w:val="Corpsdetexte"/>
      </w:pPr>
    </w:p>
    <w:p w14:paraId="46869462" w14:textId="3456C778" w:rsidR="001B21A1" w:rsidRDefault="001B21A1" w:rsidP="001B21A1">
      <w:pPr>
        <w:pStyle w:val="Corpsdetexte"/>
      </w:pPr>
    </w:p>
    <w:p w14:paraId="002F0576" w14:textId="1870B837" w:rsidR="001B21A1" w:rsidRDefault="001B21A1" w:rsidP="001B21A1">
      <w:pPr>
        <w:pStyle w:val="Corpsdetexte"/>
      </w:pPr>
    </w:p>
    <w:p w14:paraId="3757D944" w14:textId="7226BE9A" w:rsidR="001B21A1" w:rsidRDefault="001B21A1" w:rsidP="001B21A1">
      <w:pPr>
        <w:pStyle w:val="Corpsdetexte"/>
      </w:pPr>
    </w:p>
    <w:p w14:paraId="536B19D9" w14:textId="755DE2BC" w:rsidR="001B21A1" w:rsidRDefault="001B21A1" w:rsidP="001B21A1">
      <w:pPr>
        <w:pStyle w:val="Corpsdetexte"/>
      </w:pPr>
    </w:p>
    <w:p w14:paraId="2DD0356B" w14:textId="77777777" w:rsidR="001B21A1" w:rsidRPr="00911311" w:rsidRDefault="001B21A1" w:rsidP="00911311">
      <w:pPr>
        <w:pStyle w:val="Corpsdetexte"/>
      </w:pPr>
    </w:p>
    <w:p w14:paraId="462E5B1C" w14:textId="774D4F13" w:rsidR="005A787A" w:rsidRPr="0064737E" w:rsidRDefault="005A787A">
      <w:pPr>
        <w:pStyle w:val="SectionTitle"/>
        <w:rPr>
          <w:lang w:val="en-GB"/>
        </w:rPr>
      </w:pPr>
      <w:bookmarkStart w:id="272" w:name="_Toc8915505"/>
      <w:r w:rsidRPr="0064737E">
        <w:rPr>
          <w:bCs/>
          <w:lang w:val="en-GB"/>
        </w:rPr>
        <w:t>Constitution and Bye-Laws of the Industrial Members’</w:t>
      </w:r>
      <w:r w:rsidRPr="0064737E">
        <w:rPr>
          <w:lang w:val="en-GB"/>
        </w:rPr>
        <w:t xml:space="preserve"> Committee</w:t>
      </w:r>
      <w:bookmarkEnd w:id="272"/>
    </w:p>
    <w:p w14:paraId="7B6A18AD" w14:textId="35C99A8B" w:rsidR="005A787A" w:rsidRPr="0064737E" w:rsidRDefault="005A787A" w:rsidP="005A787A">
      <w:pPr>
        <w:ind w:right="521"/>
        <w:jc w:val="center"/>
        <w:rPr>
          <w:rFonts w:ascii="Calibri" w:hAnsi="Calibri"/>
          <w:b/>
          <w:sz w:val="24"/>
          <w:szCs w:val="24"/>
          <w:lang w:val="en-GB"/>
        </w:rPr>
      </w:pPr>
    </w:p>
    <w:p w14:paraId="30419BC3" w14:textId="123A8597" w:rsidR="005A787A" w:rsidRPr="0064737E" w:rsidRDefault="005A787A" w:rsidP="005A787A">
      <w:pPr>
        <w:ind w:right="521"/>
        <w:jc w:val="center"/>
        <w:rPr>
          <w:rFonts w:ascii="Calibri" w:hAnsi="Calibri"/>
          <w:b/>
          <w:sz w:val="24"/>
          <w:szCs w:val="24"/>
          <w:lang w:val="en-GB"/>
        </w:rPr>
      </w:pPr>
    </w:p>
    <w:p w14:paraId="46F83070" w14:textId="6A23A315" w:rsidR="00233819" w:rsidRPr="0064737E" w:rsidRDefault="00233819" w:rsidP="005A787A">
      <w:pPr>
        <w:ind w:right="521"/>
        <w:jc w:val="center"/>
        <w:rPr>
          <w:rFonts w:ascii="Calibri" w:hAnsi="Calibri"/>
          <w:b/>
          <w:sz w:val="24"/>
          <w:szCs w:val="24"/>
          <w:lang w:val="en-GB"/>
        </w:rPr>
      </w:pPr>
    </w:p>
    <w:p w14:paraId="3A6713CD" w14:textId="7434436D" w:rsidR="00233819" w:rsidRPr="0064737E" w:rsidRDefault="00233819" w:rsidP="005A787A">
      <w:pPr>
        <w:ind w:right="521"/>
        <w:jc w:val="center"/>
        <w:rPr>
          <w:rFonts w:ascii="Calibri" w:hAnsi="Calibri"/>
          <w:b/>
          <w:sz w:val="24"/>
          <w:szCs w:val="24"/>
          <w:lang w:val="en-GB"/>
        </w:rPr>
      </w:pPr>
    </w:p>
    <w:p w14:paraId="1F6F7485" w14:textId="140BB4E5" w:rsidR="00233819" w:rsidRPr="0064737E" w:rsidRDefault="00233819" w:rsidP="005A787A">
      <w:pPr>
        <w:ind w:right="521"/>
        <w:jc w:val="center"/>
        <w:rPr>
          <w:rFonts w:ascii="Calibri" w:hAnsi="Calibri"/>
          <w:b/>
          <w:sz w:val="24"/>
          <w:szCs w:val="24"/>
          <w:lang w:val="en-GB"/>
        </w:rPr>
      </w:pPr>
    </w:p>
    <w:p w14:paraId="11D5CC04" w14:textId="20277841" w:rsidR="00233819" w:rsidRPr="0064737E" w:rsidRDefault="00233819" w:rsidP="005A787A">
      <w:pPr>
        <w:ind w:right="521"/>
        <w:jc w:val="center"/>
        <w:rPr>
          <w:rFonts w:ascii="Calibri" w:hAnsi="Calibri"/>
          <w:b/>
          <w:sz w:val="24"/>
          <w:szCs w:val="24"/>
          <w:lang w:val="en-GB"/>
        </w:rPr>
      </w:pPr>
    </w:p>
    <w:p w14:paraId="520063AF" w14:textId="253D1EE5" w:rsidR="00233819" w:rsidRPr="0064737E" w:rsidRDefault="00233819" w:rsidP="005A787A">
      <w:pPr>
        <w:ind w:right="521"/>
        <w:jc w:val="center"/>
        <w:rPr>
          <w:rFonts w:ascii="Calibri" w:hAnsi="Calibri"/>
          <w:b/>
          <w:sz w:val="24"/>
          <w:szCs w:val="24"/>
          <w:lang w:val="en-GB"/>
        </w:rPr>
      </w:pPr>
    </w:p>
    <w:p w14:paraId="73FD0D2F" w14:textId="34D70365" w:rsidR="00233819" w:rsidRPr="0064737E" w:rsidRDefault="00233819" w:rsidP="005A787A">
      <w:pPr>
        <w:ind w:right="521"/>
        <w:jc w:val="center"/>
        <w:rPr>
          <w:rFonts w:ascii="Calibri" w:hAnsi="Calibri"/>
          <w:b/>
          <w:sz w:val="24"/>
          <w:szCs w:val="24"/>
          <w:lang w:val="en-GB"/>
        </w:rPr>
      </w:pPr>
    </w:p>
    <w:p w14:paraId="4DEFB165" w14:textId="37AA091E" w:rsidR="00233819" w:rsidRPr="0064737E" w:rsidRDefault="00233819" w:rsidP="005A787A">
      <w:pPr>
        <w:ind w:right="521"/>
        <w:jc w:val="center"/>
        <w:rPr>
          <w:rFonts w:ascii="Calibri" w:hAnsi="Calibri"/>
          <w:b/>
          <w:sz w:val="24"/>
          <w:szCs w:val="24"/>
          <w:lang w:val="en-GB"/>
        </w:rPr>
      </w:pPr>
    </w:p>
    <w:p w14:paraId="7F754A20" w14:textId="112C8C0F" w:rsidR="00233819" w:rsidRPr="0064737E" w:rsidRDefault="00233819" w:rsidP="005A787A">
      <w:pPr>
        <w:ind w:right="521"/>
        <w:jc w:val="center"/>
        <w:rPr>
          <w:rFonts w:ascii="Calibri" w:hAnsi="Calibri"/>
          <w:b/>
          <w:sz w:val="24"/>
          <w:szCs w:val="24"/>
          <w:lang w:val="en-GB"/>
        </w:rPr>
      </w:pPr>
    </w:p>
    <w:p w14:paraId="51A9B70B" w14:textId="7505CBDA" w:rsidR="00233819" w:rsidRPr="0064737E" w:rsidRDefault="00233819" w:rsidP="005A787A">
      <w:pPr>
        <w:ind w:right="521"/>
        <w:jc w:val="center"/>
        <w:rPr>
          <w:rFonts w:ascii="Calibri" w:hAnsi="Calibri"/>
          <w:b/>
          <w:sz w:val="24"/>
          <w:szCs w:val="24"/>
          <w:lang w:val="en-GB"/>
        </w:rPr>
      </w:pPr>
    </w:p>
    <w:p w14:paraId="76DFFFED" w14:textId="7A6A5112" w:rsidR="00233819" w:rsidRPr="0064737E" w:rsidRDefault="00233819" w:rsidP="005A787A">
      <w:pPr>
        <w:ind w:right="521"/>
        <w:jc w:val="center"/>
        <w:rPr>
          <w:rFonts w:ascii="Calibri" w:hAnsi="Calibri"/>
          <w:b/>
          <w:sz w:val="24"/>
          <w:szCs w:val="24"/>
          <w:lang w:val="en-GB"/>
        </w:rPr>
      </w:pPr>
    </w:p>
    <w:p w14:paraId="0A6A2CA0" w14:textId="5BB50883" w:rsidR="00233819" w:rsidRPr="0064737E" w:rsidRDefault="00233819" w:rsidP="005A787A">
      <w:pPr>
        <w:ind w:right="521"/>
        <w:jc w:val="center"/>
        <w:rPr>
          <w:rFonts w:ascii="Calibri" w:hAnsi="Calibri"/>
          <w:b/>
          <w:sz w:val="24"/>
          <w:szCs w:val="24"/>
          <w:lang w:val="en-GB"/>
        </w:rPr>
      </w:pPr>
    </w:p>
    <w:p w14:paraId="40540ED4" w14:textId="4B1475DC" w:rsidR="00233819" w:rsidRPr="0064737E" w:rsidRDefault="00233819" w:rsidP="005A787A">
      <w:pPr>
        <w:ind w:right="521"/>
        <w:jc w:val="center"/>
        <w:rPr>
          <w:rFonts w:ascii="Calibri" w:hAnsi="Calibri"/>
          <w:b/>
          <w:sz w:val="24"/>
          <w:szCs w:val="24"/>
          <w:lang w:val="en-GB"/>
        </w:rPr>
      </w:pPr>
    </w:p>
    <w:p w14:paraId="73C9A02C" w14:textId="6AFA64D1" w:rsidR="00233819" w:rsidRPr="0064737E" w:rsidRDefault="00233819" w:rsidP="005A787A">
      <w:pPr>
        <w:ind w:right="521"/>
        <w:jc w:val="center"/>
        <w:rPr>
          <w:rFonts w:ascii="Calibri" w:hAnsi="Calibri"/>
          <w:b/>
          <w:sz w:val="24"/>
          <w:szCs w:val="24"/>
          <w:lang w:val="en-GB"/>
        </w:rPr>
      </w:pPr>
    </w:p>
    <w:p w14:paraId="263E9D9D" w14:textId="22FA9559" w:rsidR="00233819" w:rsidRPr="0064737E" w:rsidRDefault="00233819" w:rsidP="005A787A">
      <w:pPr>
        <w:ind w:right="521"/>
        <w:jc w:val="center"/>
        <w:rPr>
          <w:rFonts w:ascii="Calibri" w:hAnsi="Calibri"/>
          <w:b/>
          <w:sz w:val="24"/>
          <w:szCs w:val="24"/>
          <w:lang w:val="en-GB"/>
        </w:rPr>
      </w:pPr>
    </w:p>
    <w:p w14:paraId="4B315F4F" w14:textId="5374ADE7" w:rsidR="00233819" w:rsidRPr="0064737E" w:rsidRDefault="00233819" w:rsidP="00233819">
      <w:pPr>
        <w:pStyle w:val="Corpsdetexte"/>
        <w:jc w:val="center"/>
      </w:pPr>
      <w:r w:rsidRPr="0064737E">
        <w:t>as approved by the General Assembly of all Industrial Members on 29 September 2008</w:t>
      </w:r>
    </w:p>
    <w:p w14:paraId="60014581" w14:textId="734C9225" w:rsidR="005A787A" w:rsidRPr="0064737E" w:rsidRDefault="005A787A" w:rsidP="005A787A">
      <w:pPr>
        <w:spacing w:after="200" w:line="276" w:lineRule="auto"/>
        <w:rPr>
          <w:sz w:val="22"/>
          <w:lang w:val="en-GB"/>
        </w:rPr>
      </w:pPr>
      <w:r w:rsidRPr="0064737E">
        <w:rPr>
          <w:lang w:val="en-GB"/>
        </w:rPr>
        <w:br w:type="page"/>
      </w:r>
    </w:p>
    <w:p w14:paraId="347C7783" w14:textId="50F47044" w:rsidR="00233819" w:rsidRPr="0064737E" w:rsidRDefault="00233819" w:rsidP="00753C9B">
      <w:pPr>
        <w:pStyle w:val="Article"/>
        <w:numPr>
          <w:ilvl w:val="0"/>
          <w:numId w:val="68"/>
        </w:numPr>
        <w:ind w:left="0" w:firstLine="0"/>
        <w:outlineLvl w:val="0"/>
      </w:pPr>
      <w:bookmarkStart w:id="273" w:name="_Toc8915506"/>
      <w:r w:rsidRPr="0064737E">
        <w:lastRenderedPageBreak/>
        <w:t>- IALA Industrial Membership</w:t>
      </w:r>
      <w:bookmarkEnd w:id="273"/>
    </w:p>
    <w:p w14:paraId="2601ABA4" w14:textId="247839E5" w:rsidR="00233819" w:rsidRPr="0064737E" w:rsidRDefault="00233819" w:rsidP="008A34E8">
      <w:pPr>
        <w:pStyle w:val="Corpsdetexte"/>
      </w:pPr>
      <w:r w:rsidRPr="0064737E">
        <w:t xml:space="preserve">The Industrial Members of the International Association of Marine Aids to Navigation and Lighthouse Authorities (IALA) comprise all those companies or individuals that are </w:t>
      </w:r>
      <w:r w:rsidR="00B94FCF">
        <w:t>‘</w:t>
      </w:r>
      <w:r w:rsidRPr="0064737E">
        <w:t>Industrial Members of IALA</w:t>
      </w:r>
      <w:r w:rsidR="00B94FCF">
        <w:t>’</w:t>
      </w:r>
      <w:r w:rsidR="00E87863">
        <w:t xml:space="preserve"> in accordance with </w:t>
      </w:r>
      <w:r w:rsidR="00E87863">
        <w:fldChar w:fldCharType="begin"/>
      </w:r>
      <w:r w:rsidR="00E87863">
        <w:instrText xml:space="preserve"> REF _Ref457821209 \w \h </w:instrText>
      </w:r>
      <w:r w:rsidR="00E87863">
        <w:fldChar w:fldCharType="separate"/>
      </w:r>
      <w:r w:rsidR="00FC13EC">
        <w:t>Article 5</w:t>
      </w:r>
      <w:r w:rsidR="00E87863">
        <w:fldChar w:fldCharType="end"/>
      </w:r>
      <w:r w:rsidRPr="0064737E">
        <w:t xml:space="preserve"> of the Constitution of IALA.</w:t>
      </w:r>
    </w:p>
    <w:p w14:paraId="29227E42" w14:textId="3755EAC8" w:rsidR="00233819" w:rsidRPr="0064737E" w:rsidRDefault="00233819" w:rsidP="008A34E8">
      <w:pPr>
        <w:pStyle w:val="Corpsdetexte"/>
      </w:pPr>
      <w:r w:rsidRPr="0064737E">
        <w:t>Each Industrial Member shall nominate one person (</w:t>
      </w:r>
      <w:r w:rsidR="00B94FCF">
        <w:t>‘</w:t>
      </w:r>
      <w:r w:rsidRPr="0064737E">
        <w:t>representative</w:t>
      </w:r>
      <w:r w:rsidR="00B94FCF">
        <w:t>’</w:t>
      </w:r>
      <w:r w:rsidRPr="0064737E">
        <w:t>) as its representative in all matters concerning IALA.</w:t>
      </w:r>
    </w:p>
    <w:p w14:paraId="14789E8E" w14:textId="70DE17AD" w:rsidR="00233819" w:rsidRPr="0064737E" w:rsidRDefault="00E94A71" w:rsidP="001B21A1">
      <w:pPr>
        <w:pStyle w:val="Article"/>
        <w:ind w:left="0" w:firstLine="0"/>
        <w:outlineLvl w:val="0"/>
      </w:pPr>
      <w:r w:rsidRPr="0064737E">
        <w:t xml:space="preserve"> </w:t>
      </w:r>
      <w:bookmarkStart w:id="274" w:name="_Toc8915507"/>
      <w:r w:rsidRPr="0064737E">
        <w:t xml:space="preserve">- </w:t>
      </w:r>
      <w:r w:rsidR="00233819" w:rsidRPr="0064737E">
        <w:t>I</w:t>
      </w:r>
      <w:r w:rsidRPr="0064737E">
        <w:t>ndustrial</w:t>
      </w:r>
      <w:r w:rsidR="00233819" w:rsidRPr="0064737E">
        <w:t xml:space="preserve"> M</w:t>
      </w:r>
      <w:r w:rsidRPr="0064737E">
        <w:t>embers’</w:t>
      </w:r>
      <w:r w:rsidR="00233819" w:rsidRPr="0064737E">
        <w:t xml:space="preserve"> C</w:t>
      </w:r>
      <w:r w:rsidRPr="0064737E">
        <w:t>ommittee</w:t>
      </w:r>
      <w:bookmarkEnd w:id="274"/>
    </w:p>
    <w:p w14:paraId="0228FE51" w14:textId="349DF520" w:rsidR="00233819" w:rsidRPr="0064737E" w:rsidRDefault="00233819" w:rsidP="008A34E8">
      <w:pPr>
        <w:pStyle w:val="Corpsdetexte"/>
      </w:pPr>
      <w:r w:rsidRPr="0064737E">
        <w:t xml:space="preserve">The Industrial Members are represented by the Industrial Members Committee (IMC) comprising a minimum of five members (Committee Members). </w:t>
      </w:r>
    </w:p>
    <w:p w14:paraId="79B122E5" w14:textId="2EB5537C" w:rsidR="00233819" w:rsidRPr="0064737E" w:rsidRDefault="00233819" w:rsidP="008A34E8">
      <w:pPr>
        <w:pStyle w:val="Corpsdetexte"/>
      </w:pPr>
      <w:r w:rsidRPr="0064737E">
        <w:t xml:space="preserve">The IMC is elected at the General Assembly of Industrial Members held </w:t>
      </w:r>
      <w:proofErr w:type="gramStart"/>
      <w:r w:rsidRPr="0064737E">
        <w:t>on the occasion of</w:t>
      </w:r>
      <w:proofErr w:type="gramEnd"/>
      <w:r w:rsidR="00E87863">
        <w:t xml:space="preserve"> each IALA Conference.</w:t>
      </w:r>
    </w:p>
    <w:p w14:paraId="1B949140" w14:textId="3048FF0E" w:rsidR="00233819" w:rsidRPr="0064737E" w:rsidRDefault="00233819" w:rsidP="008A34E8">
      <w:pPr>
        <w:pStyle w:val="Corpsdetexte"/>
      </w:pPr>
      <w:r w:rsidRPr="0064737E">
        <w:t>The Headquarters of the IMC are in</w:t>
      </w:r>
      <w:r w:rsidR="00E94A71" w:rsidRPr="0064737E">
        <w:t xml:space="preserve"> Saint Germain </w:t>
      </w:r>
      <w:proofErr w:type="spellStart"/>
      <w:r w:rsidR="00E94A71" w:rsidRPr="0064737E">
        <w:t>en</w:t>
      </w:r>
      <w:proofErr w:type="spellEnd"/>
      <w:r w:rsidR="00E94A71" w:rsidRPr="0064737E">
        <w:t xml:space="preserve"> </w:t>
      </w:r>
      <w:proofErr w:type="spellStart"/>
      <w:r w:rsidR="00E94A71" w:rsidRPr="0064737E">
        <w:t>Laye</w:t>
      </w:r>
      <w:proofErr w:type="spellEnd"/>
      <w:r w:rsidR="00E94A71" w:rsidRPr="0064737E">
        <w:t>, France.</w:t>
      </w:r>
    </w:p>
    <w:p w14:paraId="46EAAC80" w14:textId="51B56445" w:rsidR="00233819" w:rsidRPr="0064737E" w:rsidRDefault="00E94A71" w:rsidP="001B21A1">
      <w:pPr>
        <w:pStyle w:val="Article"/>
        <w:ind w:left="0" w:firstLine="0"/>
        <w:outlineLvl w:val="0"/>
      </w:pPr>
      <w:r w:rsidRPr="0064737E">
        <w:t xml:space="preserve"> </w:t>
      </w:r>
      <w:bookmarkStart w:id="275" w:name="_Toc8915508"/>
      <w:r w:rsidRPr="0064737E">
        <w:t xml:space="preserve">- </w:t>
      </w:r>
      <w:r w:rsidR="00233819" w:rsidRPr="0064737E">
        <w:t>IMC O</w:t>
      </w:r>
      <w:r w:rsidRPr="0064737E">
        <w:t>bjectives</w:t>
      </w:r>
      <w:bookmarkEnd w:id="275"/>
    </w:p>
    <w:p w14:paraId="7B54C1D3" w14:textId="31E4F308" w:rsidR="00233819" w:rsidRPr="0064737E" w:rsidRDefault="00233819" w:rsidP="008A34E8">
      <w:pPr>
        <w:pStyle w:val="Corpsdetexte"/>
      </w:pPr>
      <w:r w:rsidRPr="0064737E">
        <w:t>The special tasks of the IMC are as follows:</w:t>
      </w:r>
    </w:p>
    <w:p w14:paraId="7D9CB4CF" w14:textId="168EF13A" w:rsidR="00233819" w:rsidRPr="0064737E" w:rsidRDefault="00233819" w:rsidP="00753C9B">
      <w:pPr>
        <w:pStyle w:val="List1"/>
        <w:numPr>
          <w:ilvl w:val="0"/>
          <w:numId w:val="69"/>
        </w:numPr>
        <w:outlineLvl w:val="0"/>
      </w:pPr>
      <w:r w:rsidRPr="0064737E">
        <w:t>Informing Industrial Members about all important decisions and events in IALA, calling the IMC General Assembly and such other meetings as the IMC consider necessary to call from time to time.</w:t>
      </w:r>
    </w:p>
    <w:p w14:paraId="7FD15E75" w14:textId="04C8F24D" w:rsidR="00233819" w:rsidRPr="0064737E" w:rsidRDefault="00233819" w:rsidP="003A32CD">
      <w:pPr>
        <w:pStyle w:val="List1"/>
        <w:outlineLvl w:val="0"/>
      </w:pPr>
      <w:r w:rsidRPr="0064737E">
        <w:t>Maintaining liaison with the IALA Secretariat and Council.</w:t>
      </w:r>
    </w:p>
    <w:p w14:paraId="1E21B90C" w14:textId="3B593FAF" w:rsidR="00233819" w:rsidRPr="0064737E" w:rsidRDefault="00233819" w:rsidP="003A32CD">
      <w:pPr>
        <w:pStyle w:val="List1"/>
        <w:outlineLvl w:val="0"/>
      </w:pPr>
      <w:r w:rsidRPr="0064737E">
        <w:t>Discussing matters relevant to the field of activity of IALA with special consideration for the interest of Industrial Members.</w:t>
      </w:r>
    </w:p>
    <w:p w14:paraId="0EC4D5A8" w14:textId="6192F31F" w:rsidR="00233819" w:rsidRPr="0064737E" w:rsidRDefault="00233819" w:rsidP="003A32CD">
      <w:pPr>
        <w:pStyle w:val="List1"/>
        <w:outlineLvl w:val="0"/>
      </w:pPr>
      <w:r w:rsidRPr="0064737E">
        <w:t>Promoting involvement of Industrial Members in IALA committee’s work.</w:t>
      </w:r>
    </w:p>
    <w:p w14:paraId="30454EC5" w14:textId="74D29147" w:rsidR="00233819" w:rsidRPr="0064737E" w:rsidRDefault="00233819" w:rsidP="003A32CD">
      <w:pPr>
        <w:pStyle w:val="List1"/>
        <w:outlineLvl w:val="0"/>
      </w:pPr>
      <w:r w:rsidRPr="0064737E">
        <w:t>Administering the IMC funds which are received from IALA and elsewhere and used to finance all matters of common interest to Industrial Members.</w:t>
      </w:r>
    </w:p>
    <w:p w14:paraId="6DEBB301" w14:textId="224AB60C" w:rsidR="00233819" w:rsidRPr="0064737E" w:rsidRDefault="00233819" w:rsidP="003A32CD">
      <w:pPr>
        <w:pStyle w:val="List1"/>
        <w:outlineLvl w:val="0"/>
      </w:pPr>
      <w:r w:rsidRPr="0064737E">
        <w:t>Organising an industrial exhibition at IALA Conferences in collaboration with the host country.</w:t>
      </w:r>
    </w:p>
    <w:p w14:paraId="063F2C98" w14:textId="2736A016" w:rsidR="00233819" w:rsidRPr="0064737E" w:rsidRDefault="00233819" w:rsidP="003A32CD">
      <w:pPr>
        <w:pStyle w:val="List1"/>
        <w:outlineLvl w:val="0"/>
      </w:pPr>
      <w:r w:rsidRPr="0064737E">
        <w:t xml:space="preserve">Organising an Industrial Members’ evening </w:t>
      </w:r>
      <w:proofErr w:type="gramStart"/>
      <w:r w:rsidRPr="0064737E">
        <w:t>on the occasion of</w:t>
      </w:r>
      <w:proofErr w:type="gramEnd"/>
      <w:r w:rsidRPr="0064737E">
        <w:t xml:space="preserve"> each IALA Conference.</w:t>
      </w:r>
    </w:p>
    <w:p w14:paraId="1CB4BFE3" w14:textId="0C41FF75" w:rsidR="00233819" w:rsidRPr="0064737E" w:rsidRDefault="00E94A71" w:rsidP="001B21A1">
      <w:pPr>
        <w:pStyle w:val="Article"/>
        <w:ind w:left="0" w:firstLine="0"/>
        <w:outlineLvl w:val="0"/>
      </w:pPr>
      <w:r w:rsidRPr="0064737E">
        <w:t xml:space="preserve"> </w:t>
      </w:r>
      <w:bookmarkStart w:id="276" w:name="_Toc8915509"/>
      <w:r w:rsidRPr="0064737E">
        <w:t xml:space="preserve">- </w:t>
      </w:r>
      <w:r w:rsidR="00233819" w:rsidRPr="0064737E">
        <w:t>IMC M</w:t>
      </w:r>
      <w:r w:rsidRPr="0064737E">
        <w:t>embership</w:t>
      </w:r>
      <w:bookmarkEnd w:id="276"/>
    </w:p>
    <w:p w14:paraId="684B89AF" w14:textId="3F092CBC" w:rsidR="00233819" w:rsidRPr="0064737E" w:rsidRDefault="00233819" w:rsidP="008A34E8">
      <w:pPr>
        <w:pStyle w:val="Corpsdetexte"/>
      </w:pPr>
      <w:r w:rsidRPr="0064737E">
        <w:t>At least five Committee Members of the IMC shall be elected by voting with a simple majority as follows:</w:t>
      </w:r>
    </w:p>
    <w:p w14:paraId="34EDE933" w14:textId="397236B6" w:rsidR="00233819" w:rsidRPr="0064737E" w:rsidRDefault="00233819" w:rsidP="00E94A71">
      <w:pPr>
        <w:pStyle w:val="Bullet1"/>
        <w:rPr>
          <w:lang w:val="en-GB"/>
        </w:rPr>
      </w:pPr>
      <w:r w:rsidRPr="0064737E">
        <w:rPr>
          <w:lang w:val="en-GB"/>
        </w:rPr>
        <w:t>1 Committee Member elected by the Industrial Members in the Americas region. (Regional Representative)</w:t>
      </w:r>
    </w:p>
    <w:p w14:paraId="26180F36" w14:textId="7CB0EA80" w:rsidR="00233819" w:rsidRPr="0064737E" w:rsidRDefault="00233819" w:rsidP="00E94A71">
      <w:pPr>
        <w:pStyle w:val="Bullet1"/>
        <w:rPr>
          <w:lang w:val="en-GB"/>
        </w:rPr>
      </w:pPr>
      <w:r w:rsidRPr="0064737E">
        <w:rPr>
          <w:lang w:val="en-GB"/>
        </w:rPr>
        <w:t>1 Committee Member elected by the Industrial Members in the Asia and Oceania region. (Regional Representative)</w:t>
      </w:r>
    </w:p>
    <w:p w14:paraId="040C619D" w14:textId="59E9C273" w:rsidR="00233819" w:rsidRPr="0064737E" w:rsidRDefault="00233819" w:rsidP="00E94A71">
      <w:pPr>
        <w:pStyle w:val="Bullet1"/>
        <w:rPr>
          <w:lang w:val="en-GB"/>
        </w:rPr>
      </w:pPr>
      <w:r w:rsidRPr="0064737E">
        <w:rPr>
          <w:lang w:val="en-GB"/>
        </w:rPr>
        <w:t>1 Committee Member elected by the Industrial Members in the Europe and Africa region. (Regional Representative)</w:t>
      </w:r>
    </w:p>
    <w:p w14:paraId="6A097316" w14:textId="63B611A2" w:rsidR="00233819" w:rsidRPr="0064737E" w:rsidRDefault="00233819" w:rsidP="00E94A71">
      <w:pPr>
        <w:pStyle w:val="Bullet1"/>
        <w:rPr>
          <w:lang w:val="en-GB"/>
        </w:rPr>
      </w:pPr>
      <w:r w:rsidRPr="0064737E">
        <w:rPr>
          <w:lang w:val="en-GB"/>
        </w:rPr>
        <w:t>1 Committee Member elected by the Industrial Members of the country wherein the next IALA Conference will be held</w:t>
      </w:r>
    </w:p>
    <w:p w14:paraId="079115E5" w14:textId="43EB5DF8" w:rsidR="00233819" w:rsidRPr="0064737E" w:rsidRDefault="00233819" w:rsidP="00911311">
      <w:pPr>
        <w:pStyle w:val="Bullet1"/>
        <w:numPr>
          <w:ilvl w:val="0"/>
          <w:numId w:val="0"/>
        </w:numPr>
        <w:rPr>
          <w:lang w:val="en-GB"/>
        </w:rPr>
      </w:pPr>
      <w:r w:rsidRPr="0064737E">
        <w:rPr>
          <w:lang w:val="en-GB"/>
        </w:rPr>
        <w:t>1 or 2 Committee Members elected by all Industrial Members after the other four have been elected After election of the IMC Committee, a second election shall take place to provide an alternative firm to substitute for the elected firm from the Americas, Asia and Oceania or Europe and Africa should a member firm resign or not be able to continue on the Committee.</w:t>
      </w:r>
    </w:p>
    <w:p w14:paraId="301D6D32" w14:textId="11434CDC" w:rsidR="00233819" w:rsidRPr="0064737E" w:rsidRDefault="00E94A71" w:rsidP="001B21A1">
      <w:pPr>
        <w:pStyle w:val="Article"/>
        <w:ind w:left="0" w:firstLine="0"/>
        <w:outlineLvl w:val="0"/>
      </w:pPr>
      <w:r w:rsidRPr="0064737E">
        <w:lastRenderedPageBreak/>
        <w:t xml:space="preserve"> </w:t>
      </w:r>
      <w:bookmarkStart w:id="277" w:name="_Toc8915510"/>
      <w:r w:rsidRPr="0064737E">
        <w:t xml:space="preserve">- </w:t>
      </w:r>
      <w:r w:rsidR="00233819" w:rsidRPr="0064737E">
        <w:t>IMC O</w:t>
      </w:r>
      <w:r w:rsidRPr="0064737E">
        <w:t>fficers</w:t>
      </w:r>
      <w:bookmarkEnd w:id="277"/>
    </w:p>
    <w:p w14:paraId="4A5C61CD" w14:textId="793C48BE" w:rsidR="00233819" w:rsidRPr="0064737E" w:rsidRDefault="00233819" w:rsidP="008A34E8">
      <w:pPr>
        <w:pStyle w:val="Corpsdetexte"/>
      </w:pPr>
      <w:r w:rsidRPr="0064737E">
        <w:t xml:space="preserve">Immediately after their election at the General Assembly held </w:t>
      </w:r>
      <w:proofErr w:type="gramStart"/>
      <w:r w:rsidRPr="0064737E">
        <w:t>on the occasion of</w:t>
      </w:r>
      <w:proofErr w:type="gramEnd"/>
      <w:r w:rsidRPr="0064737E">
        <w:t xml:space="preserve"> an IALA Conference, the newly elected Committee Members shall meet and vote for their officers: President; Vice President; and, Secretary-Treasurer.</w:t>
      </w:r>
    </w:p>
    <w:p w14:paraId="5520DB00" w14:textId="18F96483" w:rsidR="00233819" w:rsidRPr="0064737E" w:rsidRDefault="00233819" w:rsidP="008A34E8">
      <w:pPr>
        <w:pStyle w:val="Corpsdetexte"/>
      </w:pPr>
      <w:r w:rsidRPr="0064737E">
        <w:t>The President should normally be from the country that will host the next IALA Conference. In the event of a representative leaving his company, the Industrial Member concerned may nominate an alternate to take place of the resigning representative.</w:t>
      </w:r>
    </w:p>
    <w:p w14:paraId="553DE9A1" w14:textId="1ED79170" w:rsidR="00233819" w:rsidRPr="0064737E" w:rsidRDefault="00E94A71" w:rsidP="001B21A1">
      <w:pPr>
        <w:pStyle w:val="Article"/>
        <w:ind w:left="0" w:firstLine="0"/>
        <w:outlineLvl w:val="0"/>
      </w:pPr>
      <w:r w:rsidRPr="0064737E">
        <w:t xml:space="preserve"> </w:t>
      </w:r>
      <w:bookmarkStart w:id="278" w:name="_Toc8915511"/>
      <w:r w:rsidRPr="0064737E">
        <w:t xml:space="preserve">- </w:t>
      </w:r>
      <w:r w:rsidR="00233819" w:rsidRPr="0064737E">
        <w:t>D</w:t>
      </w:r>
      <w:r w:rsidRPr="0064737E">
        <w:t>uties of</w:t>
      </w:r>
      <w:r w:rsidR="00233819" w:rsidRPr="0064737E">
        <w:t xml:space="preserve"> IMC O</w:t>
      </w:r>
      <w:r w:rsidRPr="0064737E">
        <w:t xml:space="preserve">fficers and </w:t>
      </w:r>
      <w:r w:rsidR="00233819" w:rsidRPr="0064737E">
        <w:t>R</w:t>
      </w:r>
      <w:r w:rsidRPr="0064737E">
        <w:t xml:space="preserve">egional </w:t>
      </w:r>
      <w:r w:rsidR="00233819" w:rsidRPr="0064737E">
        <w:t>R</w:t>
      </w:r>
      <w:r w:rsidRPr="0064737E">
        <w:t>epresentatives</w:t>
      </w:r>
      <w:bookmarkEnd w:id="278"/>
    </w:p>
    <w:p w14:paraId="6F89FC92" w14:textId="14845C53" w:rsidR="00233819" w:rsidRPr="0064737E" w:rsidRDefault="00233819" w:rsidP="008A34E8">
      <w:pPr>
        <w:pStyle w:val="Corpsdetexte"/>
      </w:pPr>
      <w:r w:rsidRPr="0064737E">
        <w:t>The collective duty of IMC Officers is to represent the interest of all Industrial Members.</w:t>
      </w:r>
    </w:p>
    <w:p w14:paraId="1BAB6779" w14:textId="34D69EB1" w:rsidR="00233819" w:rsidRPr="0064737E" w:rsidRDefault="00233819" w:rsidP="008A34E8">
      <w:pPr>
        <w:pStyle w:val="Corpsdetexte"/>
      </w:pPr>
      <w:r w:rsidRPr="0064737E">
        <w:t>The individual duties of IMC Officers are:</w:t>
      </w:r>
    </w:p>
    <w:p w14:paraId="19AD5F4E" w14:textId="1DBD534F" w:rsidR="00233819" w:rsidRPr="0064737E" w:rsidRDefault="00233819" w:rsidP="00E94A71">
      <w:pPr>
        <w:pStyle w:val="Corpsdetexte"/>
      </w:pPr>
      <w:r w:rsidRPr="0064737E">
        <w:rPr>
          <w:b/>
        </w:rPr>
        <w:t>President</w:t>
      </w:r>
      <w:r w:rsidRPr="0064737E">
        <w:t>:</w:t>
      </w:r>
      <w:r w:rsidRPr="0064737E">
        <w:tab/>
        <w:t>The Head of the IMC, responsible for:</w:t>
      </w:r>
    </w:p>
    <w:p w14:paraId="2B2DFEB7" w14:textId="3769D505" w:rsidR="00233819" w:rsidRPr="0064737E" w:rsidRDefault="00E94A71" w:rsidP="00E94A71">
      <w:pPr>
        <w:pStyle w:val="Bullet1"/>
        <w:rPr>
          <w:lang w:val="en-GB"/>
        </w:rPr>
      </w:pPr>
      <w:r w:rsidRPr="0064737E">
        <w:rPr>
          <w:lang w:val="en-GB"/>
        </w:rPr>
        <w:t>c</w:t>
      </w:r>
      <w:r w:rsidR="00233819" w:rsidRPr="0064737E">
        <w:rPr>
          <w:lang w:val="en-GB"/>
        </w:rPr>
        <w:t>hairing IMC meetings and General Assemblies of Industrial Members;</w:t>
      </w:r>
    </w:p>
    <w:p w14:paraId="1E9181FB" w14:textId="5501176E" w:rsidR="00233819" w:rsidRPr="0064737E" w:rsidRDefault="00E94A71" w:rsidP="00E94A71">
      <w:pPr>
        <w:pStyle w:val="Bullet1"/>
        <w:rPr>
          <w:lang w:val="en-GB"/>
        </w:rPr>
      </w:pPr>
      <w:r w:rsidRPr="0064737E">
        <w:rPr>
          <w:lang w:val="en-GB"/>
        </w:rPr>
        <w:t>e</w:t>
      </w:r>
      <w:r w:rsidR="00233819" w:rsidRPr="0064737E">
        <w:rPr>
          <w:lang w:val="en-GB"/>
        </w:rPr>
        <w:t xml:space="preserve">nsuring that the interests of the Industrial Members </w:t>
      </w:r>
      <w:proofErr w:type="gramStart"/>
      <w:r w:rsidR="00233819" w:rsidRPr="0064737E">
        <w:rPr>
          <w:lang w:val="en-GB"/>
        </w:rPr>
        <w:t>are taken into consideration by IALA at all times</w:t>
      </w:r>
      <w:proofErr w:type="gramEnd"/>
      <w:r w:rsidR="00233819" w:rsidRPr="0064737E">
        <w:rPr>
          <w:lang w:val="en-GB"/>
        </w:rPr>
        <w:t>;</w:t>
      </w:r>
    </w:p>
    <w:p w14:paraId="4F34494F" w14:textId="046FB857" w:rsidR="00233819" w:rsidRPr="0064737E" w:rsidRDefault="00E94A71" w:rsidP="00E94A71">
      <w:pPr>
        <w:pStyle w:val="Bullet1"/>
        <w:rPr>
          <w:lang w:val="en-GB"/>
        </w:rPr>
      </w:pPr>
      <w:r w:rsidRPr="0064737E">
        <w:rPr>
          <w:lang w:val="en-GB"/>
        </w:rPr>
        <w:t>e</w:t>
      </w:r>
      <w:r w:rsidR="00233819" w:rsidRPr="0064737E">
        <w:rPr>
          <w:lang w:val="en-GB"/>
        </w:rPr>
        <w:t>nsuring the objectives of the IMC are met;</w:t>
      </w:r>
    </w:p>
    <w:p w14:paraId="23ED2E59" w14:textId="213A69E5" w:rsidR="00233819" w:rsidRPr="0064737E" w:rsidRDefault="00E94A71" w:rsidP="00E94A71">
      <w:pPr>
        <w:pStyle w:val="Bullet1"/>
        <w:rPr>
          <w:lang w:val="en-GB"/>
        </w:rPr>
      </w:pPr>
      <w:r w:rsidRPr="0064737E">
        <w:rPr>
          <w:lang w:val="en-GB"/>
        </w:rPr>
        <w:t>e</w:t>
      </w:r>
      <w:r w:rsidR="00233819" w:rsidRPr="0064737E">
        <w:rPr>
          <w:lang w:val="en-GB"/>
        </w:rPr>
        <w:t>nsuring that two signatories are required to authorise expenditure from the Industrial Members revenue.</w:t>
      </w:r>
    </w:p>
    <w:p w14:paraId="5D17CD38" w14:textId="0481C7CC" w:rsidR="00233819" w:rsidRPr="0064737E" w:rsidRDefault="00233819" w:rsidP="008A34E8">
      <w:pPr>
        <w:pStyle w:val="Corpsdetexte"/>
      </w:pPr>
      <w:r w:rsidRPr="0064737E">
        <w:rPr>
          <w:b/>
        </w:rPr>
        <w:t>Vice President</w:t>
      </w:r>
      <w:r w:rsidRPr="0064737E">
        <w:t>:</w:t>
      </w:r>
      <w:r w:rsidRPr="0064737E">
        <w:tab/>
        <w:t>Deputy Head of the IMC, responsible for:</w:t>
      </w:r>
    </w:p>
    <w:p w14:paraId="7528C2B8" w14:textId="3688B71C" w:rsidR="00233819" w:rsidRPr="0064737E" w:rsidRDefault="00E94A71" w:rsidP="00E94A71">
      <w:pPr>
        <w:pStyle w:val="Bullet1"/>
        <w:rPr>
          <w:lang w:val="en-GB"/>
        </w:rPr>
      </w:pPr>
      <w:r w:rsidRPr="0064737E">
        <w:rPr>
          <w:lang w:val="en-GB"/>
        </w:rPr>
        <w:t>p</w:t>
      </w:r>
      <w:r w:rsidR="00233819" w:rsidRPr="0064737E">
        <w:rPr>
          <w:lang w:val="en-GB"/>
        </w:rPr>
        <w:t>roviding such assistance to the President as is necessary to ensure the smooth running of the IMC;</w:t>
      </w:r>
    </w:p>
    <w:p w14:paraId="37C303D5" w14:textId="41179429" w:rsidR="00233819" w:rsidRPr="0064737E" w:rsidRDefault="00E94A71" w:rsidP="00E94A71">
      <w:pPr>
        <w:pStyle w:val="Bullet1"/>
        <w:rPr>
          <w:lang w:val="en-GB"/>
        </w:rPr>
      </w:pPr>
      <w:r w:rsidRPr="0064737E">
        <w:rPr>
          <w:lang w:val="en-GB"/>
        </w:rPr>
        <w:t>d</w:t>
      </w:r>
      <w:r w:rsidR="00233819" w:rsidRPr="0064737E">
        <w:rPr>
          <w:lang w:val="en-GB"/>
        </w:rPr>
        <w:t>eputising for the President as and when necessary.</w:t>
      </w:r>
    </w:p>
    <w:p w14:paraId="4F76C6F0" w14:textId="409BB4F2" w:rsidR="00233819" w:rsidRPr="0064737E" w:rsidRDefault="00233819" w:rsidP="003A32CD">
      <w:pPr>
        <w:pStyle w:val="Corpsdetexte"/>
        <w:outlineLvl w:val="0"/>
        <w:rPr>
          <w:b/>
        </w:rPr>
      </w:pPr>
      <w:r w:rsidRPr="0064737E">
        <w:rPr>
          <w:b/>
        </w:rPr>
        <w:t>Secretary-Treasurer</w:t>
      </w:r>
    </w:p>
    <w:p w14:paraId="1ABAC6BF" w14:textId="30798FC4" w:rsidR="00233819" w:rsidRPr="0064737E" w:rsidRDefault="00233819" w:rsidP="008A34E8">
      <w:pPr>
        <w:pStyle w:val="Corpsdetexte"/>
      </w:pPr>
      <w:r w:rsidRPr="0064737E">
        <w:t>Responsible as Secretary for:</w:t>
      </w:r>
    </w:p>
    <w:p w14:paraId="0A6753E6" w14:textId="0E03B030" w:rsidR="00233819" w:rsidRPr="0064737E" w:rsidRDefault="00E94A71" w:rsidP="00E94A71">
      <w:pPr>
        <w:pStyle w:val="Bullet1"/>
        <w:rPr>
          <w:lang w:val="en-GB"/>
        </w:rPr>
      </w:pPr>
      <w:r w:rsidRPr="0064737E">
        <w:rPr>
          <w:lang w:val="en-GB"/>
        </w:rPr>
        <w:t>i</w:t>
      </w:r>
      <w:r w:rsidR="00233819" w:rsidRPr="0064737E">
        <w:rPr>
          <w:lang w:val="en-GB"/>
        </w:rPr>
        <w:t>n consultation with the President, preparing draft agendas for meetings of the IMC and General Assemblies of Industrial Members;</w:t>
      </w:r>
    </w:p>
    <w:p w14:paraId="390A4F1C" w14:textId="0D16A4F8" w:rsidR="00233819" w:rsidRPr="0064737E" w:rsidRDefault="00E94A71" w:rsidP="00E94A71">
      <w:pPr>
        <w:pStyle w:val="Bullet1"/>
        <w:rPr>
          <w:lang w:val="en-GB"/>
        </w:rPr>
      </w:pPr>
      <w:r w:rsidRPr="0064737E">
        <w:rPr>
          <w:lang w:val="en-GB"/>
        </w:rPr>
        <w:t>p</w:t>
      </w:r>
      <w:r w:rsidR="00233819" w:rsidRPr="0064737E">
        <w:rPr>
          <w:lang w:val="en-GB"/>
        </w:rPr>
        <w:t>reparing and distributing reports of IMC meetings and General Assemblies of Industrial Members;</w:t>
      </w:r>
    </w:p>
    <w:p w14:paraId="5B89B39F" w14:textId="259326DB" w:rsidR="00233819" w:rsidRPr="0064737E" w:rsidRDefault="00E94A71" w:rsidP="00E94A71">
      <w:pPr>
        <w:pStyle w:val="Bullet1"/>
        <w:rPr>
          <w:lang w:val="en-GB"/>
        </w:rPr>
      </w:pPr>
      <w:r w:rsidRPr="0064737E">
        <w:rPr>
          <w:lang w:val="en-GB"/>
        </w:rPr>
        <w:t>c</w:t>
      </w:r>
      <w:r w:rsidR="00233819" w:rsidRPr="0064737E">
        <w:rPr>
          <w:lang w:val="en-GB"/>
        </w:rPr>
        <w:t>orrespondence, literary work and obtaining information on matters relating to the IMC and the interests of the Industrial Members;</w:t>
      </w:r>
    </w:p>
    <w:p w14:paraId="4CBCBB6B" w14:textId="42D204CE" w:rsidR="00233819" w:rsidRPr="0064737E" w:rsidRDefault="00E94A71" w:rsidP="00E94A71">
      <w:pPr>
        <w:pStyle w:val="Bullet1"/>
        <w:rPr>
          <w:lang w:val="en-GB"/>
        </w:rPr>
      </w:pPr>
      <w:r w:rsidRPr="0064737E">
        <w:rPr>
          <w:lang w:val="en-GB"/>
        </w:rPr>
        <w:t>l</w:t>
      </w:r>
      <w:r w:rsidR="00233819" w:rsidRPr="0064737E">
        <w:rPr>
          <w:lang w:val="en-GB"/>
        </w:rPr>
        <w:t>iaison with the IALA Secretariat and requesting the dissemination of information for Industrial Members through the web site or other media;</w:t>
      </w:r>
    </w:p>
    <w:p w14:paraId="7F6EDDD8" w14:textId="42F2AECB" w:rsidR="00233819" w:rsidRPr="0064737E" w:rsidRDefault="00E94A71" w:rsidP="00E94A71">
      <w:pPr>
        <w:pStyle w:val="Bullet1"/>
        <w:rPr>
          <w:lang w:val="en-GB"/>
        </w:rPr>
      </w:pPr>
      <w:r w:rsidRPr="0064737E">
        <w:rPr>
          <w:lang w:val="en-GB"/>
        </w:rPr>
        <w:t>c</w:t>
      </w:r>
      <w:r w:rsidR="00233819" w:rsidRPr="0064737E">
        <w:rPr>
          <w:lang w:val="en-GB"/>
        </w:rPr>
        <w:t>ommunications between the IALA Secretariat and Industrial Members on matters of policy and principle that impinge upon the interests of any Industrial Member(s);</w:t>
      </w:r>
    </w:p>
    <w:p w14:paraId="5B41AFD6" w14:textId="12AE4BA6" w:rsidR="00233819" w:rsidRPr="0064737E" w:rsidRDefault="00E94A71" w:rsidP="00E94A71">
      <w:pPr>
        <w:pStyle w:val="Bullet1"/>
        <w:rPr>
          <w:lang w:val="en-GB"/>
        </w:rPr>
      </w:pPr>
      <w:r w:rsidRPr="0064737E">
        <w:rPr>
          <w:lang w:val="en-GB"/>
        </w:rPr>
        <w:t>b</w:t>
      </w:r>
      <w:r w:rsidR="00233819" w:rsidRPr="0064737E">
        <w:rPr>
          <w:lang w:val="en-GB"/>
        </w:rPr>
        <w:t>ringing to the attention of the Secretary General concerns of a general nature to Industrial Members on matters under discussion in IALA Committees.</w:t>
      </w:r>
    </w:p>
    <w:p w14:paraId="02039510" w14:textId="5BF75081" w:rsidR="00233819" w:rsidRPr="0064737E" w:rsidRDefault="00233819" w:rsidP="008A34E8">
      <w:pPr>
        <w:pStyle w:val="Corpsdetexte"/>
      </w:pPr>
      <w:r w:rsidRPr="0064737E">
        <w:t>Responsible as Treasurer for:</w:t>
      </w:r>
    </w:p>
    <w:p w14:paraId="5E7A4500" w14:textId="699C9E9C" w:rsidR="00233819" w:rsidRPr="0064737E" w:rsidRDefault="00E94A71" w:rsidP="00E94A71">
      <w:pPr>
        <w:pStyle w:val="Bullet1"/>
        <w:rPr>
          <w:lang w:val="en-GB"/>
        </w:rPr>
      </w:pPr>
      <w:r w:rsidRPr="0064737E">
        <w:rPr>
          <w:lang w:val="en-GB"/>
        </w:rPr>
        <w:t>t</w:t>
      </w:r>
      <w:r w:rsidR="00233819" w:rsidRPr="0064737E">
        <w:rPr>
          <w:lang w:val="en-GB"/>
        </w:rPr>
        <w:t>he safe keeping and control of the Industrial Members</w:t>
      </w:r>
      <w:r w:rsidRPr="0064737E">
        <w:rPr>
          <w:lang w:val="en-GB"/>
        </w:rPr>
        <w:t>’</w:t>
      </w:r>
      <w:r w:rsidR="00233819" w:rsidRPr="0064737E">
        <w:rPr>
          <w:lang w:val="en-GB"/>
        </w:rPr>
        <w:t xml:space="preserve"> funds, including receiving and disbursing revenue as directed by the IMC.</w:t>
      </w:r>
    </w:p>
    <w:p w14:paraId="13B60811" w14:textId="6DE9257B" w:rsidR="00233819" w:rsidRPr="0064737E" w:rsidRDefault="00233819" w:rsidP="008A34E8">
      <w:pPr>
        <w:pStyle w:val="Corpsdetexte"/>
      </w:pPr>
      <w:r w:rsidRPr="0064737E">
        <w:rPr>
          <w:b/>
        </w:rPr>
        <w:t>Regional representatives</w:t>
      </w:r>
      <w:r w:rsidRPr="0064737E">
        <w:t>: responsible for:</w:t>
      </w:r>
    </w:p>
    <w:p w14:paraId="49603058" w14:textId="1E752C74" w:rsidR="00233819" w:rsidRPr="0064737E" w:rsidRDefault="00E94A71" w:rsidP="00E94A71">
      <w:pPr>
        <w:pStyle w:val="Bullet1"/>
        <w:rPr>
          <w:lang w:val="en-GB"/>
        </w:rPr>
      </w:pPr>
      <w:r w:rsidRPr="0064737E">
        <w:rPr>
          <w:lang w:val="en-GB"/>
        </w:rPr>
        <w:t>k</w:t>
      </w:r>
      <w:r w:rsidR="00233819" w:rsidRPr="0064737E">
        <w:rPr>
          <w:lang w:val="en-GB"/>
        </w:rPr>
        <w:t>eeping Industrial Members in their region informed of the activities of the IMC;</w:t>
      </w:r>
    </w:p>
    <w:p w14:paraId="0A2B7457" w14:textId="13EF29DD" w:rsidR="00233819" w:rsidRPr="0064737E" w:rsidRDefault="00E94A71" w:rsidP="00E94A71">
      <w:pPr>
        <w:pStyle w:val="Bullet1"/>
        <w:rPr>
          <w:lang w:val="en-GB"/>
        </w:rPr>
      </w:pPr>
      <w:r w:rsidRPr="0064737E">
        <w:rPr>
          <w:lang w:val="en-GB"/>
        </w:rPr>
        <w:lastRenderedPageBreak/>
        <w:t>b</w:t>
      </w:r>
      <w:r w:rsidR="00233819" w:rsidRPr="0064737E">
        <w:rPr>
          <w:lang w:val="en-GB"/>
        </w:rPr>
        <w:t>ringing to the attention of the IMC concerns of Industrial Members in their region.</w:t>
      </w:r>
    </w:p>
    <w:p w14:paraId="6541D161" w14:textId="7A2B3DF3" w:rsidR="00233819" w:rsidRPr="0064737E" w:rsidRDefault="002D0D4D" w:rsidP="001B21A1">
      <w:pPr>
        <w:pStyle w:val="Article"/>
        <w:ind w:left="0" w:firstLine="0"/>
        <w:outlineLvl w:val="0"/>
      </w:pPr>
      <w:r w:rsidRPr="0064737E">
        <w:t xml:space="preserve"> </w:t>
      </w:r>
      <w:bookmarkStart w:id="279" w:name="_Toc8915512"/>
      <w:r w:rsidRPr="0064737E">
        <w:t xml:space="preserve">- </w:t>
      </w:r>
      <w:r w:rsidR="00233819" w:rsidRPr="0064737E">
        <w:t>O</w:t>
      </w:r>
      <w:r w:rsidRPr="0064737E">
        <w:t>bservers</w:t>
      </w:r>
      <w:bookmarkEnd w:id="279"/>
    </w:p>
    <w:p w14:paraId="11579FC3" w14:textId="4BB1A8DE" w:rsidR="00233819" w:rsidRPr="0064737E" w:rsidRDefault="00233819" w:rsidP="003A32CD">
      <w:pPr>
        <w:pStyle w:val="Corpsdetexte"/>
        <w:outlineLvl w:val="0"/>
        <w:rPr>
          <w:b/>
        </w:rPr>
      </w:pPr>
      <w:r w:rsidRPr="0064737E">
        <w:rPr>
          <w:b/>
        </w:rPr>
        <w:t>IMC Observers to the Council</w:t>
      </w:r>
    </w:p>
    <w:p w14:paraId="6998A978" w14:textId="488A984A" w:rsidR="00233819" w:rsidRPr="0064737E" w:rsidRDefault="00233819" w:rsidP="008A34E8">
      <w:pPr>
        <w:pStyle w:val="Corpsdetexte"/>
      </w:pPr>
      <w:r w:rsidRPr="0064737E">
        <w:t xml:space="preserve">The Council may appoint one to two of </w:t>
      </w:r>
      <w:ins w:id="280" w:author="Schneider, Christina" w:date="2019-10-28T16:04:00Z">
        <w:r w:rsidR="00430AEB">
          <w:t>IMC</w:t>
        </w:r>
      </w:ins>
      <w:del w:id="281" w:author="Schneider, Christina" w:date="2019-10-28T16:04:00Z">
        <w:r w:rsidRPr="0064737E" w:rsidDel="00430AEB">
          <w:delText xml:space="preserve">its </w:delText>
        </w:r>
      </w:del>
      <w:r w:rsidRPr="0064737E">
        <w:t>members to attend meetings of the IALA Council as Observers.</w:t>
      </w:r>
    </w:p>
    <w:p w14:paraId="20AA5230" w14:textId="338C312C" w:rsidR="00233819" w:rsidRPr="0064737E" w:rsidRDefault="00233819" w:rsidP="008A34E8">
      <w:pPr>
        <w:pStyle w:val="Corpsdetexte"/>
      </w:pPr>
      <w:r w:rsidRPr="0064737E">
        <w:t xml:space="preserve">IMC Observers to the Council are responsible for: </w:t>
      </w:r>
    </w:p>
    <w:p w14:paraId="411FBD00" w14:textId="412B0CD6" w:rsidR="00233819" w:rsidRPr="0064737E" w:rsidRDefault="002D0D4D" w:rsidP="002D0D4D">
      <w:pPr>
        <w:pStyle w:val="Bullet1"/>
        <w:rPr>
          <w:lang w:val="en-GB"/>
        </w:rPr>
      </w:pPr>
      <w:r w:rsidRPr="0064737E">
        <w:rPr>
          <w:lang w:val="en-GB"/>
        </w:rPr>
        <w:t>b</w:t>
      </w:r>
      <w:r w:rsidR="00233819" w:rsidRPr="0064737E">
        <w:rPr>
          <w:lang w:val="en-GB"/>
        </w:rPr>
        <w:t>ringing the views of the IMC to the attention of the Council on matters di</w:t>
      </w:r>
      <w:r w:rsidR="00E87863">
        <w:rPr>
          <w:lang w:val="en-GB"/>
        </w:rPr>
        <w:t>scussed during Council meetings;</w:t>
      </w:r>
    </w:p>
    <w:p w14:paraId="79A2805D" w14:textId="0782696E" w:rsidR="00233819" w:rsidRPr="0064737E" w:rsidRDefault="002D0D4D" w:rsidP="002D0D4D">
      <w:pPr>
        <w:pStyle w:val="Bullet1"/>
        <w:rPr>
          <w:lang w:val="en-GB"/>
        </w:rPr>
      </w:pPr>
      <w:r w:rsidRPr="0064737E">
        <w:rPr>
          <w:lang w:val="en-GB"/>
        </w:rPr>
        <w:t>r</w:t>
      </w:r>
      <w:r w:rsidR="00233819" w:rsidRPr="0064737E">
        <w:rPr>
          <w:lang w:val="en-GB"/>
        </w:rPr>
        <w:t>eporting the outcome of Council meetings to the IMC.</w:t>
      </w:r>
    </w:p>
    <w:p w14:paraId="6A23680B" w14:textId="31134A53" w:rsidR="00233819" w:rsidRPr="0064737E" w:rsidRDefault="00233819" w:rsidP="003A32CD">
      <w:pPr>
        <w:pStyle w:val="Corpsdetexte"/>
        <w:outlineLvl w:val="0"/>
        <w:rPr>
          <w:b/>
        </w:rPr>
      </w:pPr>
      <w:r w:rsidRPr="0064737E">
        <w:rPr>
          <w:b/>
        </w:rPr>
        <w:t>Observers to meetings of the IMC</w:t>
      </w:r>
    </w:p>
    <w:p w14:paraId="6B5B5C5D" w14:textId="508AA4A4" w:rsidR="00233819" w:rsidRPr="0064737E" w:rsidRDefault="002D0D4D" w:rsidP="008A34E8">
      <w:pPr>
        <w:pStyle w:val="Corpsdetexte"/>
      </w:pPr>
      <w:r w:rsidRPr="0064737E">
        <w:t>The IALA Secretary-</w:t>
      </w:r>
      <w:r w:rsidR="00233819" w:rsidRPr="0064737E">
        <w:t xml:space="preserve">General is a permanent Observer at meetings of the IMC. </w:t>
      </w:r>
      <w:r w:rsidRPr="0064737E">
        <w:t xml:space="preserve"> </w:t>
      </w:r>
      <w:r w:rsidR="00233819" w:rsidRPr="0064737E">
        <w:t xml:space="preserve">The Secretary General may be accompanied by </w:t>
      </w:r>
      <w:proofErr w:type="spellStart"/>
      <w:ins w:id="282" w:author="Schneider, Christina" w:date="2019-10-21T17:50:00Z">
        <w:r w:rsidR="00E4190D">
          <w:t>other</w:t>
        </w:r>
      </w:ins>
      <w:del w:id="283" w:author="Schneider, Christina" w:date="2019-10-21T17:50:00Z">
        <w:r w:rsidR="00233819" w:rsidRPr="0064737E" w:rsidDel="00E4190D">
          <w:delText xml:space="preserve">another </w:delText>
        </w:r>
      </w:del>
      <w:r w:rsidR="00233819" w:rsidRPr="0064737E">
        <w:t>member</w:t>
      </w:r>
      <w:ins w:id="284" w:author="Schneider, Christina" w:date="2019-10-21T17:50:00Z">
        <w:r w:rsidR="00E4190D">
          <w:t>s</w:t>
        </w:r>
      </w:ins>
      <w:proofErr w:type="spellEnd"/>
      <w:r w:rsidR="00233819" w:rsidRPr="0064737E">
        <w:t xml:space="preserve"> of the Secretariat</w:t>
      </w:r>
      <w:ins w:id="285" w:author="Schneider, Christina" w:date="2019-10-21T17:50:00Z">
        <w:r w:rsidR="00E4190D">
          <w:t>, Committee chairs or Council members</w:t>
        </w:r>
      </w:ins>
      <w:r w:rsidR="00233819" w:rsidRPr="0064737E">
        <w:t>.</w:t>
      </w:r>
    </w:p>
    <w:p w14:paraId="2AF34AFB" w14:textId="0097166B" w:rsidR="00233819" w:rsidRPr="0064737E" w:rsidRDefault="00233819" w:rsidP="008A34E8">
      <w:pPr>
        <w:pStyle w:val="Corpsdetexte"/>
      </w:pPr>
      <w:r w:rsidRPr="0064737E">
        <w:t>The IMC may invite other Observers to its meetings when their attendance would be of benefit to the Council.</w:t>
      </w:r>
    </w:p>
    <w:p w14:paraId="0424AA58" w14:textId="6844F3BC" w:rsidR="00233819" w:rsidRPr="0064737E" w:rsidRDefault="002D0D4D" w:rsidP="001B21A1">
      <w:pPr>
        <w:pStyle w:val="Article"/>
        <w:ind w:left="0" w:firstLine="0"/>
        <w:outlineLvl w:val="0"/>
      </w:pPr>
      <w:r w:rsidRPr="0064737E">
        <w:t xml:space="preserve"> </w:t>
      </w:r>
      <w:bookmarkStart w:id="286" w:name="_Toc8915513"/>
      <w:r w:rsidRPr="0064737E">
        <w:t xml:space="preserve">- </w:t>
      </w:r>
      <w:r w:rsidR="00233819" w:rsidRPr="0064737E">
        <w:t>D</w:t>
      </w:r>
      <w:r w:rsidRPr="0064737E">
        <w:t>ues and</w:t>
      </w:r>
      <w:r w:rsidR="00233819" w:rsidRPr="0064737E">
        <w:t xml:space="preserve"> A</w:t>
      </w:r>
      <w:r w:rsidRPr="0064737E">
        <w:t>ssessments</w:t>
      </w:r>
      <w:bookmarkEnd w:id="286"/>
    </w:p>
    <w:p w14:paraId="70863A7C" w14:textId="1821AEEA" w:rsidR="00233819" w:rsidRPr="0064737E" w:rsidRDefault="00233819" w:rsidP="00753C9B">
      <w:pPr>
        <w:pStyle w:val="List1"/>
        <w:numPr>
          <w:ilvl w:val="0"/>
          <w:numId w:val="70"/>
        </w:numPr>
        <w:outlineLvl w:val="0"/>
      </w:pPr>
      <w:r w:rsidRPr="0064737E">
        <w:t>Industrial Members</w:t>
      </w:r>
      <w:r w:rsidR="002D0D4D" w:rsidRPr="0064737E">
        <w:t>’</w:t>
      </w:r>
      <w:r w:rsidRPr="0064737E">
        <w:t xml:space="preserve"> dues must be pa</w:t>
      </w:r>
      <w:r w:rsidR="002D0D4D" w:rsidRPr="0064737E">
        <w:t>id by no later than March 31</w:t>
      </w:r>
      <w:r w:rsidR="002D0D4D" w:rsidRPr="0064737E">
        <w:rPr>
          <w:vertAlign w:val="superscript"/>
        </w:rPr>
        <w:t>st</w:t>
      </w:r>
      <w:r w:rsidR="002D0D4D" w:rsidRPr="0064737E">
        <w:t xml:space="preserve"> i</w:t>
      </w:r>
      <w:r w:rsidRPr="0064737E">
        <w:t>n the year they are due.</w:t>
      </w:r>
    </w:p>
    <w:p w14:paraId="687E9677" w14:textId="73B2428C" w:rsidR="00233819" w:rsidRPr="0064737E" w:rsidRDefault="002D0D4D" w:rsidP="00753C9B">
      <w:pPr>
        <w:pStyle w:val="List1"/>
        <w:numPr>
          <w:ilvl w:val="0"/>
          <w:numId w:val="70"/>
        </w:numPr>
        <w:outlineLvl w:val="0"/>
      </w:pPr>
      <w:r w:rsidRPr="0064737E">
        <w:t>T</w:t>
      </w:r>
      <w:r w:rsidR="00233819" w:rsidRPr="0064737E">
        <w:t>he portion of the Industrial Members</w:t>
      </w:r>
      <w:r w:rsidRPr="0064737E">
        <w:t>’</w:t>
      </w:r>
      <w:r w:rsidR="00233819" w:rsidRPr="0064737E">
        <w:t xml:space="preserve"> dues that is to be paid into the Industrial Members funds shall be transferred to the Treasurer not later than:</w:t>
      </w:r>
    </w:p>
    <w:p w14:paraId="5B5F30F7" w14:textId="01BD99C5" w:rsidR="00233819" w:rsidRPr="0064737E" w:rsidRDefault="002D0D4D" w:rsidP="002D0D4D">
      <w:pPr>
        <w:pStyle w:val="Lista"/>
      </w:pPr>
      <w:r w:rsidRPr="0064737E">
        <w:t>June 31</w:t>
      </w:r>
      <w:r w:rsidRPr="0064737E">
        <w:rPr>
          <w:vertAlign w:val="superscript"/>
        </w:rPr>
        <w:t>st</w:t>
      </w:r>
      <w:r w:rsidRPr="0064737E">
        <w:t xml:space="preserve"> </w:t>
      </w:r>
      <w:r w:rsidR="00233819" w:rsidRPr="0064737E">
        <w:t>of the year they are paid</w:t>
      </w:r>
      <w:r w:rsidRPr="0064737E">
        <w:t>, if received by March 31</w:t>
      </w:r>
      <w:r w:rsidRPr="0064737E">
        <w:rPr>
          <w:vertAlign w:val="superscript"/>
        </w:rPr>
        <w:t>st</w:t>
      </w:r>
      <w:r w:rsidRPr="0064737E">
        <w:t>; or</w:t>
      </w:r>
    </w:p>
    <w:p w14:paraId="6DE6567C" w14:textId="6C73EE61" w:rsidR="00233819" w:rsidRPr="0064737E" w:rsidRDefault="002D0D4D" w:rsidP="002D0D4D">
      <w:pPr>
        <w:pStyle w:val="Lista"/>
      </w:pPr>
      <w:r w:rsidRPr="0064737E">
        <w:t>December 31</w:t>
      </w:r>
      <w:r w:rsidRPr="0064737E">
        <w:rPr>
          <w:vertAlign w:val="superscript"/>
        </w:rPr>
        <w:t>st</w:t>
      </w:r>
      <w:r w:rsidRPr="0064737E">
        <w:t xml:space="preserve"> </w:t>
      </w:r>
      <w:r w:rsidR="00233819" w:rsidRPr="0064737E">
        <w:t>of the year they are pa</w:t>
      </w:r>
      <w:r w:rsidRPr="0064737E">
        <w:t>id if received after March 31</w:t>
      </w:r>
      <w:r w:rsidRPr="0064737E">
        <w:rPr>
          <w:vertAlign w:val="superscript"/>
        </w:rPr>
        <w:t>st</w:t>
      </w:r>
      <w:r w:rsidRPr="0064737E">
        <w:t>.</w:t>
      </w:r>
    </w:p>
    <w:p w14:paraId="3890BC52" w14:textId="08150E57" w:rsidR="00233819" w:rsidRPr="0064737E" w:rsidRDefault="002D0D4D" w:rsidP="003A32CD">
      <w:pPr>
        <w:pStyle w:val="List1"/>
        <w:outlineLvl w:val="0"/>
      </w:pPr>
      <w:r w:rsidRPr="0064737E">
        <w:t>I</w:t>
      </w:r>
      <w:r w:rsidR="00233819" w:rsidRPr="0064737E">
        <w:t xml:space="preserve">f dues are not paid, all privileges of Industrial Membership will be discontinued </w:t>
      </w:r>
      <w:ins w:id="287" w:author="Schneider, Christina" w:date="2019-10-21T17:53:00Z">
        <w:r w:rsidR="00E4190D">
          <w:t>in accordance with Art. 10 of the Financial Regulations</w:t>
        </w:r>
      </w:ins>
      <w:del w:id="288" w:author="Schneider, Christina" w:date="2019-10-21T17:53:00Z">
        <w:r w:rsidR="00233819" w:rsidRPr="0064737E" w:rsidDel="00E4190D">
          <w:delText>until such is paid and the firm will not be allowed to advertise in the IALA Bulletin</w:delText>
        </w:r>
      </w:del>
      <w:r w:rsidR="00233819" w:rsidRPr="0064737E">
        <w:t>.</w:t>
      </w:r>
    </w:p>
    <w:p w14:paraId="3818F774" w14:textId="07DA455B" w:rsidR="00233819" w:rsidRPr="0064737E" w:rsidRDefault="002D0D4D" w:rsidP="001B21A1">
      <w:pPr>
        <w:pStyle w:val="Article"/>
        <w:ind w:left="0" w:firstLine="0"/>
        <w:outlineLvl w:val="0"/>
      </w:pPr>
      <w:r w:rsidRPr="0064737E">
        <w:t xml:space="preserve"> </w:t>
      </w:r>
      <w:bookmarkStart w:id="289" w:name="_Toc8915514"/>
      <w:r w:rsidRPr="0064737E">
        <w:t xml:space="preserve">- </w:t>
      </w:r>
      <w:r w:rsidR="00233819" w:rsidRPr="0064737E">
        <w:t>IMC M</w:t>
      </w:r>
      <w:r w:rsidRPr="0064737E">
        <w:t>eetings</w:t>
      </w:r>
      <w:bookmarkEnd w:id="289"/>
    </w:p>
    <w:p w14:paraId="329A673D" w14:textId="66BD6176" w:rsidR="00233819" w:rsidRPr="0064737E" w:rsidRDefault="00233819" w:rsidP="008A34E8">
      <w:pPr>
        <w:pStyle w:val="Corpsdetexte"/>
      </w:pPr>
      <w:r w:rsidRPr="0064737E">
        <w:t xml:space="preserve">Meetings will normally be held at the Headquarters of the IMC. </w:t>
      </w:r>
      <w:r w:rsidR="00E87863">
        <w:t xml:space="preserve"> </w:t>
      </w:r>
      <w:r w:rsidRPr="0064737E">
        <w:t>However, during the preparation for an industrial exhibition in conjunction with an IALA Conference, one meeting should be held in the host city.</w:t>
      </w:r>
    </w:p>
    <w:p w14:paraId="2F531515" w14:textId="6B8E8A3D" w:rsidR="00B70304" w:rsidRPr="0064737E" w:rsidRDefault="00233819" w:rsidP="008A34E8">
      <w:pPr>
        <w:pStyle w:val="Corpsdetexte"/>
      </w:pPr>
      <w:r w:rsidRPr="0064737E">
        <w:t xml:space="preserve">All members of the IMC will be reimbursed for economy full fare air travel to IMC meetings outside of their region for a maximum of four (4) meetings between IALA </w:t>
      </w:r>
      <w:commentRangeStart w:id="290"/>
      <w:r w:rsidRPr="0064737E">
        <w:t>Conferences</w:t>
      </w:r>
      <w:commentRangeEnd w:id="290"/>
      <w:r w:rsidR="00E869B8">
        <w:rPr>
          <w:rStyle w:val="Marquedecommentaire"/>
          <w:lang w:val="en-US"/>
        </w:rPr>
        <w:commentReference w:id="290"/>
      </w:r>
      <w:r w:rsidRPr="0064737E">
        <w:t>.</w:t>
      </w:r>
    </w:p>
    <w:p w14:paraId="515A4F57" w14:textId="089A09A4" w:rsidR="00233819" w:rsidRPr="0064737E" w:rsidRDefault="002D0D4D" w:rsidP="001B21A1">
      <w:pPr>
        <w:pStyle w:val="Article"/>
        <w:ind w:left="0" w:firstLine="0"/>
        <w:outlineLvl w:val="0"/>
      </w:pPr>
      <w:r w:rsidRPr="0064737E">
        <w:t xml:space="preserve"> </w:t>
      </w:r>
      <w:bookmarkStart w:id="291" w:name="_Ref457811505"/>
      <w:bookmarkStart w:id="292" w:name="_Toc8915515"/>
      <w:r w:rsidRPr="0064737E">
        <w:t xml:space="preserve">- </w:t>
      </w:r>
      <w:r w:rsidR="00233819" w:rsidRPr="0064737E">
        <w:t>A</w:t>
      </w:r>
      <w:r w:rsidRPr="0064737E">
        <w:t xml:space="preserve">mendments to the </w:t>
      </w:r>
      <w:r w:rsidR="00233819" w:rsidRPr="0064737E">
        <w:t>IMC C</w:t>
      </w:r>
      <w:r w:rsidRPr="0064737E">
        <w:t>onstitution and</w:t>
      </w:r>
      <w:r w:rsidR="00233819" w:rsidRPr="0064737E">
        <w:t xml:space="preserve"> </w:t>
      </w:r>
      <w:proofErr w:type="gramStart"/>
      <w:r w:rsidR="00233819" w:rsidRPr="0064737E">
        <w:t>B</w:t>
      </w:r>
      <w:r w:rsidRPr="0064737E">
        <w:t>ye-</w:t>
      </w:r>
      <w:r w:rsidR="00233819" w:rsidRPr="0064737E">
        <w:t>L</w:t>
      </w:r>
      <w:r w:rsidRPr="0064737E">
        <w:t>aws</w:t>
      </w:r>
      <w:bookmarkEnd w:id="291"/>
      <w:bookmarkEnd w:id="292"/>
      <w:proofErr w:type="gramEnd"/>
    </w:p>
    <w:p w14:paraId="49A5F73F" w14:textId="27E6466B" w:rsidR="00233819" w:rsidRPr="0064737E" w:rsidRDefault="00233819" w:rsidP="008A34E8">
      <w:pPr>
        <w:pStyle w:val="Corpsdetexte"/>
      </w:pPr>
      <w:r w:rsidRPr="0064737E">
        <w:t xml:space="preserve">Amendments to the Constitution and </w:t>
      </w:r>
      <w:proofErr w:type="gramStart"/>
      <w:r w:rsidRPr="0064737E">
        <w:t>Bye-Laws</w:t>
      </w:r>
      <w:proofErr w:type="gramEnd"/>
      <w:r w:rsidRPr="0064737E">
        <w:t xml:space="preserve"> can only be made by a two-thirds majority of members represented at a General Assembly to which all Industrial Members have been invited.</w:t>
      </w:r>
    </w:p>
    <w:p w14:paraId="67BEC185" w14:textId="5F4ACBE8" w:rsidR="00233819" w:rsidRPr="0064737E" w:rsidRDefault="002D0D4D" w:rsidP="001B21A1">
      <w:pPr>
        <w:pStyle w:val="Article"/>
        <w:ind w:left="0" w:firstLine="0"/>
        <w:outlineLvl w:val="0"/>
      </w:pPr>
      <w:r w:rsidRPr="0064737E">
        <w:t xml:space="preserve"> </w:t>
      </w:r>
      <w:bookmarkStart w:id="293" w:name="_Toc8915516"/>
      <w:r w:rsidRPr="0064737E">
        <w:t xml:space="preserve">- </w:t>
      </w:r>
      <w:r w:rsidR="00233819" w:rsidRPr="0064737E">
        <w:t>A</w:t>
      </w:r>
      <w:r w:rsidRPr="0064737E">
        <w:t>pproval</w:t>
      </w:r>
      <w:bookmarkEnd w:id="293"/>
    </w:p>
    <w:p w14:paraId="17F48929" w14:textId="7BE9E76B" w:rsidR="003425E3" w:rsidRPr="0064737E" w:rsidRDefault="00233819" w:rsidP="00C425F1">
      <w:pPr>
        <w:pStyle w:val="Corpsdetexte"/>
      </w:pPr>
      <w:r w:rsidRPr="0064737E">
        <w:t xml:space="preserve">Amendments to the Constitution and Byelaws approved by a General Assembly in accordance with </w:t>
      </w:r>
      <w:commentRangeStart w:id="294"/>
      <w:r w:rsidR="002D0D4D" w:rsidRPr="0064737E">
        <w:fldChar w:fldCharType="begin"/>
      </w:r>
      <w:r w:rsidR="002D0D4D" w:rsidRPr="0064737E">
        <w:instrText xml:space="preserve"> REF _Ref457811505 \w \h </w:instrText>
      </w:r>
      <w:r w:rsidR="002D0D4D" w:rsidRPr="0064737E">
        <w:fldChar w:fldCharType="separate"/>
      </w:r>
      <w:r w:rsidR="00FC13EC">
        <w:t>Article 11</w:t>
      </w:r>
      <w:r w:rsidR="00FF5D3A">
        <w:t>Article 10</w:t>
      </w:r>
      <w:r w:rsidR="002D0D4D" w:rsidRPr="0064737E">
        <w:fldChar w:fldCharType="end"/>
      </w:r>
      <w:commentRangeEnd w:id="294"/>
      <w:r w:rsidR="00E869B8">
        <w:rPr>
          <w:rStyle w:val="Marquedecommentaire"/>
          <w:lang w:val="en-US"/>
        </w:rPr>
        <w:commentReference w:id="294"/>
      </w:r>
      <w:r w:rsidR="002D0D4D" w:rsidRPr="0064737E">
        <w:t xml:space="preserve"> </w:t>
      </w:r>
      <w:r w:rsidRPr="0064737E">
        <w:t xml:space="preserve">shall become effective six months after the date of the closure of the General Assembly unless a minimum of twenty (20) Industrial Members have indicated in writing </w:t>
      </w:r>
      <w:r w:rsidR="002D0D4D" w:rsidRPr="0064737E">
        <w:t>to the Secretary during the six-</w:t>
      </w:r>
      <w:r w:rsidRPr="0064737E">
        <w:t>month period that they object to the amendments.</w:t>
      </w:r>
    </w:p>
    <w:p w14:paraId="091EAED0" w14:textId="4C8D10A4" w:rsidR="00F96C81" w:rsidRDefault="00F96C81">
      <w:pPr>
        <w:spacing w:after="200" w:line="276" w:lineRule="auto"/>
        <w:rPr>
          <w:lang w:val="en-GB"/>
        </w:rPr>
      </w:pPr>
      <w:r>
        <w:rPr>
          <w:lang w:val="en-GB"/>
        </w:rPr>
        <w:lastRenderedPageBreak/>
        <w:br w:type="page"/>
      </w:r>
    </w:p>
    <w:p w14:paraId="5AC43938" w14:textId="77777777" w:rsidR="009362AF" w:rsidRPr="0064737E" w:rsidRDefault="009362AF" w:rsidP="009362AF">
      <w:pPr>
        <w:rPr>
          <w:lang w:val="en-GB"/>
        </w:rPr>
      </w:pPr>
    </w:p>
    <w:bookmarkEnd w:id="0"/>
    <w:p w14:paraId="7C09E1A8" w14:textId="77777777" w:rsidR="00424647" w:rsidRPr="0064737E" w:rsidRDefault="00424647" w:rsidP="00665164">
      <w:pPr>
        <w:pStyle w:val="Corpsdetexte"/>
        <w:sectPr w:rsidR="00424647" w:rsidRPr="0064737E" w:rsidSect="00012552">
          <w:pgSz w:w="11907" w:h="16840" w:code="9"/>
          <w:pgMar w:top="1134" w:right="1134" w:bottom="1134" w:left="1134" w:header="720" w:footer="720" w:gutter="0"/>
          <w:cols w:space="720"/>
          <w:docGrid w:linePitch="360"/>
        </w:sectPr>
      </w:pPr>
    </w:p>
    <w:p w14:paraId="2222E909" w14:textId="77777777" w:rsidR="00424647" w:rsidRPr="0064737E" w:rsidRDefault="00424647">
      <w:pPr>
        <w:spacing w:after="200" w:line="276" w:lineRule="auto"/>
        <w:rPr>
          <w:rFonts w:eastAsia="Times New Roman" w:cs="Times New Roman"/>
          <w:sz w:val="22"/>
          <w:szCs w:val="24"/>
          <w:lang w:val="en-GB"/>
        </w:rPr>
      </w:pPr>
    </w:p>
    <w:p w14:paraId="3052D39D" w14:textId="77777777" w:rsidR="00493584" w:rsidRPr="0064737E" w:rsidRDefault="00493584" w:rsidP="00493584">
      <w:pPr>
        <w:pStyle w:val="Corpsdetexte"/>
      </w:pPr>
    </w:p>
    <w:p w14:paraId="23562723" w14:textId="77777777" w:rsidR="00B5315B" w:rsidRPr="0064737E" w:rsidRDefault="00B5315B">
      <w:pPr>
        <w:rPr>
          <w:sz w:val="22"/>
          <w:lang w:val="en-GB"/>
        </w:rPr>
      </w:pPr>
    </w:p>
    <w:sectPr w:rsidR="00B5315B" w:rsidRPr="0064737E" w:rsidSect="00C34A05">
      <w:headerReference w:type="even" r:id="rId22"/>
      <w:headerReference w:type="default" r:id="rId23"/>
      <w:footerReference w:type="default" r:id="rId24"/>
      <w:headerReference w:type="first" r:id="rId25"/>
      <w:pgSz w:w="11907" w:h="16840"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Schneider, Christina" w:date="2019-10-28T15:32:00Z" w:initials="SC">
    <w:p w14:paraId="00FC3B9B" w14:textId="47989E44" w:rsidR="00267384" w:rsidRDefault="00267384" w:rsidP="000232B2">
      <w:pPr>
        <w:pStyle w:val="Commentaire"/>
      </w:pPr>
      <w:r>
        <w:rPr>
          <w:rStyle w:val="Marquedecommentaire"/>
        </w:rPr>
        <w:annotationRef/>
      </w:r>
      <w:r>
        <w:t xml:space="preserve">The document </w:t>
      </w:r>
      <w:proofErr w:type="spellStart"/>
      <w:r>
        <w:t>gies</w:t>
      </w:r>
      <w:proofErr w:type="spellEnd"/>
      <w:r>
        <w:t xml:space="preserve"> to Council for approval every 2 years, but standard item on the LAP agenda… so LAP comments are collected and submitted to Council every 2 years</w:t>
      </w:r>
    </w:p>
  </w:comment>
  <w:comment w:id="56" w:author="Schneider, Christina" w:date="2019-10-21T16:25:00Z" w:initials="SC">
    <w:p w14:paraId="716D5F04" w14:textId="27391E52" w:rsidR="00267384" w:rsidRDefault="00267384">
      <w:pPr>
        <w:pStyle w:val="Commentaire"/>
      </w:pPr>
      <w:r>
        <w:rPr>
          <w:rStyle w:val="Marquedecommentaire"/>
        </w:rPr>
        <w:annotationRef/>
      </w:r>
      <w:r>
        <w:t>This should be included here and not in the Financial Regulations as it is an important principle of IALA. Otherwise 2.4 could be completely removed to Financial Regulations</w:t>
      </w:r>
    </w:p>
  </w:comment>
  <w:comment w:id="79" w:author="Schneider, Christina" w:date="2019-10-21T16:25:00Z" w:initials="SC">
    <w:p w14:paraId="353FB172" w14:textId="77777777" w:rsidR="00267384" w:rsidRDefault="00267384">
      <w:pPr>
        <w:pStyle w:val="Commentaire"/>
      </w:pPr>
      <w:r>
        <w:rPr>
          <w:rStyle w:val="Marquedecommentaire"/>
        </w:rPr>
        <w:annotationRef/>
      </w:r>
      <w:r>
        <w:t>Art. 4.4 is named Rules of Procedure under Art. 4 which deals with the Council meetings only;</w:t>
      </w:r>
    </w:p>
    <w:p w14:paraId="16F2F1DF" w14:textId="381B4F21" w:rsidR="00267384" w:rsidRDefault="00267384">
      <w:pPr>
        <w:pStyle w:val="Commentaire"/>
      </w:pPr>
      <w:r>
        <w:t>4.2. deals with the convening of the GA; beyond that there are no written Council’s Rules of Procedures or deleted everything after “Council”</w:t>
      </w:r>
    </w:p>
  </w:comment>
  <w:comment w:id="83" w:author="Schneider, Christina" w:date="2019-10-21T16:25:00Z" w:initials="SC">
    <w:p w14:paraId="66F1ADCF" w14:textId="00FFE1E3" w:rsidR="00267384" w:rsidRDefault="00267384">
      <w:pPr>
        <w:pStyle w:val="Commentaire"/>
      </w:pPr>
      <w:r>
        <w:rPr>
          <w:rStyle w:val="Marquedecommentaire"/>
        </w:rPr>
        <w:annotationRef/>
      </w:r>
      <w:r>
        <w:t>Assurances need to last from the offer until the end of the GA/Conference, so clarification is needed</w:t>
      </w:r>
    </w:p>
  </w:comment>
  <w:comment w:id="104" w:author="Schneider, Christina" w:date="2019-10-21T16:25:00Z" w:initials="SC">
    <w:p w14:paraId="068FEF47" w14:textId="77777777" w:rsidR="00267384" w:rsidRDefault="00267384">
      <w:pPr>
        <w:pStyle w:val="Commentaire"/>
      </w:pPr>
      <w:r>
        <w:rPr>
          <w:rStyle w:val="Marquedecommentaire"/>
        </w:rPr>
        <w:annotationRef/>
      </w:r>
      <w:r>
        <w:t>The provisional agenda should be more representative of the main functions of the Council. This includes specifically the approval of recommendations, guidelines manuals or other appropriate papers, the annual budget and accounts and the rate of contributions</w:t>
      </w:r>
    </w:p>
    <w:p w14:paraId="27C2EA47" w14:textId="77777777" w:rsidR="00267384" w:rsidRDefault="00267384">
      <w:pPr>
        <w:pStyle w:val="Commentaire"/>
      </w:pPr>
      <w:r>
        <w:t>In comparison to the provisional agenda for the GA the major task according to the Constitution should be included here.</w:t>
      </w:r>
    </w:p>
    <w:p w14:paraId="5B524D59" w14:textId="7BA2809A" w:rsidR="00267384" w:rsidRDefault="00267384">
      <w:pPr>
        <w:pStyle w:val="Commentaire"/>
      </w:pPr>
    </w:p>
  </w:comment>
  <w:comment w:id="121" w:author="Schneider, Christina" w:date="2019-10-21T16:25:00Z" w:initials="SC">
    <w:p w14:paraId="5DB58AD4" w14:textId="5CA4FF7D" w:rsidR="00267384" w:rsidRDefault="00267384">
      <w:pPr>
        <w:pStyle w:val="Commentaire"/>
      </w:pPr>
      <w:r>
        <w:rPr>
          <w:rStyle w:val="Marquedecommentaire"/>
        </w:rPr>
        <w:annotationRef/>
      </w:r>
      <w:r>
        <w:t>To avoid repetition of wording one being elected for one term revised No 8 in combination with No 1</w:t>
      </w:r>
    </w:p>
  </w:comment>
  <w:comment w:id="131" w:author="Schneider, Christina" w:date="2019-10-21T16:25:00Z" w:initials="SC">
    <w:p w14:paraId="038F19CC" w14:textId="04036F11" w:rsidR="00267384" w:rsidRDefault="00267384">
      <w:pPr>
        <w:pStyle w:val="Commentaire"/>
      </w:pPr>
      <w:r>
        <w:rPr>
          <w:rStyle w:val="Marquedecommentaire"/>
        </w:rPr>
        <w:annotationRef/>
      </w:r>
      <w:r>
        <w:t>FAC has defined tasks according to the Financial Regulations and in 5.2. the Members of the FAC are elected</w:t>
      </w:r>
    </w:p>
  </w:comment>
  <w:comment w:id="133" w:author="Schneider, Christina" w:date="2019-10-21T16:25:00Z" w:initials="SC">
    <w:p w14:paraId="634734D1" w14:textId="765EDB36" w:rsidR="00267384" w:rsidRDefault="00267384">
      <w:pPr>
        <w:pStyle w:val="Commentaire"/>
      </w:pPr>
      <w:r>
        <w:rPr>
          <w:rStyle w:val="Marquedecommentaire"/>
        </w:rPr>
        <w:annotationRef/>
      </w:r>
      <w:r>
        <w:t xml:space="preserve">What kind of decision will that </w:t>
      </w:r>
      <w:proofErr w:type="gramStart"/>
      <w:r>
        <w:t>be.</w:t>
      </w:r>
      <w:proofErr w:type="gramEnd"/>
      <w:r>
        <w:t xml:space="preserve"> It is not mentioned everywhere. Resignation of a Member is included in 5.2.10</w:t>
      </w:r>
    </w:p>
  </w:comment>
  <w:comment w:id="138" w:author="Schneider, Christina" w:date="2019-10-21T16:25:00Z" w:initials="SC">
    <w:p w14:paraId="7E5B3A02" w14:textId="22C3BC26" w:rsidR="00267384" w:rsidRDefault="00267384">
      <w:pPr>
        <w:pStyle w:val="Commentaire"/>
      </w:pPr>
      <w:r>
        <w:rPr>
          <w:rStyle w:val="Marquedecommentaire"/>
        </w:rPr>
        <w:annotationRef/>
      </w:r>
      <w:r>
        <w:t>How by voting? This needs to be clarified</w:t>
      </w:r>
    </w:p>
  </w:comment>
  <w:comment w:id="141" w:author="Schneider, Christina" w:date="2019-10-21T16:25:00Z" w:initials="SC">
    <w:p w14:paraId="71EA85F1" w14:textId="39D1E8D2" w:rsidR="00267384" w:rsidRDefault="00267384">
      <w:pPr>
        <w:pStyle w:val="Commentaire"/>
      </w:pPr>
      <w:r>
        <w:rPr>
          <w:rStyle w:val="Marquedecommentaire"/>
        </w:rPr>
        <w:annotationRef/>
      </w:r>
      <w:r>
        <w:t>Clarification that this is still the decision of the Committee Chair</w:t>
      </w:r>
    </w:p>
  </w:comment>
  <w:comment w:id="144" w:author="Schneider, Christina" w:date="2019-10-21T16:25:00Z" w:initials="SC">
    <w:p w14:paraId="04F8AF75" w14:textId="5BEFCBF2" w:rsidR="00267384" w:rsidRDefault="00267384">
      <w:pPr>
        <w:pStyle w:val="Commentaire"/>
      </w:pPr>
      <w:r>
        <w:rPr>
          <w:rStyle w:val="Marquedecommentaire"/>
        </w:rPr>
        <w:annotationRef/>
      </w:r>
      <w:r>
        <w:t xml:space="preserve">Is that still a good </w:t>
      </w:r>
      <w:proofErr w:type="gramStart"/>
      <w:r>
        <w:t>idea.</w:t>
      </w:r>
      <w:proofErr w:type="gramEnd"/>
      <w:r>
        <w:t xml:space="preserve"> Should they not all be the same for all Committees? Delete?</w:t>
      </w:r>
    </w:p>
  </w:comment>
  <w:comment w:id="158" w:author="Schneider, Christina" w:date="2019-10-21T16:25:00Z" w:initials="SC">
    <w:p w14:paraId="1D93226C" w14:textId="59A75718" w:rsidR="00267384" w:rsidRDefault="00267384">
      <w:pPr>
        <w:pStyle w:val="Commentaire"/>
      </w:pPr>
      <w:r>
        <w:rPr>
          <w:rStyle w:val="Marquedecommentaire"/>
        </w:rPr>
        <w:annotationRef/>
      </w:r>
      <w:r>
        <w:t>Considered necessary to emphasize that all Conferences and Symposia are organized according to the same guidelines</w:t>
      </w:r>
    </w:p>
  </w:comment>
  <w:comment w:id="163" w:author="Schneider, Christina" w:date="2019-10-21T16:25:00Z" w:initials="SC">
    <w:p w14:paraId="49DAF4E6" w14:textId="304BD645" w:rsidR="00267384" w:rsidRDefault="00267384">
      <w:pPr>
        <w:pStyle w:val="Commentaire"/>
      </w:pPr>
      <w:r>
        <w:rPr>
          <w:rStyle w:val="Marquedecommentaire"/>
        </w:rPr>
        <w:annotationRef/>
      </w:r>
      <w:r>
        <w:t>LAP should have the possibility to comment on any proposed change to these General Regulations</w:t>
      </w:r>
    </w:p>
  </w:comment>
  <w:comment w:id="205" w:author="Schneider, Christina" w:date="2019-10-21T16:25:00Z" w:initials="SC">
    <w:p w14:paraId="5C1E7147" w14:textId="2A36BC65" w:rsidR="00267384" w:rsidRDefault="00267384">
      <w:pPr>
        <w:pStyle w:val="Commentaire"/>
      </w:pPr>
      <w:r>
        <w:rPr>
          <w:rStyle w:val="Marquedecommentaire"/>
        </w:rPr>
        <w:annotationRef/>
      </w:r>
      <w:r>
        <w:t>Why capital letters?</w:t>
      </w:r>
    </w:p>
  </w:comment>
  <w:comment w:id="212" w:author="Schneider, Christina" w:date="2019-10-21T16:25:00Z" w:initials="SC">
    <w:p w14:paraId="10E632BB" w14:textId="13503095" w:rsidR="00267384" w:rsidRDefault="00267384">
      <w:pPr>
        <w:pStyle w:val="Commentaire"/>
      </w:pPr>
      <w:r>
        <w:rPr>
          <w:rStyle w:val="Marquedecommentaire"/>
        </w:rPr>
        <w:annotationRef/>
      </w:r>
      <w:r>
        <w:t>See in the General Regulations Art. 2.4.2</w:t>
      </w:r>
    </w:p>
  </w:comment>
  <w:comment w:id="235" w:author="Schneider, Christina" w:date="2019-10-21T16:25:00Z" w:initials="SC">
    <w:p w14:paraId="16487F37" w14:textId="7DBF4B74" w:rsidR="00267384" w:rsidRDefault="00267384">
      <w:pPr>
        <w:pStyle w:val="Commentaire"/>
      </w:pPr>
      <w:r>
        <w:rPr>
          <w:rStyle w:val="Marquedecommentaire"/>
        </w:rPr>
        <w:annotationRef/>
      </w:r>
      <w:r>
        <w:t xml:space="preserve">I think in real life the work program has much more relevance on the work of the Committees than the Strategic Vision. Within the aims of the work </w:t>
      </w:r>
      <w:proofErr w:type="spellStart"/>
      <w:r>
        <w:t>programme</w:t>
      </w:r>
      <w:proofErr w:type="spellEnd"/>
      <w:r>
        <w:t xml:space="preserve"> the goals of the Strategic Vision will be incorporated. This should be reflected in the </w:t>
      </w:r>
      <w:proofErr w:type="spellStart"/>
      <w:r>
        <w:t>ToR</w:t>
      </w:r>
      <w:proofErr w:type="spellEnd"/>
    </w:p>
  </w:comment>
  <w:comment w:id="249" w:author="Schneider, Christina" w:date="2019-10-21T16:25:00Z" w:initials="SC">
    <w:p w14:paraId="1A8A7F92" w14:textId="3E1ACBCD" w:rsidR="00267384" w:rsidRDefault="00267384">
      <w:pPr>
        <w:pStyle w:val="Commentaire"/>
      </w:pPr>
      <w:r>
        <w:rPr>
          <w:rStyle w:val="Marquedecommentaire"/>
        </w:rPr>
        <w:annotationRef/>
      </w:r>
      <w:proofErr w:type="gramStart"/>
      <w:r>
        <w:t>Again</w:t>
      </w:r>
      <w:proofErr w:type="gramEnd"/>
      <w:r>
        <w:t xml:space="preserve"> clarification of the work program it. If there will be a next change of the IALA Constitution, this should be added to the tasks of the Council under Art. 8.2.3 of the Constitution</w:t>
      </w:r>
    </w:p>
  </w:comment>
  <w:comment w:id="258" w:author="Schneider, Christina" w:date="2019-10-21T16:28:00Z" w:initials="SC">
    <w:p w14:paraId="26E182C4" w14:textId="5AF595BF" w:rsidR="00267384" w:rsidRDefault="00267384">
      <w:pPr>
        <w:pStyle w:val="Commentaire"/>
      </w:pPr>
      <w:r>
        <w:rPr>
          <w:rStyle w:val="Marquedecommentaire"/>
        </w:rPr>
        <w:annotationRef/>
      </w:r>
      <w:r>
        <w:t>What about the support by the Secretariat?</w:t>
      </w:r>
    </w:p>
  </w:comment>
  <w:comment w:id="269" w:author="Schneider, Christina" w:date="2019-10-21T17:22:00Z" w:initials="SC">
    <w:p w14:paraId="5B2CDAEB" w14:textId="77777777" w:rsidR="00267384" w:rsidRDefault="00267384">
      <w:pPr>
        <w:pStyle w:val="Commentaire"/>
      </w:pPr>
      <w:r>
        <w:rPr>
          <w:rStyle w:val="Marquedecommentaire"/>
        </w:rPr>
        <w:annotationRef/>
      </w:r>
      <w:r>
        <w:t>Is that enough?</w:t>
      </w:r>
    </w:p>
    <w:p w14:paraId="043FB724" w14:textId="7CD9CD37" w:rsidR="00267384" w:rsidRDefault="00267384">
      <w:pPr>
        <w:pStyle w:val="Commentaire"/>
      </w:pPr>
      <w:r>
        <w:t>Would it be necessary to include cross-checks with documents from other committees and documents from their own committee to avoid contradictions, consider careful wording in relation to possible legal issues</w:t>
      </w:r>
    </w:p>
  </w:comment>
  <w:comment w:id="290" w:author="Schneider, Christina" w:date="2019-10-21T17:56:00Z" w:initials="SC">
    <w:p w14:paraId="1580D317" w14:textId="33172FC7" w:rsidR="00267384" w:rsidRDefault="00267384">
      <w:pPr>
        <w:pStyle w:val="Commentaire"/>
      </w:pPr>
      <w:r>
        <w:rPr>
          <w:rStyle w:val="Marquedecommentaire"/>
        </w:rPr>
        <w:annotationRef/>
      </w:r>
      <w:r>
        <w:t>Where does that come from? Is that acceptable?</w:t>
      </w:r>
    </w:p>
  </w:comment>
  <w:comment w:id="294" w:author="Schneider, Christina" w:date="2019-10-21T17:56:00Z" w:initials="SC">
    <w:p w14:paraId="1B90AB47" w14:textId="75111B8A" w:rsidR="00267384" w:rsidRDefault="00267384">
      <w:pPr>
        <w:pStyle w:val="Commentaire"/>
      </w:pPr>
      <w:r>
        <w:rPr>
          <w:rStyle w:val="Marquedecommentaire"/>
        </w:rPr>
        <w:annotationRef/>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FC3B9B" w15:done="0"/>
  <w15:commentEx w15:paraId="716D5F04" w15:done="0"/>
  <w15:commentEx w15:paraId="16F2F1DF" w15:done="0"/>
  <w15:commentEx w15:paraId="66F1ADCF" w15:done="0"/>
  <w15:commentEx w15:paraId="5B524D59" w15:done="0"/>
  <w15:commentEx w15:paraId="5DB58AD4" w15:done="0"/>
  <w15:commentEx w15:paraId="038F19CC" w15:done="0"/>
  <w15:commentEx w15:paraId="634734D1" w15:done="0"/>
  <w15:commentEx w15:paraId="7E5B3A02" w15:done="0"/>
  <w15:commentEx w15:paraId="71EA85F1" w15:done="0"/>
  <w15:commentEx w15:paraId="04F8AF75" w15:done="0"/>
  <w15:commentEx w15:paraId="1D93226C" w15:done="0"/>
  <w15:commentEx w15:paraId="49DAF4E6" w15:done="0"/>
  <w15:commentEx w15:paraId="5C1E7147" w15:done="0"/>
  <w15:commentEx w15:paraId="10E632BB" w15:done="0"/>
  <w15:commentEx w15:paraId="16487F37" w15:done="0"/>
  <w15:commentEx w15:paraId="1A8A7F92" w15:done="0"/>
  <w15:commentEx w15:paraId="26E182C4" w15:done="0"/>
  <w15:commentEx w15:paraId="043FB724" w15:done="0"/>
  <w15:commentEx w15:paraId="1580D317" w15:done="0"/>
  <w15:commentEx w15:paraId="1B90AB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FC3B9B" w16cid:durableId="230DEFAA"/>
  <w16cid:commentId w16cid:paraId="716D5F04" w16cid:durableId="230DEFAB"/>
  <w16cid:commentId w16cid:paraId="16F2F1DF" w16cid:durableId="230DEFAC"/>
  <w16cid:commentId w16cid:paraId="66F1ADCF" w16cid:durableId="230DEFAD"/>
  <w16cid:commentId w16cid:paraId="5B524D59" w16cid:durableId="230DEFAE"/>
  <w16cid:commentId w16cid:paraId="5DB58AD4" w16cid:durableId="230DEFAF"/>
  <w16cid:commentId w16cid:paraId="038F19CC" w16cid:durableId="230DEFB0"/>
  <w16cid:commentId w16cid:paraId="634734D1" w16cid:durableId="230DEFB1"/>
  <w16cid:commentId w16cid:paraId="7E5B3A02" w16cid:durableId="230DEFB2"/>
  <w16cid:commentId w16cid:paraId="71EA85F1" w16cid:durableId="230DEFB3"/>
  <w16cid:commentId w16cid:paraId="04F8AF75" w16cid:durableId="230DEFB4"/>
  <w16cid:commentId w16cid:paraId="1D93226C" w16cid:durableId="230DEFB5"/>
  <w16cid:commentId w16cid:paraId="49DAF4E6" w16cid:durableId="230DEFB6"/>
  <w16cid:commentId w16cid:paraId="5C1E7147" w16cid:durableId="230DEFB7"/>
  <w16cid:commentId w16cid:paraId="10E632BB" w16cid:durableId="230DEFB8"/>
  <w16cid:commentId w16cid:paraId="16487F37" w16cid:durableId="230DEFB9"/>
  <w16cid:commentId w16cid:paraId="1A8A7F92" w16cid:durableId="230DEFBA"/>
  <w16cid:commentId w16cid:paraId="26E182C4" w16cid:durableId="230DEFBB"/>
  <w16cid:commentId w16cid:paraId="043FB724" w16cid:durableId="230DEFBC"/>
  <w16cid:commentId w16cid:paraId="1580D317" w16cid:durableId="230DEFBD"/>
  <w16cid:commentId w16cid:paraId="1B90AB47" w16cid:durableId="230DEF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BCED2" w14:textId="77777777" w:rsidR="00161775" w:rsidRDefault="00161775" w:rsidP="003274DB">
      <w:r>
        <w:separator/>
      </w:r>
    </w:p>
  </w:endnote>
  <w:endnote w:type="continuationSeparator" w:id="0">
    <w:p w14:paraId="1F22D272" w14:textId="77777777" w:rsidR="00161775" w:rsidRDefault="00161775"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B3EB2" w14:textId="77777777" w:rsidR="00267384" w:rsidRPr="00C716E5" w:rsidRDefault="00267384" w:rsidP="006D4C5D">
    <w:pPr>
      <w:pStyle w:val="Pieddepage"/>
      <w:rPr>
        <w:sz w:val="15"/>
        <w:szCs w:val="15"/>
      </w:rPr>
    </w:pPr>
  </w:p>
  <w:p w14:paraId="66B11BDD" w14:textId="77777777" w:rsidR="00267384" w:rsidRDefault="00267384" w:rsidP="006D4C5D">
    <w:pPr>
      <w:pStyle w:val="Footerportrait"/>
    </w:pPr>
  </w:p>
  <w:p w14:paraId="3386C806" w14:textId="27021391" w:rsidR="00267384" w:rsidRPr="00911311" w:rsidRDefault="00267384" w:rsidP="006D4C5D">
    <w:pPr>
      <w:pStyle w:val="Footerportrait"/>
      <w:rPr>
        <w:rStyle w:val="Numrodepage"/>
        <w:szCs w:val="15"/>
        <w:lang w:val="en-GB"/>
      </w:rPr>
    </w:pPr>
    <w:r>
      <w:fldChar w:fldCharType="begin"/>
    </w:r>
    <w:r w:rsidRPr="00911311">
      <w:rPr>
        <w:lang w:val="en-GB"/>
      </w:rPr>
      <w:instrText xml:space="preserve"> STYLEREF "Document name" \* MERGEFORMAT </w:instrText>
    </w:r>
    <w:r>
      <w:fldChar w:fldCharType="separate"/>
    </w:r>
    <w:r w:rsidR="00064152" w:rsidRPr="00064152">
      <w:rPr>
        <w:b w:val="0"/>
        <w:bCs/>
        <w:lang w:val="en-GB"/>
      </w:rPr>
      <w:t>BASIC Documents</w:t>
    </w:r>
    <w:r>
      <w:rPr>
        <w:b w:val="0"/>
        <w:bCs/>
      </w:rPr>
      <w:fldChar w:fldCharType="end"/>
    </w:r>
    <w:r w:rsidRPr="00911311">
      <w:rPr>
        <w:lang w:val="en-GB"/>
      </w:rPr>
      <w:t xml:space="preserve"> - </w:t>
    </w:r>
    <w:r>
      <w:fldChar w:fldCharType="begin"/>
    </w:r>
    <w:r w:rsidRPr="00911311">
      <w:rPr>
        <w:lang w:val="en-GB"/>
      </w:rPr>
      <w:instrText xml:space="preserve"> STYLEREF "Section Title" \* MERGEFORMAT </w:instrText>
    </w:r>
    <w:r>
      <w:fldChar w:fldCharType="separate"/>
    </w:r>
    <w:r w:rsidR="00064152">
      <w:rPr>
        <w:lang w:val="en-GB"/>
      </w:rPr>
      <w:t>General Regulations</w:t>
    </w:r>
    <w:r>
      <w:fldChar w:fldCharType="end"/>
    </w:r>
  </w:p>
  <w:p w14:paraId="0B51A660" w14:textId="5FBA93AF" w:rsidR="00267384" w:rsidRPr="00911311" w:rsidRDefault="00267384" w:rsidP="006D4C5D">
    <w:pPr>
      <w:pStyle w:val="Footerportrait"/>
      <w:rPr>
        <w:lang w:val="en-GB"/>
      </w:rPr>
    </w:pPr>
    <w:r w:rsidRPr="00575697">
      <w:rPr>
        <w:b w:val="0"/>
      </w:rPr>
      <w:fldChar w:fldCharType="begin"/>
    </w:r>
    <w:r w:rsidRPr="00911311">
      <w:rPr>
        <w:b w:val="0"/>
        <w:lang w:val="en-GB"/>
      </w:rPr>
      <w:instrText xml:space="preserve"> STYLEREF "Edition number" \* MERGEFORMAT </w:instrText>
    </w:r>
    <w:r w:rsidRPr="00575697">
      <w:rPr>
        <w:b w:val="0"/>
      </w:rPr>
      <w:fldChar w:fldCharType="separate"/>
    </w:r>
    <w:r w:rsidR="00064152">
      <w:rPr>
        <w:b w:val="0"/>
        <w:lang w:val="en-GB"/>
      </w:rPr>
      <w:t>Edition 4.0</w:t>
    </w:r>
    <w:r w:rsidRPr="00575697">
      <w:rPr>
        <w:b w:val="0"/>
      </w:rPr>
      <w:fldChar w:fldCharType="end"/>
    </w:r>
    <w:r w:rsidRPr="00911311">
      <w:rPr>
        <w:b w:val="0"/>
        <w:lang w:val="en-GB"/>
      </w:rPr>
      <w:t xml:space="preserve">  </w:t>
    </w:r>
    <w:r w:rsidRPr="00575697">
      <w:rPr>
        <w:b w:val="0"/>
      </w:rPr>
      <w:fldChar w:fldCharType="begin"/>
    </w:r>
    <w:r w:rsidRPr="00911311">
      <w:rPr>
        <w:b w:val="0"/>
        <w:lang w:val="en-GB"/>
      </w:rPr>
      <w:instrText xml:space="preserve"> STYLEREF "Document date" \* MERGEFORMAT </w:instrText>
    </w:r>
    <w:r w:rsidRPr="00575697">
      <w:rPr>
        <w:b w:val="0"/>
      </w:rPr>
      <w:fldChar w:fldCharType="separate"/>
    </w:r>
    <w:r w:rsidR="00064152">
      <w:rPr>
        <w:b w:val="0"/>
        <w:lang w:val="en-GB"/>
      </w:rPr>
      <w:t>June 2019</w:t>
    </w:r>
    <w:r w:rsidRPr="00575697">
      <w:rPr>
        <w:b w:val="0"/>
      </w:rPr>
      <w:fldChar w:fldCharType="end"/>
    </w:r>
    <w:r w:rsidRPr="00911311">
      <w:rPr>
        <w:lang w:val="en-GB"/>
      </w:rPr>
      <w:tab/>
      <w:t xml:space="preserve">P </w:t>
    </w:r>
    <w:r w:rsidRPr="00C907DF">
      <w:rPr>
        <w:rStyle w:val="Numrodepage"/>
        <w:szCs w:val="15"/>
      </w:rPr>
      <w:fldChar w:fldCharType="begin"/>
    </w:r>
    <w:r w:rsidRPr="00911311">
      <w:rPr>
        <w:rStyle w:val="Numrodepage"/>
        <w:szCs w:val="15"/>
        <w:lang w:val="en-GB"/>
      </w:rPr>
      <w:instrText xml:space="preserve">PAGE  </w:instrText>
    </w:r>
    <w:r w:rsidRPr="00C907DF">
      <w:rPr>
        <w:rStyle w:val="Numrodepage"/>
        <w:szCs w:val="15"/>
      </w:rPr>
      <w:fldChar w:fldCharType="separate"/>
    </w:r>
    <w:r w:rsidR="002A5030">
      <w:rPr>
        <w:rStyle w:val="Numrodepage"/>
        <w:szCs w:val="15"/>
        <w:lang w:val="en-GB"/>
      </w:rPr>
      <w:t>53</w:t>
    </w:r>
    <w:r w:rsidRPr="00C907DF">
      <w:rPr>
        <w:rStyle w:val="Numrodepage"/>
        <w:szCs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5E700" w14:textId="77777777" w:rsidR="00267384" w:rsidRDefault="00267384" w:rsidP="008747E0">
    <w:pPr>
      <w:pStyle w:val="Pieddepage"/>
      <w:rPr>
        <w:lang w:val="en-GB"/>
      </w:rPr>
    </w:pPr>
  </w:p>
  <w:p w14:paraId="3E1BD519" w14:textId="77777777" w:rsidR="00267384" w:rsidRDefault="00267384" w:rsidP="008747E0">
    <w:pPr>
      <w:pStyle w:val="Pieddepage"/>
      <w:rPr>
        <w:lang w:val="en-GB"/>
      </w:rPr>
    </w:pPr>
  </w:p>
  <w:p w14:paraId="4CCB01B7" w14:textId="77777777" w:rsidR="00267384" w:rsidRPr="00ED2A8D" w:rsidRDefault="00267384" w:rsidP="008747E0">
    <w:pPr>
      <w:pStyle w:val="Pieddepage"/>
      <w:rPr>
        <w:lang w:val="en-GB"/>
      </w:rPr>
    </w:pPr>
  </w:p>
  <w:p w14:paraId="230D96F5" w14:textId="77777777" w:rsidR="00267384" w:rsidRPr="00ED2A8D" w:rsidRDefault="00267384" w:rsidP="008747E0">
    <w:pPr>
      <w:pStyle w:val="Pieddepage"/>
      <w:rPr>
        <w:lang w:val="en-GB"/>
      </w:rPr>
    </w:pPr>
  </w:p>
  <w:p w14:paraId="5B6507CC" w14:textId="77777777" w:rsidR="00267384" w:rsidRPr="00ED2A8D" w:rsidRDefault="00267384" w:rsidP="008747E0">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6CB32" w14:textId="77777777" w:rsidR="00161775" w:rsidRDefault="00161775" w:rsidP="003274DB">
      <w:r>
        <w:separator/>
      </w:r>
    </w:p>
  </w:footnote>
  <w:footnote w:type="continuationSeparator" w:id="0">
    <w:p w14:paraId="35D8AB09" w14:textId="77777777" w:rsidR="00161775" w:rsidRDefault="00161775" w:rsidP="003274DB">
      <w:r>
        <w:continuationSeparator/>
      </w:r>
    </w:p>
  </w:footnote>
  <w:footnote w:id="1">
    <w:p w14:paraId="33759292" w14:textId="4467AA05" w:rsidR="00267384" w:rsidRPr="008963B0" w:rsidRDefault="00267384" w:rsidP="00C05AC4">
      <w:pPr>
        <w:pStyle w:val="Notedebasdepage"/>
        <w:rPr>
          <w:rFonts w:ascii="Calibri" w:hAnsi="Calibri"/>
          <w:szCs w:val="18"/>
        </w:rPr>
      </w:pPr>
      <w:r w:rsidRPr="0059709D">
        <w:rPr>
          <w:rStyle w:val="Appelnotedebasdep"/>
          <w:rFonts w:ascii="Calibri" w:hAnsi="Calibri"/>
          <w:szCs w:val="18"/>
        </w:rPr>
        <w:footnoteRef/>
      </w:r>
      <w:r>
        <w:rPr>
          <w:rFonts w:ascii="Calibri" w:hAnsi="Calibri"/>
          <w:szCs w:val="18"/>
        </w:rPr>
        <w:tab/>
        <w:t>IALA Council session 62</w:t>
      </w:r>
      <w:r w:rsidRPr="008963B0">
        <w:rPr>
          <w:rFonts w:ascii="Calibri" w:hAnsi="Calibri"/>
          <w:szCs w:val="18"/>
        </w:rPr>
        <w:t xml:space="preserve"> – </w:t>
      </w:r>
      <w:r>
        <w:rPr>
          <w:rFonts w:ascii="Calibri" w:hAnsi="Calibri"/>
          <w:szCs w:val="18"/>
        </w:rPr>
        <w:t>June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8EB97" w14:textId="04995B0C" w:rsidR="00267384" w:rsidRDefault="00064152">
    <w:pPr>
      <w:pStyle w:val="En-tte"/>
    </w:pPr>
    <w:r>
      <w:rPr>
        <w:noProof/>
      </w:rPr>
      <w:pict w14:anchorId="5F957A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275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573FE" w14:textId="1D686BA8" w:rsidR="00267384" w:rsidRPr="00F10449" w:rsidRDefault="00C266CB" w:rsidP="00494832">
    <w:pPr>
      <w:pStyle w:val="En-tte"/>
      <w:jc w:val="right"/>
    </w:pPr>
    <w:r>
      <w:rPr>
        <w:noProof/>
      </w:rPr>
      <w:pict w14:anchorId="12B209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449.6pt;height:269.75pt;rotation:315;z-index:-2516060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F10449">
      <w:rPr>
        <w:noProof/>
        <w:lang w:val="da-DK" w:eastAsia="da-DK"/>
      </w:rPr>
      <w:drawing>
        <wp:anchor distT="0" distB="0" distL="114300" distR="114300" simplePos="0" relativeHeight="251654144" behindDoc="1" locked="0" layoutInCell="1" allowOverlap="1" wp14:anchorId="68C936FB" wp14:editId="0A4F291B">
          <wp:simplePos x="0" y="0"/>
          <wp:positionH relativeFrom="page">
            <wp:posOffset>215900</wp:posOffset>
          </wp:positionH>
          <wp:positionV relativeFrom="page">
            <wp:posOffset>215900</wp:posOffset>
          </wp:positionV>
          <wp:extent cx="7128360" cy="41940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14:sizeRelH relativeFrom="margin">
            <wp14:pctWidth>0</wp14:pctWidth>
          </wp14:sizeRelH>
          <wp14:sizeRelV relativeFrom="margin">
            <wp14:pctHeight>0</wp14:pctHeight>
          </wp14:sizeRelV>
        </wp:anchor>
      </w:drawing>
    </w:r>
    <w:r>
      <w:rPr>
        <w:color w:val="FFFFFF" w:themeColor="background1"/>
        <w:sz w:val="22"/>
      </w:rPr>
      <w:t>LAP2</w:t>
    </w:r>
    <w:r>
      <w:rPr>
        <w:color w:val="FFFFFF" w:themeColor="background1"/>
        <w:sz w:val="22"/>
      </w:rPr>
      <w:t>1</w:t>
    </w:r>
    <w:r w:rsidR="00267384">
      <w:rPr>
        <w:color w:val="FFFFFF" w:themeColor="background1"/>
        <w:sz w:val="22"/>
      </w:rPr>
      <w:t>-</w:t>
    </w:r>
    <w:r>
      <w:rPr>
        <w:color w:val="FFFFFF" w:themeColor="background1"/>
        <w:sz w:val="22"/>
      </w:rPr>
      <w:t>1</w:t>
    </w:r>
    <w:r>
      <w:rPr>
        <w:color w:val="FFFFFF" w:themeColor="background1"/>
        <w:sz w:val="22"/>
      </w:rPr>
      <w:t>0</w:t>
    </w:r>
  </w:p>
  <w:p w14:paraId="3BFF88CD" w14:textId="77777777" w:rsidR="00267384" w:rsidRPr="00F10449" w:rsidRDefault="00267384" w:rsidP="00F1044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47680" w14:textId="0EA2CE0B" w:rsidR="00267384" w:rsidRDefault="00064152">
    <w:pPr>
      <w:pStyle w:val="En-tte"/>
    </w:pPr>
    <w:r>
      <w:rPr>
        <w:noProof/>
      </w:rPr>
      <w:pict w14:anchorId="66A2C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4BA33" w14:textId="458D3C27" w:rsidR="00267384" w:rsidRPr="006D4C5D" w:rsidRDefault="00267384" w:rsidP="00DC381F">
    <w:pPr>
      <w:pStyle w:val="En-tte"/>
      <w:jc w:val="right"/>
      <w:rPr>
        <w:lang w:val="en-GB"/>
      </w:rPr>
    </w:pPr>
    <w:r>
      <w:rPr>
        <w:noProof/>
        <w:lang w:val="da-DK" w:eastAsia="da-DK"/>
      </w:rPr>
      <w:drawing>
        <wp:anchor distT="0" distB="0" distL="114300" distR="114300" simplePos="0" relativeHeight="251670528" behindDoc="1" locked="0" layoutInCell="1" allowOverlap="1" wp14:anchorId="7B46C71D" wp14:editId="283A941C">
          <wp:simplePos x="0" y="0"/>
          <wp:positionH relativeFrom="page">
            <wp:posOffset>6835468</wp:posOffset>
          </wp:positionH>
          <wp:positionV relativeFrom="page">
            <wp:posOffset>-2891</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da-DK" w:eastAsia="da-DK"/>
      </w:rPr>
      <w:drawing>
        <wp:anchor distT="0" distB="0" distL="114300" distR="114300" simplePos="0" relativeHeight="251662336" behindDoc="1" locked="0" layoutInCell="1" allowOverlap="1" wp14:anchorId="04E9FF1B" wp14:editId="1FEC5B51">
          <wp:simplePos x="0" y="0"/>
          <wp:positionH relativeFrom="page">
            <wp:posOffset>9868885</wp:posOffset>
          </wp:positionH>
          <wp:positionV relativeFrom="page">
            <wp:posOffset>152400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sz w:val="22"/>
        <w:lang w:val="en-GB"/>
      </w:rPr>
      <w:t>LAP2</w:t>
    </w:r>
    <w:r w:rsidR="00064152">
      <w:rPr>
        <w:sz w:val="22"/>
        <w:lang w:val="en-GB"/>
      </w:rPr>
      <w:t>1</w:t>
    </w:r>
    <w:r>
      <w:rPr>
        <w:sz w:val="22"/>
        <w:lang w:val="en-GB"/>
      </w:rPr>
      <w:t>-1</w:t>
    </w:r>
    <w:r w:rsidR="00064152">
      <w:rPr>
        <w:sz w:val="22"/>
        <w:lang w:val="en-GB"/>
      </w:rPr>
      <w:t>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410B7" w14:textId="52B9A3D5" w:rsidR="00267384" w:rsidRDefault="00064152">
    <w:pPr>
      <w:pStyle w:val="En-tte"/>
    </w:pPr>
    <w:r>
      <w:rPr>
        <w:noProof/>
      </w:rPr>
      <w:pict w14:anchorId="35F9FF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4DBFF" w14:textId="714FD7F4" w:rsidR="00267384" w:rsidRDefault="00064152">
    <w:pPr>
      <w:pStyle w:val="En-tte"/>
    </w:pPr>
    <w:r>
      <w:rPr>
        <w:noProof/>
      </w:rPr>
      <w:pict w14:anchorId="18ED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1462E" w14:textId="67CD0F08" w:rsidR="00267384" w:rsidRPr="00ED2A8D" w:rsidRDefault="00267384" w:rsidP="008747E0">
    <w:pPr>
      <w:pStyle w:val="En-tte"/>
      <w:rPr>
        <w:lang w:val="en-GB"/>
      </w:rPr>
    </w:pPr>
    <w:r>
      <w:rPr>
        <w:noProof/>
        <w:lang w:val="da-DK" w:eastAsia="da-DK"/>
      </w:rPr>
      <w:drawing>
        <wp:anchor distT="0" distB="0" distL="114300" distR="114300" simplePos="0" relativeHeight="251682816" behindDoc="1" locked="0" layoutInCell="1" allowOverlap="1" wp14:anchorId="49780838" wp14:editId="1CE0255C">
          <wp:simplePos x="0" y="0"/>
          <wp:positionH relativeFrom="page">
            <wp:posOffset>9868885</wp:posOffset>
          </wp:positionH>
          <wp:positionV relativeFrom="page">
            <wp:posOffset>152400</wp:posOffset>
          </wp:positionV>
          <wp:extent cx="720000" cy="720000"/>
          <wp:effectExtent l="0" t="0" r="4445" b="444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FDF5B4" w14:textId="77777777" w:rsidR="00267384" w:rsidRPr="004E2F16" w:rsidRDefault="00267384" w:rsidP="004E2F16">
    <w:pPr>
      <w:pStyle w:val="En-tte"/>
    </w:pPr>
    <w:r>
      <w:rPr>
        <w:noProof/>
        <w:lang w:val="da-DK" w:eastAsia="da-DK"/>
      </w:rPr>
      <w:drawing>
        <wp:anchor distT="0" distB="0" distL="114300" distR="114300" simplePos="0" relativeHeight="251684864" behindDoc="1" locked="0" layoutInCell="1" allowOverlap="1" wp14:anchorId="5E060C2B" wp14:editId="290DADFB">
          <wp:simplePos x="0" y="0"/>
          <wp:positionH relativeFrom="page">
            <wp:posOffset>216535</wp:posOffset>
          </wp:positionH>
          <wp:positionV relativeFrom="page">
            <wp:posOffset>3255475</wp:posOffset>
          </wp:positionV>
          <wp:extent cx="7129780" cy="7199630"/>
          <wp:effectExtent l="0" t="0" r="0" b="127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86614" w14:textId="040A7701" w:rsidR="00267384" w:rsidRDefault="00064152">
    <w:pPr>
      <w:pStyle w:val="En-tte"/>
    </w:pPr>
    <w:r>
      <w:rPr>
        <w:noProof/>
      </w:rPr>
      <w:pict w14:anchorId="686BA0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D6EBD"/>
    <w:multiLevelType w:val="hybridMultilevel"/>
    <w:tmpl w:val="CDCEEEAC"/>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 w15:restartNumberingAfterBreak="0">
    <w:nsid w:val="085C55E0"/>
    <w:multiLevelType w:val="multilevel"/>
    <w:tmpl w:val="CB92583A"/>
    <w:lvl w:ilvl="0">
      <w:start w:val="1"/>
      <w:numFmt w:val="decimal"/>
      <w:pStyle w:val="Article"/>
      <w:suff w:val="nothing"/>
      <w:lvlText w:val="Article %1"/>
      <w:lvlJc w:val="center"/>
      <w:pPr>
        <w:ind w:left="3966" w:hanging="421"/>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346146"/>
    <w:multiLevelType w:val="hybridMultilevel"/>
    <w:tmpl w:val="66BA8A44"/>
    <w:lvl w:ilvl="0" w:tplc="BFC44F3E">
      <w:start w:val="1"/>
      <w:numFmt w:val="decimal"/>
      <w:lvlText w:val="6.%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5" w15:restartNumberingAfterBreak="0">
    <w:nsid w:val="0D330BB8"/>
    <w:multiLevelType w:val="hybridMultilevel"/>
    <w:tmpl w:val="AA5AA88C"/>
    <w:lvl w:ilvl="0" w:tplc="6548DC80">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6" w15:restartNumberingAfterBreak="0">
    <w:nsid w:val="0FEC063D"/>
    <w:multiLevelType w:val="hybridMultilevel"/>
    <w:tmpl w:val="507060E6"/>
    <w:lvl w:ilvl="0" w:tplc="6136B2C2">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95E5401"/>
    <w:multiLevelType w:val="hybridMultilevel"/>
    <w:tmpl w:val="DAFCA81C"/>
    <w:lvl w:ilvl="0" w:tplc="7B30526E">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CED77AB"/>
    <w:multiLevelType w:val="hybridMultilevel"/>
    <w:tmpl w:val="9ADEC006"/>
    <w:lvl w:ilvl="0" w:tplc="80282764">
      <w:start w:val="1"/>
      <w:numFmt w:val="decimal"/>
      <w:lvlText w:val="5.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2" w15:restartNumberingAfterBreak="0">
    <w:nsid w:val="249C1B7D"/>
    <w:multiLevelType w:val="hybridMultilevel"/>
    <w:tmpl w:val="9BF22FFC"/>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7860BCE"/>
    <w:multiLevelType w:val="hybridMultilevel"/>
    <w:tmpl w:val="EF8ECE70"/>
    <w:lvl w:ilvl="0" w:tplc="720CBDEE">
      <w:start w:val="1"/>
      <w:numFmt w:val="decimal"/>
      <w:lvlText w:val="7.%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3A4A88"/>
    <w:multiLevelType w:val="hybridMultilevel"/>
    <w:tmpl w:val="FE885E2A"/>
    <w:lvl w:ilvl="0" w:tplc="73E216E0">
      <w:start w:val="1"/>
      <w:numFmt w:val="decimal"/>
      <w:lvlText w:val="4.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17" w15:restartNumberingAfterBreak="0">
    <w:nsid w:val="32A52359"/>
    <w:multiLevelType w:val="hybridMultilevel"/>
    <w:tmpl w:val="6ADCEE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62037FC"/>
    <w:multiLevelType w:val="hybridMultilevel"/>
    <w:tmpl w:val="A606DE0C"/>
    <w:lvl w:ilvl="0" w:tplc="C972CF72">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6301AE"/>
    <w:multiLevelType w:val="multilevel"/>
    <w:tmpl w:val="19645654"/>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812942"/>
    <w:multiLevelType w:val="hybridMultilevel"/>
    <w:tmpl w:val="200E3E76"/>
    <w:lvl w:ilvl="0" w:tplc="EEBEA670">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A951FCE"/>
    <w:multiLevelType w:val="hybridMultilevel"/>
    <w:tmpl w:val="0084072C"/>
    <w:lvl w:ilvl="0" w:tplc="C53AEBCE">
      <w:start w:val="1"/>
      <w:numFmt w:val="decimal"/>
      <w:lvlText w:val="5.%1."/>
      <w:lvlJc w:val="left"/>
      <w:pPr>
        <w:ind w:left="1854" w:hanging="36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14A0C"/>
    <w:multiLevelType w:val="hybridMultilevel"/>
    <w:tmpl w:val="38522430"/>
    <w:lvl w:ilvl="0" w:tplc="31BC4B1E">
      <w:start w:val="1"/>
      <w:numFmt w:val="decimal"/>
      <w:lvlText w:val="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4" w15:restartNumberingAfterBreak="0">
    <w:nsid w:val="3F002406"/>
    <w:multiLevelType w:val="hybridMultilevel"/>
    <w:tmpl w:val="75E09948"/>
    <w:lvl w:ilvl="0" w:tplc="1EC4B4D8">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5" w15:restartNumberingAfterBreak="0">
    <w:nsid w:val="41F10095"/>
    <w:multiLevelType w:val="hybridMultilevel"/>
    <w:tmpl w:val="1E62E26A"/>
    <w:lvl w:ilvl="0" w:tplc="EEBEA670">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4C58E3"/>
    <w:multiLevelType w:val="hybridMultilevel"/>
    <w:tmpl w:val="8BA6FA3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447875DA"/>
    <w:multiLevelType w:val="hybridMultilevel"/>
    <w:tmpl w:val="7DA6B912"/>
    <w:lvl w:ilvl="0" w:tplc="03E25140">
      <w:start w:val="1"/>
      <w:numFmt w:val="decimal"/>
      <w:lvlText w:val="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2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5C422CB"/>
    <w:multiLevelType w:val="hybridMultilevel"/>
    <w:tmpl w:val="E430AD98"/>
    <w:lvl w:ilvl="0" w:tplc="EEBEA67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8D554E7"/>
    <w:multiLevelType w:val="hybridMultilevel"/>
    <w:tmpl w:val="A6B6193C"/>
    <w:lvl w:ilvl="0" w:tplc="56B27410">
      <w:start w:val="1"/>
      <w:numFmt w:val="bullet"/>
      <w:pStyle w:val="Bullet1"/>
      <w:lvlText w:val=""/>
      <w:lvlJc w:val="left"/>
      <w:pPr>
        <w:ind w:left="720" w:hanging="360"/>
      </w:pPr>
      <w:rPr>
        <w:rFonts w:ascii="Symbol" w:hAnsi="Symbol" w:hint="default"/>
        <w:color w:val="00558C"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EFE1E62"/>
    <w:multiLevelType w:val="hybridMultilevel"/>
    <w:tmpl w:val="865E4258"/>
    <w:lvl w:ilvl="0" w:tplc="EEBEA670">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50813484"/>
    <w:multiLevelType w:val="hybridMultilevel"/>
    <w:tmpl w:val="34668E3A"/>
    <w:lvl w:ilvl="0" w:tplc="FE72257A">
      <w:start w:val="1"/>
      <w:numFmt w:val="decimal"/>
      <w:lvlText w:val="8.2.%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3"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9C64190"/>
    <w:multiLevelType w:val="hybridMultilevel"/>
    <w:tmpl w:val="C6C4F264"/>
    <w:lvl w:ilvl="0" w:tplc="FE12A8AE">
      <w:start w:val="1"/>
      <w:numFmt w:val="decimal"/>
      <w:lvlText w:val="3.%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35" w15:restartNumberingAfterBreak="0">
    <w:nsid w:val="5C4F0086"/>
    <w:multiLevelType w:val="hybridMultilevel"/>
    <w:tmpl w:val="C8CE1638"/>
    <w:lvl w:ilvl="0" w:tplc="AD681568">
      <w:start w:val="1"/>
      <w:numFmt w:val="bullet"/>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D874255"/>
    <w:multiLevelType w:val="hybridMultilevel"/>
    <w:tmpl w:val="4FA846DC"/>
    <w:lvl w:ilvl="0" w:tplc="EEBEA670">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B8F8890A">
      <w:start w:val="2"/>
      <w:numFmt w:val="decimal"/>
      <w:lvlText w:val="%3."/>
      <w:lvlJc w:val="left"/>
      <w:pPr>
        <w:ind w:left="1980" w:hanging="360"/>
      </w:pPr>
      <w:rPr>
        <w:rFonts w:eastAsiaTheme="minorHAnsi" w:cstheme="minorBidi" w:hint="default"/>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0585238"/>
    <w:multiLevelType w:val="multilevel"/>
    <w:tmpl w:val="E03280E2"/>
    <w:lvl w:ilvl="0">
      <w:start w:val="1"/>
      <w:numFmt w:val="upperLetter"/>
      <w:pStyle w:val="Annex"/>
      <w:lvlText w:val="ANNEX %1"/>
      <w:lvlJc w:val="left"/>
      <w:pPr>
        <w:ind w:left="360" w:hanging="360"/>
      </w:pPr>
      <w:rPr>
        <w:rFonts w:ascii="Calibri" w:hAnsi="Calibri" w:hint="default"/>
        <w:b/>
        <w:bCs w:val="0"/>
        <w:i/>
        <w:iCs w:val="0"/>
        <w:caps w:val="0"/>
        <w:smallCaps w:val="0"/>
        <w:strike w:val="0"/>
        <w:dstrike w:val="0"/>
        <w:noProof w:val="0"/>
        <w:vanish w:val="0"/>
        <w:color w:val="407EC9"/>
        <w:spacing w:val="0"/>
        <w:kern w:val="0"/>
        <w:position w:val="0"/>
        <w:sz w:val="28"/>
        <w:u w:val="singl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60D21B3D"/>
    <w:multiLevelType w:val="multilevel"/>
    <w:tmpl w:val="7562AE1A"/>
    <w:lvl w:ilvl="0">
      <w:start w:val="1"/>
      <w:numFmt w:val="decimal"/>
      <w:pStyle w:val="Titre1"/>
      <w:lvlText w:val="%1."/>
      <w:lvlJc w:val="left"/>
      <w:pPr>
        <w:tabs>
          <w:tab w:val="num" w:pos="0"/>
        </w:tabs>
        <w:ind w:left="709" w:hanging="709"/>
      </w:pPr>
      <w:rPr>
        <w:rFonts w:asciiTheme="minorHAnsi" w:hAnsiTheme="minorHAnsi" w:hint="default"/>
        <w:b/>
        <w:i w:val="0"/>
        <w:color w:val="407EC9"/>
        <w:sz w:val="28"/>
      </w:rPr>
    </w:lvl>
    <w:lvl w:ilvl="1">
      <w:start w:val="1"/>
      <w:numFmt w:val="decimal"/>
      <w:pStyle w:val="Titre2"/>
      <w:lvlText w:val="%1.%2."/>
      <w:lvlJc w:val="left"/>
      <w:pPr>
        <w:tabs>
          <w:tab w:val="num" w:pos="0"/>
        </w:tabs>
        <w:ind w:left="851" w:hanging="851"/>
      </w:pPr>
      <w:rPr>
        <w:rFonts w:asciiTheme="minorHAnsi" w:hAnsiTheme="minorHAnsi" w:hint="default"/>
        <w:b/>
        <w:i w:val="0"/>
        <w:color w:val="407EC9"/>
        <w:sz w:val="24"/>
      </w:rPr>
    </w:lvl>
    <w:lvl w:ilvl="2">
      <w:start w:val="1"/>
      <w:numFmt w:val="decimal"/>
      <w:pStyle w:val="Titre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8D32A69"/>
    <w:multiLevelType w:val="multilevel"/>
    <w:tmpl w:val="963ADAE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15:restartNumberingAfterBreak="0">
    <w:nsid w:val="6E4D44DF"/>
    <w:multiLevelType w:val="hybridMultilevel"/>
    <w:tmpl w:val="6C4E8EF6"/>
    <w:lvl w:ilvl="0" w:tplc="11065D3E">
      <w:start w:val="1"/>
      <w:numFmt w:val="decimal"/>
      <w:lvlText w:val="8.%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1" w15:restartNumberingAfterBreak="0">
    <w:nsid w:val="73641B30"/>
    <w:multiLevelType w:val="hybridMultilevel"/>
    <w:tmpl w:val="2E7E1E36"/>
    <w:lvl w:ilvl="0" w:tplc="2F567328">
      <w:start w:val="1"/>
      <w:numFmt w:val="decimal"/>
      <w:lvlText w:val="3.4.%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abstractNum w:abstractNumId="42" w15:restartNumberingAfterBreak="0">
    <w:nsid w:val="76D64DA6"/>
    <w:multiLevelType w:val="hybridMultilevel"/>
    <w:tmpl w:val="7E1C859A"/>
    <w:lvl w:ilvl="0" w:tplc="70FAB418">
      <w:start w:val="1"/>
      <w:numFmt w:val="bullet"/>
      <w:pStyle w:val="Bullet3"/>
      <w:lvlText w:val=""/>
      <w:lvlJc w:val="left"/>
      <w:pPr>
        <w:ind w:left="992" w:hanging="425"/>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B65365"/>
    <w:multiLevelType w:val="multilevel"/>
    <w:tmpl w:val="B90ECDDC"/>
    <w:lvl w:ilvl="0">
      <w:start w:val="1"/>
      <w:numFmt w:val="decimal"/>
      <w:pStyle w:val="List1"/>
      <w:lvlText w:val="%1"/>
      <w:lvlJc w:val="left"/>
      <w:pPr>
        <w:tabs>
          <w:tab w:val="num" w:pos="0"/>
        </w:tabs>
        <w:ind w:left="567" w:hanging="567"/>
      </w:pPr>
      <w:rPr>
        <w:rFonts w:asciiTheme="minorHAnsi" w:hAnsiTheme="minorHAnsi" w:hint="default"/>
        <w:b w:val="0"/>
        <w:i w:val="0"/>
        <w:color w:val="auto"/>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BB11B89"/>
    <w:multiLevelType w:val="hybridMultilevel"/>
    <w:tmpl w:val="222AEC54"/>
    <w:lvl w:ilvl="0" w:tplc="FF9E1F78">
      <w:start w:val="1"/>
      <w:numFmt w:val="bullet"/>
      <w:pStyle w:val="Bullet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D016D04"/>
    <w:multiLevelType w:val="hybridMultilevel"/>
    <w:tmpl w:val="87E86500"/>
    <w:lvl w:ilvl="0" w:tplc="C53AEBCE">
      <w:start w:val="1"/>
      <w:numFmt w:val="decimal"/>
      <w:lvlText w:val="5.%1."/>
      <w:lvlJc w:val="left"/>
      <w:pPr>
        <w:ind w:left="4265" w:hanging="360"/>
      </w:pPr>
      <w:rPr>
        <w:rFonts w:hint="default"/>
      </w:rPr>
    </w:lvl>
    <w:lvl w:ilvl="1" w:tplc="040C0019" w:tentative="1">
      <w:start w:val="1"/>
      <w:numFmt w:val="lowerLetter"/>
      <w:lvlText w:val="%2."/>
      <w:lvlJc w:val="left"/>
      <w:pPr>
        <w:ind w:left="4985" w:hanging="360"/>
      </w:pPr>
    </w:lvl>
    <w:lvl w:ilvl="2" w:tplc="040C001B" w:tentative="1">
      <w:start w:val="1"/>
      <w:numFmt w:val="lowerRoman"/>
      <w:lvlText w:val="%3."/>
      <w:lvlJc w:val="right"/>
      <w:pPr>
        <w:ind w:left="5705" w:hanging="180"/>
      </w:pPr>
    </w:lvl>
    <w:lvl w:ilvl="3" w:tplc="040C000F" w:tentative="1">
      <w:start w:val="1"/>
      <w:numFmt w:val="decimal"/>
      <w:lvlText w:val="%4."/>
      <w:lvlJc w:val="left"/>
      <w:pPr>
        <w:ind w:left="6425" w:hanging="360"/>
      </w:pPr>
    </w:lvl>
    <w:lvl w:ilvl="4" w:tplc="040C0019" w:tentative="1">
      <w:start w:val="1"/>
      <w:numFmt w:val="lowerLetter"/>
      <w:lvlText w:val="%5."/>
      <w:lvlJc w:val="left"/>
      <w:pPr>
        <w:ind w:left="7145" w:hanging="360"/>
      </w:pPr>
    </w:lvl>
    <w:lvl w:ilvl="5" w:tplc="040C001B" w:tentative="1">
      <w:start w:val="1"/>
      <w:numFmt w:val="lowerRoman"/>
      <w:lvlText w:val="%6."/>
      <w:lvlJc w:val="right"/>
      <w:pPr>
        <w:ind w:left="7865" w:hanging="180"/>
      </w:pPr>
    </w:lvl>
    <w:lvl w:ilvl="6" w:tplc="040C000F" w:tentative="1">
      <w:start w:val="1"/>
      <w:numFmt w:val="decimal"/>
      <w:lvlText w:val="%7."/>
      <w:lvlJc w:val="left"/>
      <w:pPr>
        <w:ind w:left="8585" w:hanging="360"/>
      </w:pPr>
    </w:lvl>
    <w:lvl w:ilvl="7" w:tplc="040C0019" w:tentative="1">
      <w:start w:val="1"/>
      <w:numFmt w:val="lowerLetter"/>
      <w:lvlText w:val="%8."/>
      <w:lvlJc w:val="left"/>
      <w:pPr>
        <w:ind w:left="9305" w:hanging="360"/>
      </w:pPr>
    </w:lvl>
    <w:lvl w:ilvl="8" w:tplc="040C001B" w:tentative="1">
      <w:start w:val="1"/>
      <w:numFmt w:val="lowerRoman"/>
      <w:lvlText w:val="%9."/>
      <w:lvlJc w:val="right"/>
      <w:pPr>
        <w:ind w:left="10025" w:hanging="180"/>
      </w:pPr>
    </w:lvl>
  </w:abstractNum>
  <w:num w:numId="1">
    <w:abstractNumId w:val="39"/>
  </w:num>
  <w:num w:numId="2">
    <w:abstractNumId w:val="30"/>
  </w:num>
  <w:num w:numId="3">
    <w:abstractNumId w:val="44"/>
  </w:num>
  <w:num w:numId="4">
    <w:abstractNumId w:val="37"/>
  </w:num>
  <w:num w:numId="5">
    <w:abstractNumId w:val="15"/>
  </w:num>
  <w:num w:numId="6">
    <w:abstractNumId w:val="28"/>
  </w:num>
  <w:num w:numId="7">
    <w:abstractNumId w:val="19"/>
  </w:num>
  <w:num w:numId="8">
    <w:abstractNumId w:val="0"/>
  </w:num>
  <w:num w:numId="9">
    <w:abstractNumId w:val="10"/>
  </w:num>
  <w:num w:numId="10">
    <w:abstractNumId w:val="3"/>
  </w:num>
  <w:num w:numId="11">
    <w:abstractNumId w:val="13"/>
  </w:num>
  <w:num w:numId="12">
    <w:abstractNumId w:val="42"/>
  </w:num>
  <w:num w:numId="13">
    <w:abstractNumId w:val="43"/>
  </w:num>
  <w:num w:numId="14">
    <w:abstractNumId w:val="7"/>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num>
  <w:num w:numId="52">
    <w:abstractNumId w:val="8"/>
  </w:num>
  <w:num w:numId="53">
    <w:abstractNumId w:val="33"/>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8"/>
  </w:num>
  <w:num w:numId="73">
    <w:abstractNumId w:val="35"/>
  </w:num>
  <w:num w:numId="74">
    <w:abstractNumId w:val="36"/>
  </w:num>
  <w:num w:numId="75">
    <w:abstractNumId w:val="17"/>
  </w:num>
  <w:num w:numId="76">
    <w:abstractNumId w:val="31"/>
  </w:num>
  <w:num w:numId="77">
    <w:abstractNumId w:val="26"/>
  </w:num>
  <w:num w:numId="78">
    <w:abstractNumId w:val="29"/>
  </w:num>
  <w:num w:numId="79">
    <w:abstractNumId w:val="21"/>
  </w:num>
  <w:num w:numId="80">
    <w:abstractNumId w:val="11"/>
  </w:num>
  <w:num w:numId="81">
    <w:abstractNumId w:val="5"/>
  </w:num>
  <w:num w:numId="82">
    <w:abstractNumId w:val="24"/>
  </w:num>
  <w:num w:numId="83">
    <w:abstractNumId w:val="32"/>
  </w:num>
  <w:num w:numId="84">
    <w:abstractNumId w:val="23"/>
  </w:num>
  <w:num w:numId="85">
    <w:abstractNumId w:val="34"/>
  </w:num>
  <w:num w:numId="86">
    <w:abstractNumId w:val="41"/>
  </w:num>
  <w:num w:numId="87">
    <w:abstractNumId w:val="9"/>
  </w:num>
  <w:num w:numId="88">
    <w:abstractNumId w:val="16"/>
  </w:num>
  <w:num w:numId="89">
    <w:abstractNumId w:val="6"/>
  </w:num>
  <w:num w:numId="90">
    <w:abstractNumId w:val="4"/>
  </w:num>
  <w:num w:numId="91">
    <w:abstractNumId w:val="14"/>
  </w:num>
  <w:num w:numId="92">
    <w:abstractNumId w:val="40"/>
  </w:num>
  <w:num w:numId="93">
    <w:abstractNumId w:val="1"/>
  </w:num>
  <w:num w:numId="94">
    <w:abstractNumId w:val="27"/>
  </w:num>
  <w:num w:numId="95">
    <w:abstractNumId w:val="45"/>
  </w:num>
  <w:num w:numId="96">
    <w:abstractNumId w:val="25"/>
  </w:num>
  <w:num w:numId="97">
    <w:abstractNumId w:val="12"/>
  </w:num>
  <w:num w:numId="98">
    <w:abstractNumId w:val="20"/>
  </w:num>
  <w:num w:numId="99">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2EDC"/>
    <w:rsid w:val="00000097"/>
    <w:rsid w:val="0000037C"/>
    <w:rsid w:val="00002A58"/>
    <w:rsid w:val="00012552"/>
    <w:rsid w:val="000142E5"/>
    <w:rsid w:val="00017CBE"/>
    <w:rsid w:val="000232B2"/>
    <w:rsid w:val="000235E4"/>
    <w:rsid w:val="000259AD"/>
    <w:rsid w:val="0003176E"/>
    <w:rsid w:val="000317A3"/>
    <w:rsid w:val="00033512"/>
    <w:rsid w:val="00034C6B"/>
    <w:rsid w:val="00036AB9"/>
    <w:rsid w:val="000373EE"/>
    <w:rsid w:val="00040AFD"/>
    <w:rsid w:val="000425DE"/>
    <w:rsid w:val="00046AA6"/>
    <w:rsid w:val="000501FC"/>
    <w:rsid w:val="000503E3"/>
    <w:rsid w:val="00055B43"/>
    <w:rsid w:val="00061168"/>
    <w:rsid w:val="0006342F"/>
    <w:rsid w:val="0006386D"/>
    <w:rsid w:val="00064152"/>
    <w:rsid w:val="00070277"/>
    <w:rsid w:val="0007119C"/>
    <w:rsid w:val="00072143"/>
    <w:rsid w:val="00072149"/>
    <w:rsid w:val="00073FBC"/>
    <w:rsid w:val="000800FA"/>
    <w:rsid w:val="000863DE"/>
    <w:rsid w:val="000867FC"/>
    <w:rsid w:val="000B06C7"/>
    <w:rsid w:val="000B4AB4"/>
    <w:rsid w:val="000C711B"/>
    <w:rsid w:val="000C7E0A"/>
    <w:rsid w:val="000E09E3"/>
    <w:rsid w:val="000E4945"/>
    <w:rsid w:val="000E4B83"/>
    <w:rsid w:val="000F1C5E"/>
    <w:rsid w:val="00100360"/>
    <w:rsid w:val="00105287"/>
    <w:rsid w:val="001175DF"/>
    <w:rsid w:val="00122265"/>
    <w:rsid w:val="00124AAB"/>
    <w:rsid w:val="00133BA9"/>
    <w:rsid w:val="001349DB"/>
    <w:rsid w:val="00135818"/>
    <w:rsid w:val="00140812"/>
    <w:rsid w:val="00141481"/>
    <w:rsid w:val="00141BE1"/>
    <w:rsid w:val="00143E71"/>
    <w:rsid w:val="001519D3"/>
    <w:rsid w:val="00153BB7"/>
    <w:rsid w:val="001550E2"/>
    <w:rsid w:val="001579DB"/>
    <w:rsid w:val="00161775"/>
    <w:rsid w:val="00162D66"/>
    <w:rsid w:val="00165CD3"/>
    <w:rsid w:val="00166080"/>
    <w:rsid w:val="00174D82"/>
    <w:rsid w:val="00175379"/>
    <w:rsid w:val="00177BDB"/>
    <w:rsid w:val="00177FE4"/>
    <w:rsid w:val="001808EA"/>
    <w:rsid w:val="00182EF7"/>
    <w:rsid w:val="00187E7E"/>
    <w:rsid w:val="00193286"/>
    <w:rsid w:val="001A473C"/>
    <w:rsid w:val="001A4F80"/>
    <w:rsid w:val="001A57AD"/>
    <w:rsid w:val="001B1ED3"/>
    <w:rsid w:val="001B21A1"/>
    <w:rsid w:val="001B241C"/>
    <w:rsid w:val="001B2F2B"/>
    <w:rsid w:val="001C39AB"/>
    <w:rsid w:val="001C791C"/>
    <w:rsid w:val="001C7FE6"/>
    <w:rsid w:val="001D0882"/>
    <w:rsid w:val="001D4856"/>
    <w:rsid w:val="001D4A0E"/>
    <w:rsid w:val="001D4CCA"/>
    <w:rsid w:val="001D52CA"/>
    <w:rsid w:val="001E197A"/>
    <w:rsid w:val="001E31F4"/>
    <w:rsid w:val="001E416D"/>
    <w:rsid w:val="001F196C"/>
    <w:rsid w:val="001F56C1"/>
    <w:rsid w:val="00205987"/>
    <w:rsid w:val="00206A70"/>
    <w:rsid w:val="00206FF6"/>
    <w:rsid w:val="00210BBD"/>
    <w:rsid w:val="00212285"/>
    <w:rsid w:val="00212DE4"/>
    <w:rsid w:val="002149FC"/>
    <w:rsid w:val="00214A16"/>
    <w:rsid w:val="002200B5"/>
    <w:rsid w:val="002204DA"/>
    <w:rsid w:val="002205B2"/>
    <w:rsid w:val="00223BA6"/>
    <w:rsid w:val="00226146"/>
    <w:rsid w:val="002275C5"/>
    <w:rsid w:val="002313F1"/>
    <w:rsid w:val="002333C7"/>
    <w:rsid w:val="00233819"/>
    <w:rsid w:val="00235599"/>
    <w:rsid w:val="00235A37"/>
    <w:rsid w:val="002369E5"/>
    <w:rsid w:val="00240E5F"/>
    <w:rsid w:val="002419E0"/>
    <w:rsid w:val="00241D01"/>
    <w:rsid w:val="0024246A"/>
    <w:rsid w:val="00242E0E"/>
    <w:rsid w:val="002453B2"/>
    <w:rsid w:val="00254147"/>
    <w:rsid w:val="00267384"/>
    <w:rsid w:val="0027175D"/>
    <w:rsid w:val="002755AB"/>
    <w:rsid w:val="002777FB"/>
    <w:rsid w:val="00281886"/>
    <w:rsid w:val="0028256F"/>
    <w:rsid w:val="00292E99"/>
    <w:rsid w:val="0029474A"/>
    <w:rsid w:val="002A1476"/>
    <w:rsid w:val="002A5030"/>
    <w:rsid w:val="002A6A37"/>
    <w:rsid w:val="002A7E75"/>
    <w:rsid w:val="002C223C"/>
    <w:rsid w:val="002D0D4D"/>
    <w:rsid w:val="002D2BAB"/>
    <w:rsid w:val="002D3109"/>
    <w:rsid w:val="002D5A0B"/>
    <w:rsid w:val="002E14AD"/>
    <w:rsid w:val="002E6AC1"/>
    <w:rsid w:val="002F0DA0"/>
    <w:rsid w:val="002F0F16"/>
    <w:rsid w:val="002F3750"/>
    <w:rsid w:val="00300BD6"/>
    <w:rsid w:val="00304D24"/>
    <w:rsid w:val="00311AE3"/>
    <w:rsid w:val="003159FC"/>
    <w:rsid w:val="003164FD"/>
    <w:rsid w:val="00320630"/>
    <w:rsid w:val="003219AC"/>
    <w:rsid w:val="00322010"/>
    <w:rsid w:val="00326F6C"/>
    <w:rsid w:val="003274DB"/>
    <w:rsid w:val="00334488"/>
    <w:rsid w:val="00334BDE"/>
    <w:rsid w:val="003351EF"/>
    <w:rsid w:val="003425E3"/>
    <w:rsid w:val="0034320B"/>
    <w:rsid w:val="00344B67"/>
    <w:rsid w:val="00352E52"/>
    <w:rsid w:val="00361F3C"/>
    <w:rsid w:val="00363F52"/>
    <w:rsid w:val="00365F52"/>
    <w:rsid w:val="00366E20"/>
    <w:rsid w:val="0037103B"/>
    <w:rsid w:val="00372BEA"/>
    <w:rsid w:val="00380CD6"/>
    <w:rsid w:val="00387B9B"/>
    <w:rsid w:val="00390207"/>
    <w:rsid w:val="00393C1F"/>
    <w:rsid w:val="00394200"/>
    <w:rsid w:val="00395870"/>
    <w:rsid w:val="003A32CD"/>
    <w:rsid w:val="003B53AF"/>
    <w:rsid w:val="003B54E2"/>
    <w:rsid w:val="003B63AC"/>
    <w:rsid w:val="003C5405"/>
    <w:rsid w:val="003C700B"/>
    <w:rsid w:val="003C7618"/>
    <w:rsid w:val="003C7C34"/>
    <w:rsid w:val="003C7ED8"/>
    <w:rsid w:val="003D3886"/>
    <w:rsid w:val="003D5609"/>
    <w:rsid w:val="003D67F3"/>
    <w:rsid w:val="003E5271"/>
    <w:rsid w:val="003F1192"/>
    <w:rsid w:val="003F1A5D"/>
    <w:rsid w:val="003F4971"/>
    <w:rsid w:val="003F5B0C"/>
    <w:rsid w:val="0040429D"/>
    <w:rsid w:val="00406472"/>
    <w:rsid w:val="004151D0"/>
    <w:rsid w:val="0041576B"/>
    <w:rsid w:val="004211E5"/>
    <w:rsid w:val="00421BB5"/>
    <w:rsid w:val="004229CA"/>
    <w:rsid w:val="00424647"/>
    <w:rsid w:val="00425C7C"/>
    <w:rsid w:val="00426683"/>
    <w:rsid w:val="00426A48"/>
    <w:rsid w:val="00430AEB"/>
    <w:rsid w:val="004317E5"/>
    <w:rsid w:val="0043236F"/>
    <w:rsid w:val="004342DA"/>
    <w:rsid w:val="004352C8"/>
    <w:rsid w:val="00436EE4"/>
    <w:rsid w:val="0044083F"/>
    <w:rsid w:val="00441393"/>
    <w:rsid w:val="00442784"/>
    <w:rsid w:val="00442EDC"/>
    <w:rsid w:val="004453FC"/>
    <w:rsid w:val="00453DAB"/>
    <w:rsid w:val="004546A0"/>
    <w:rsid w:val="00454880"/>
    <w:rsid w:val="004548D3"/>
    <w:rsid w:val="00455C85"/>
    <w:rsid w:val="00456AB2"/>
    <w:rsid w:val="00456F10"/>
    <w:rsid w:val="00462325"/>
    <w:rsid w:val="0046253C"/>
    <w:rsid w:val="004662EA"/>
    <w:rsid w:val="00471962"/>
    <w:rsid w:val="004750B0"/>
    <w:rsid w:val="00476508"/>
    <w:rsid w:val="00476615"/>
    <w:rsid w:val="00481072"/>
    <w:rsid w:val="004817DC"/>
    <w:rsid w:val="0048196D"/>
    <w:rsid w:val="00483F21"/>
    <w:rsid w:val="004872AE"/>
    <w:rsid w:val="00493048"/>
    <w:rsid w:val="00493584"/>
    <w:rsid w:val="00494832"/>
    <w:rsid w:val="00496274"/>
    <w:rsid w:val="004A5CA9"/>
    <w:rsid w:val="004A5CB6"/>
    <w:rsid w:val="004A70F5"/>
    <w:rsid w:val="004A7A2F"/>
    <w:rsid w:val="004B1737"/>
    <w:rsid w:val="004B1FC7"/>
    <w:rsid w:val="004B4D19"/>
    <w:rsid w:val="004B50D2"/>
    <w:rsid w:val="004B5212"/>
    <w:rsid w:val="004B7759"/>
    <w:rsid w:val="004C3DCA"/>
    <w:rsid w:val="004C3E35"/>
    <w:rsid w:val="004C6BCB"/>
    <w:rsid w:val="004D3440"/>
    <w:rsid w:val="004D6876"/>
    <w:rsid w:val="004D7B1D"/>
    <w:rsid w:val="004D7C3B"/>
    <w:rsid w:val="004E2F16"/>
    <w:rsid w:val="004E349C"/>
    <w:rsid w:val="004E3FCE"/>
    <w:rsid w:val="004E6D89"/>
    <w:rsid w:val="004F1EE2"/>
    <w:rsid w:val="004F30E4"/>
    <w:rsid w:val="004F4520"/>
    <w:rsid w:val="004F5D2A"/>
    <w:rsid w:val="00501C00"/>
    <w:rsid w:val="00502B06"/>
    <w:rsid w:val="0052411A"/>
    <w:rsid w:val="00526234"/>
    <w:rsid w:val="00526CBD"/>
    <w:rsid w:val="005411E5"/>
    <w:rsid w:val="00552FA5"/>
    <w:rsid w:val="005539FC"/>
    <w:rsid w:val="00561A1B"/>
    <w:rsid w:val="00563788"/>
    <w:rsid w:val="00566B20"/>
    <w:rsid w:val="00570FB4"/>
    <w:rsid w:val="00572D2A"/>
    <w:rsid w:val="00573CA6"/>
    <w:rsid w:val="00575697"/>
    <w:rsid w:val="005807E6"/>
    <w:rsid w:val="00584551"/>
    <w:rsid w:val="00584F66"/>
    <w:rsid w:val="00593FB7"/>
    <w:rsid w:val="005943BA"/>
    <w:rsid w:val="0059713F"/>
    <w:rsid w:val="005A0F50"/>
    <w:rsid w:val="005A1A4A"/>
    <w:rsid w:val="005A787A"/>
    <w:rsid w:val="005A7943"/>
    <w:rsid w:val="005A7AF0"/>
    <w:rsid w:val="005B1E79"/>
    <w:rsid w:val="005B4440"/>
    <w:rsid w:val="005C2A7C"/>
    <w:rsid w:val="005C402D"/>
    <w:rsid w:val="005C6B47"/>
    <w:rsid w:val="005D196B"/>
    <w:rsid w:val="005D2DAB"/>
    <w:rsid w:val="005D3327"/>
    <w:rsid w:val="005D3AFE"/>
    <w:rsid w:val="005D4796"/>
    <w:rsid w:val="005D4C90"/>
    <w:rsid w:val="005E4924"/>
    <w:rsid w:val="005E7550"/>
    <w:rsid w:val="005E79D6"/>
    <w:rsid w:val="0060783F"/>
    <w:rsid w:val="006127AC"/>
    <w:rsid w:val="00614C29"/>
    <w:rsid w:val="00620302"/>
    <w:rsid w:val="0062057D"/>
    <w:rsid w:val="00621C79"/>
    <w:rsid w:val="00622507"/>
    <w:rsid w:val="006251FC"/>
    <w:rsid w:val="0062588A"/>
    <w:rsid w:val="0062749D"/>
    <w:rsid w:val="006315FF"/>
    <w:rsid w:val="00635D20"/>
    <w:rsid w:val="00636E01"/>
    <w:rsid w:val="00641E93"/>
    <w:rsid w:val="0064343F"/>
    <w:rsid w:val="00645332"/>
    <w:rsid w:val="00645784"/>
    <w:rsid w:val="00645929"/>
    <w:rsid w:val="006459BF"/>
    <w:rsid w:val="0064737E"/>
    <w:rsid w:val="0065190C"/>
    <w:rsid w:val="00651D9B"/>
    <w:rsid w:val="006569C7"/>
    <w:rsid w:val="006577FB"/>
    <w:rsid w:val="00657858"/>
    <w:rsid w:val="006605B6"/>
    <w:rsid w:val="00665164"/>
    <w:rsid w:val="00665FAF"/>
    <w:rsid w:val="00666061"/>
    <w:rsid w:val="00667D54"/>
    <w:rsid w:val="0067325A"/>
    <w:rsid w:val="00673A9D"/>
    <w:rsid w:val="006750C6"/>
    <w:rsid w:val="00681C23"/>
    <w:rsid w:val="00684B46"/>
    <w:rsid w:val="00685287"/>
    <w:rsid w:val="006855CB"/>
    <w:rsid w:val="00686FAA"/>
    <w:rsid w:val="006874AA"/>
    <w:rsid w:val="00687C2D"/>
    <w:rsid w:val="00692346"/>
    <w:rsid w:val="00693220"/>
    <w:rsid w:val="006A054A"/>
    <w:rsid w:val="006A3891"/>
    <w:rsid w:val="006A4703"/>
    <w:rsid w:val="006A5AD9"/>
    <w:rsid w:val="006A7556"/>
    <w:rsid w:val="006B1D78"/>
    <w:rsid w:val="006B618F"/>
    <w:rsid w:val="006B6C3A"/>
    <w:rsid w:val="006B7F13"/>
    <w:rsid w:val="006C4B0B"/>
    <w:rsid w:val="006D4C5D"/>
    <w:rsid w:val="006D59B5"/>
    <w:rsid w:val="006D5A03"/>
    <w:rsid w:val="006E19E6"/>
    <w:rsid w:val="006E2AF6"/>
    <w:rsid w:val="006E5DD9"/>
    <w:rsid w:val="006E7BFA"/>
    <w:rsid w:val="006F4355"/>
    <w:rsid w:val="007128D0"/>
    <w:rsid w:val="0071384A"/>
    <w:rsid w:val="007150C2"/>
    <w:rsid w:val="00716043"/>
    <w:rsid w:val="0072090F"/>
    <w:rsid w:val="00720EAA"/>
    <w:rsid w:val="00724E76"/>
    <w:rsid w:val="00731FFC"/>
    <w:rsid w:val="00733AFD"/>
    <w:rsid w:val="00750072"/>
    <w:rsid w:val="0075094F"/>
    <w:rsid w:val="00753C9B"/>
    <w:rsid w:val="00763B19"/>
    <w:rsid w:val="007715E8"/>
    <w:rsid w:val="007723F0"/>
    <w:rsid w:val="00772CF2"/>
    <w:rsid w:val="0078486B"/>
    <w:rsid w:val="00785A3B"/>
    <w:rsid w:val="007A16DF"/>
    <w:rsid w:val="007A446A"/>
    <w:rsid w:val="007B26DE"/>
    <w:rsid w:val="007C327A"/>
    <w:rsid w:val="007D2107"/>
    <w:rsid w:val="007D2881"/>
    <w:rsid w:val="007E2796"/>
    <w:rsid w:val="007E30DF"/>
    <w:rsid w:val="007E3B0B"/>
    <w:rsid w:val="007F0024"/>
    <w:rsid w:val="007F2EF7"/>
    <w:rsid w:val="007F7544"/>
    <w:rsid w:val="00800ED4"/>
    <w:rsid w:val="00803697"/>
    <w:rsid w:val="00803840"/>
    <w:rsid w:val="00810CE1"/>
    <w:rsid w:val="00812386"/>
    <w:rsid w:val="00814CAF"/>
    <w:rsid w:val="008170C1"/>
    <w:rsid w:val="008201C1"/>
    <w:rsid w:val="00822B0F"/>
    <w:rsid w:val="00824F84"/>
    <w:rsid w:val="00825ACE"/>
    <w:rsid w:val="00832633"/>
    <w:rsid w:val="00836724"/>
    <w:rsid w:val="00841484"/>
    <w:rsid w:val="00842928"/>
    <w:rsid w:val="00851FEB"/>
    <w:rsid w:val="00852CED"/>
    <w:rsid w:val="00864614"/>
    <w:rsid w:val="0086751A"/>
    <w:rsid w:val="008677F8"/>
    <w:rsid w:val="0087294D"/>
    <w:rsid w:val="00873D80"/>
    <w:rsid w:val="008747E0"/>
    <w:rsid w:val="00880917"/>
    <w:rsid w:val="008809ED"/>
    <w:rsid w:val="00880DBE"/>
    <w:rsid w:val="00890534"/>
    <w:rsid w:val="008923FA"/>
    <w:rsid w:val="008934AA"/>
    <w:rsid w:val="00896827"/>
    <w:rsid w:val="00897C7D"/>
    <w:rsid w:val="008A34E8"/>
    <w:rsid w:val="008A564E"/>
    <w:rsid w:val="008B2B94"/>
    <w:rsid w:val="008D07E3"/>
    <w:rsid w:val="008D19E0"/>
    <w:rsid w:val="008D4B7B"/>
    <w:rsid w:val="008E0327"/>
    <w:rsid w:val="008E4593"/>
    <w:rsid w:val="00906D16"/>
    <w:rsid w:val="009100B6"/>
    <w:rsid w:val="00910CE4"/>
    <w:rsid w:val="00911242"/>
    <w:rsid w:val="00911311"/>
    <w:rsid w:val="0091239B"/>
    <w:rsid w:val="0091503B"/>
    <w:rsid w:val="00920535"/>
    <w:rsid w:val="0092317A"/>
    <w:rsid w:val="0092638B"/>
    <w:rsid w:val="0093089E"/>
    <w:rsid w:val="0093169F"/>
    <w:rsid w:val="00934D7E"/>
    <w:rsid w:val="009362AF"/>
    <w:rsid w:val="00940742"/>
    <w:rsid w:val="009414E6"/>
    <w:rsid w:val="00944CEB"/>
    <w:rsid w:val="0094511F"/>
    <w:rsid w:val="00947862"/>
    <w:rsid w:val="0095715E"/>
    <w:rsid w:val="009603C5"/>
    <w:rsid w:val="009657A9"/>
    <w:rsid w:val="00971591"/>
    <w:rsid w:val="00974E99"/>
    <w:rsid w:val="009764FA"/>
    <w:rsid w:val="00980192"/>
    <w:rsid w:val="00981FB7"/>
    <w:rsid w:val="009835CB"/>
    <w:rsid w:val="0098383E"/>
    <w:rsid w:val="00985E8F"/>
    <w:rsid w:val="00986E4C"/>
    <w:rsid w:val="0099446C"/>
    <w:rsid w:val="009A0A19"/>
    <w:rsid w:val="009A4374"/>
    <w:rsid w:val="009B0863"/>
    <w:rsid w:val="009B3DE7"/>
    <w:rsid w:val="009B6530"/>
    <w:rsid w:val="009C3264"/>
    <w:rsid w:val="009C5923"/>
    <w:rsid w:val="009D382C"/>
    <w:rsid w:val="009E16EC"/>
    <w:rsid w:val="009E7CF2"/>
    <w:rsid w:val="009F3C12"/>
    <w:rsid w:val="009F4D2D"/>
    <w:rsid w:val="009F50E5"/>
    <w:rsid w:val="009F6972"/>
    <w:rsid w:val="009F6B59"/>
    <w:rsid w:val="00A03734"/>
    <w:rsid w:val="00A10AA2"/>
    <w:rsid w:val="00A10FFC"/>
    <w:rsid w:val="00A1383F"/>
    <w:rsid w:val="00A160F0"/>
    <w:rsid w:val="00A162D9"/>
    <w:rsid w:val="00A24FE9"/>
    <w:rsid w:val="00A325F9"/>
    <w:rsid w:val="00A35A54"/>
    <w:rsid w:val="00A37A0E"/>
    <w:rsid w:val="00A43E51"/>
    <w:rsid w:val="00A4558C"/>
    <w:rsid w:val="00A4601A"/>
    <w:rsid w:val="00A478B5"/>
    <w:rsid w:val="00A549B3"/>
    <w:rsid w:val="00A6274D"/>
    <w:rsid w:val="00A7239A"/>
    <w:rsid w:val="00A747BA"/>
    <w:rsid w:val="00A74E81"/>
    <w:rsid w:val="00A75649"/>
    <w:rsid w:val="00A75754"/>
    <w:rsid w:val="00A764BD"/>
    <w:rsid w:val="00A764F9"/>
    <w:rsid w:val="00A81E5D"/>
    <w:rsid w:val="00A820B0"/>
    <w:rsid w:val="00A9437E"/>
    <w:rsid w:val="00A96EDD"/>
    <w:rsid w:val="00A970C9"/>
    <w:rsid w:val="00A97F12"/>
    <w:rsid w:val="00AA05B7"/>
    <w:rsid w:val="00AA16D7"/>
    <w:rsid w:val="00AA1981"/>
    <w:rsid w:val="00AA573D"/>
    <w:rsid w:val="00AA5A49"/>
    <w:rsid w:val="00AA5ED0"/>
    <w:rsid w:val="00AB1ECB"/>
    <w:rsid w:val="00AB3701"/>
    <w:rsid w:val="00AB60AD"/>
    <w:rsid w:val="00AB66C7"/>
    <w:rsid w:val="00AC33A2"/>
    <w:rsid w:val="00AC43F6"/>
    <w:rsid w:val="00AD0B8F"/>
    <w:rsid w:val="00AD1CA8"/>
    <w:rsid w:val="00AD3D9A"/>
    <w:rsid w:val="00AD7FED"/>
    <w:rsid w:val="00AE72BA"/>
    <w:rsid w:val="00AE7BDB"/>
    <w:rsid w:val="00AF00D3"/>
    <w:rsid w:val="00AF159C"/>
    <w:rsid w:val="00AF41FE"/>
    <w:rsid w:val="00AF504E"/>
    <w:rsid w:val="00AF5413"/>
    <w:rsid w:val="00AF614D"/>
    <w:rsid w:val="00B01CB6"/>
    <w:rsid w:val="00B02303"/>
    <w:rsid w:val="00B030F7"/>
    <w:rsid w:val="00B1464F"/>
    <w:rsid w:val="00B158CF"/>
    <w:rsid w:val="00B165F6"/>
    <w:rsid w:val="00B169AE"/>
    <w:rsid w:val="00B208C7"/>
    <w:rsid w:val="00B21900"/>
    <w:rsid w:val="00B239CF"/>
    <w:rsid w:val="00B31A41"/>
    <w:rsid w:val="00B35BBF"/>
    <w:rsid w:val="00B41B52"/>
    <w:rsid w:val="00B42293"/>
    <w:rsid w:val="00B45A8F"/>
    <w:rsid w:val="00B469E1"/>
    <w:rsid w:val="00B52064"/>
    <w:rsid w:val="00B5315B"/>
    <w:rsid w:val="00B55738"/>
    <w:rsid w:val="00B612D3"/>
    <w:rsid w:val="00B668D5"/>
    <w:rsid w:val="00B67422"/>
    <w:rsid w:val="00B70304"/>
    <w:rsid w:val="00B94FCF"/>
    <w:rsid w:val="00BA0854"/>
    <w:rsid w:val="00BA4C81"/>
    <w:rsid w:val="00BB4C89"/>
    <w:rsid w:val="00BB76FE"/>
    <w:rsid w:val="00BC071B"/>
    <w:rsid w:val="00BC2DAA"/>
    <w:rsid w:val="00BC740F"/>
    <w:rsid w:val="00BD04CB"/>
    <w:rsid w:val="00BD2209"/>
    <w:rsid w:val="00BD42C9"/>
    <w:rsid w:val="00BD5C6D"/>
    <w:rsid w:val="00BE06C5"/>
    <w:rsid w:val="00BE3F87"/>
    <w:rsid w:val="00BF2B46"/>
    <w:rsid w:val="00BF44D0"/>
    <w:rsid w:val="00BF63A3"/>
    <w:rsid w:val="00BF72EC"/>
    <w:rsid w:val="00BF7B87"/>
    <w:rsid w:val="00C05AC4"/>
    <w:rsid w:val="00C07FB3"/>
    <w:rsid w:val="00C1048A"/>
    <w:rsid w:val="00C12C0F"/>
    <w:rsid w:val="00C1441A"/>
    <w:rsid w:val="00C168DC"/>
    <w:rsid w:val="00C21BB2"/>
    <w:rsid w:val="00C23A88"/>
    <w:rsid w:val="00C24148"/>
    <w:rsid w:val="00C266CB"/>
    <w:rsid w:val="00C30922"/>
    <w:rsid w:val="00C34798"/>
    <w:rsid w:val="00C34A05"/>
    <w:rsid w:val="00C34E6B"/>
    <w:rsid w:val="00C35EF1"/>
    <w:rsid w:val="00C375DF"/>
    <w:rsid w:val="00C425F1"/>
    <w:rsid w:val="00C51D25"/>
    <w:rsid w:val="00C525B2"/>
    <w:rsid w:val="00C528AE"/>
    <w:rsid w:val="00C52F06"/>
    <w:rsid w:val="00C533A5"/>
    <w:rsid w:val="00C60AA4"/>
    <w:rsid w:val="00C72FF2"/>
    <w:rsid w:val="00C76204"/>
    <w:rsid w:val="00C81162"/>
    <w:rsid w:val="00C83666"/>
    <w:rsid w:val="00C84B41"/>
    <w:rsid w:val="00C84EC5"/>
    <w:rsid w:val="00C8646A"/>
    <w:rsid w:val="00C866D7"/>
    <w:rsid w:val="00C86B01"/>
    <w:rsid w:val="00C92382"/>
    <w:rsid w:val="00C9449D"/>
    <w:rsid w:val="00C945DC"/>
    <w:rsid w:val="00C953CA"/>
    <w:rsid w:val="00C95B1A"/>
    <w:rsid w:val="00CA4562"/>
    <w:rsid w:val="00CA51B4"/>
    <w:rsid w:val="00CA66ED"/>
    <w:rsid w:val="00CB34E6"/>
    <w:rsid w:val="00CB56D6"/>
    <w:rsid w:val="00CB5A9A"/>
    <w:rsid w:val="00CC0F27"/>
    <w:rsid w:val="00CC46C0"/>
    <w:rsid w:val="00CC6997"/>
    <w:rsid w:val="00CC7129"/>
    <w:rsid w:val="00CD5DFD"/>
    <w:rsid w:val="00CE12FE"/>
    <w:rsid w:val="00CE5E46"/>
    <w:rsid w:val="00CF1691"/>
    <w:rsid w:val="00CF21A1"/>
    <w:rsid w:val="00D1081F"/>
    <w:rsid w:val="00D13C89"/>
    <w:rsid w:val="00D1732E"/>
    <w:rsid w:val="00D22AC7"/>
    <w:rsid w:val="00D2486C"/>
    <w:rsid w:val="00D25458"/>
    <w:rsid w:val="00D272F8"/>
    <w:rsid w:val="00D36852"/>
    <w:rsid w:val="00D44FCE"/>
    <w:rsid w:val="00D459AB"/>
    <w:rsid w:val="00D45F28"/>
    <w:rsid w:val="00D52BF8"/>
    <w:rsid w:val="00D54000"/>
    <w:rsid w:val="00D57498"/>
    <w:rsid w:val="00D63286"/>
    <w:rsid w:val="00D63551"/>
    <w:rsid w:val="00D63840"/>
    <w:rsid w:val="00D67E61"/>
    <w:rsid w:val="00D74AE1"/>
    <w:rsid w:val="00D7655C"/>
    <w:rsid w:val="00D805FA"/>
    <w:rsid w:val="00D84C4D"/>
    <w:rsid w:val="00D86DC2"/>
    <w:rsid w:val="00D87A04"/>
    <w:rsid w:val="00D94755"/>
    <w:rsid w:val="00DA06E9"/>
    <w:rsid w:val="00DA1C37"/>
    <w:rsid w:val="00DA4FDD"/>
    <w:rsid w:val="00DA56DB"/>
    <w:rsid w:val="00DA6C19"/>
    <w:rsid w:val="00DB0AD5"/>
    <w:rsid w:val="00DC381F"/>
    <w:rsid w:val="00DD0B87"/>
    <w:rsid w:val="00DD28EE"/>
    <w:rsid w:val="00DD44A0"/>
    <w:rsid w:val="00DD4C75"/>
    <w:rsid w:val="00DD63ED"/>
    <w:rsid w:val="00DD758A"/>
    <w:rsid w:val="00DD75F0"/>
    <w:rsid w:val="00DE1127"/>
    <w:rsid w:val="00DF430A"/>
    <w:rsid w:val="00DF59DB"/>
    <w:rsid w:val="00DF5A71"/>
    <w:rsid w:val="00E0190D"/>
    <w:rsid w:val="00E0259A"/>
    <w:rsid w:val="00E03073"/>
    <w:rsid w:val="00E034F2"/>
    <w:rsid w:val="00E05346"/>
    <w:rsid w:val="00E07838"/>
    <w:rsid w:val="00E10856"/>
    <w:rsid w:val="00E1724A"/>
    <w:rsid w:val="00E17ED9"/>
    <w:rsid w:val="00E208F3"/>
    <w:rsid w:val="00E216CE"/>
    <w:rsid w:val="00E23518"/>
    <w:rsid w:val="00E27644"/>
    <w:rsid w:val="00E27C25"/>
    <w:rsid w:val="00E374EE"/>
    <w:rsid w:val="00E37821"/>
    <w:rsid w:val="00E379AD"/>
    <w:rsid w:val="00E4190D"/>
    <w:rsid w:val="00E503A8"/>
    <w:rsid w:val="00E55EA2"/>
    <w:rsid w:val="00E60C2A"/>
    <w:rsid w:val="00E7131F"/>
    <w:rsid w:val="00E72341"/>
    <w:rsid w:val="00E837CE"/>
    <w:rsid w:val="00E84DE2"/>
    <w:rsid w:val="00E86652"/>
    <w:rsid w:val="00E869B8"/>
    <w:rsid w:val="00E86D97"/>
    <w:rsid w:val="00E87863"/>
    <w:rsid w:val="00E94A71"/>
    <w:rsid w:val="00EA38A0"/>
    <w:rsid w:val="00EB23D2"/>
    <w:rsid w:val="00EB6F3C"/>
    <w:rsid w:val="00EB7DD5"/>
    <w:rsid w:val="00EC43B8"/>
    <w:rsid w:val="00ED2A8D"/>
    <w:rsid w:val="00ED36BD"/>
    <w:rsid w:val="00ED7C67"/>
    <w:rsid w:val="00EE43ED"/>
    <w:rsid w:val="00EF3F72"/>
    <w:rsid w:val="00EF404B"/>
    <w:rsid w:val="00EF435C"/>
    <w:rsid w:val="00EF5FFF"/>
    <w:rsid w:val="00EF7E37"/>
    <w:rsid w:val="00F00376"/>
    <w:rsid w:val="00F0047B"/>
    <w:rsid w:val="00F03BF4"/>
    <w:rsid w:val="00F0533E"/>
    <w:rsid w:val="00F10449"/>
    <w:rsid w:val="00F157E2"/>
    <w:rsid w:val="00F15AB3"/>
    <w:rsid w:val="00F16A4B"/>
    <w:rsid w:val="00F20C76"/>
    <w:rsid w:val="00F26326"/>
    <w:rsid w:val="00F27F07"/>
    <w:rsid w:val="00F36A64"/>
    <w:rsid w:val="00F375FD"/>
    <w:rsid w:val="00F44E08"/>
    <w:rsid w:val="00F45303"/>
    <w:rsid w:val="00F5240D"/>
    <w:rsid w:val="00F52C8A"/>
    <w:rsid w:val="00F53126"/>
    <w:rsid w:val="00F53E29"/>
    <w:rsid w:val="00F6264F"/>
    <w:rsid w:val="00F663F1"/>
    <w:rsid w:val="00F668CD"/>
    <w:rsid w:val="00F75137"/>
    <w:rsid w:val="00F77445"/>
    <w:rsid w:val="00F77E9C"/>
    <w:rsid w:val="00F83D7C"/>
    <w:rsid w:val="00F8797E"/>
    <w:rsid w:val="00F955A8"/>
    <w:rsid w:val="00F96C81"/>
    <w:rsid w:val="00FB1028"/>
    <w:rsid w:val="00FB75E2"/>
    <w:rsid w:val="00FC0BAA"/>
    <w:rsid w:val="00FC13EC"/>
    <w:rsid w:val="00FC1C9E"/>
    <w:rsid w:val="00FC5082"/>
    <w:rsid w:val="00FC7D2F"/>
    <w:rsid w:val="00FD21B0"/>
    <w:rsid w:val="00FD2584"/>
    <w:rsid w:val="00FD5850"/>
    <w:rsid w:val="00FD7D17"/>
    <w:rsid w:val="00FE07D6"/>
    <w:rsid w:val="00FE6609"/>
    <w:rsid w:val="00FF1190"/>
    <w:rsid w:val="00FF5D3A"/>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0A203D1E"/>
  <w15:docId w15:val="{0EEA207D-2751-49F1-8A77-9B6066A42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unhideWhenUsed="1" w:qFormat="1"/>
    <w:lsdException w:name="heading 3"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lsdException w:name="Table Web 3" w:semiHidden="1"/>
    <w:lsdException w:name="Balloon Text" w:semiHidden="1" w:unhideWhenUsed="1"/>
    <w:lsdException w:name="Table Grid" w:semiHidden="1" w:uiPriority="59"/>
    <w:lsdException w:name="Table Theme" w:semiHidden="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27AC"/>
    <w:pPr>
      <w:spacing w:after="0" w:line="216" w:lineRule="atLeast"/>
    </w:pPr>
    <w:rPr>
      <w:sz w:val="18"/>
      <w:lang w:val="en-US"/>
    </w:rPr>
  </w:style>
  <w:style w:type="paragraph" w:styleId="Titre1">
    <w:name w:val="heading 1"/>
    <w:basedOn w:val="Normal"/>
    <w:next w:val="Heading1separatationline"/>
    <w:link w:val="Titre1Car"/>
    <w:qFormat/>
    <w:rsid w:val="00645929"/>
    <w:pPr>
      <w:keepNext/>
      <w:keepLines/>
      <w:numPr>
        <w:numId w:val="66"/>
      </w:numPr>
      <w:spacing w:before="240" w:line="240" w:lineRule="atLeast"/>
      <w:outlineLvl w:val="0"/>
    </w:pPr>
    <w:rPr>
      <w:rFonts w:asciiTheme="majorHAnsi" w:eastAsiaTheme="majorEastAsia" w:hAnsiTheme="majorHAnsi" w:cstheme="majorBidi"/>
      <w:b/>
      <w:bCs/>
      <w:caps/>
      <w:color w:val="407EC9"/>
      <w:sz w:val="28"/>
      <w:szCs w:val="24"/>
      <w:lang w:val="en-GB"/>
    </w:rPr>
  </w:style>
  <w:style w:type="paragraph" w:styleId="Titre2">
    <w:name w:val="heading 2"/>
    <w:basedOn w:val="Normal"/>
    <w:next w:val="Heading2separationline"/>
    <w:link w:val="Titre2Car"/>
    <w:qFormat/>
    <w:rsid w:val="00645929"/>
    <w:pPr>
      <w:keepNext/>
      <w:keepLines/>
      <w:numPr>
        <w:ilvl w:val="1"/>
        <w:numId w:val="66"/>
      </w:numPr>
      <w:ind w:right="709"/>
      <w:outlineLvl w:val="1"/>
    </w:pPr>
    <w:rPr>
      <w:rFonts w:asciiTheme="majorHAnsi" w:eastAsiaTheme="majorEastAsia" w:hAnsiTheme="majorHAnsi" w:cstheme="majorBidi"/>
      <w:b/>
      <w:bCs/>
      <w:caps/>
      <w:color w:val="407EC9"/>
      <w:sz w:val="24"/>
      <w:szCs w:val="24"/>
      <w:lang w:val="en-GB"/>
    </w:rPr>
  </w:style>
  <w:style w:type="paragraph" w:styleId="Titre3">
    <w:name w:val="heading 3"/>
    <w:basedOn w:val="Normal"/>
    <w:next w:val="Corpsdetexte"/>
    <w:link w:val="Titre3Car"/>
    <w:qFormat/>
    <w:rsid w:val="00645929"/>
    <w:pPr>
      <w:keepNext/>
      <w:keepLines/>
      <w:numPr>
        <w:ilvl w:val="2"/>
        <w:numId w:val="66"/>
      </w:numPr>
      <w:spacing w:before="120" w:after="120"/>
      <w:ind w:right="851"/>
      <w:outlineLvl w:val="2"/>
    </w:pPr>
    <w:rPr>
      <w:rFonts w:asciiTheme="majorHAnsi" w:eastAsiaTheme="majorEastAsia" w:hAnsiTheme="majorHAnsi" w:cstheme="majorBidi"/>
      <w:b/>
      <w:bCs/>
      <w:smallCaps/>
      <w:color w:val="407EC9"/>
      <w:sz w:val="22"/>
      <w:lang w:val="en-GB"/>
    </w:rPr>
  </w:style>
  <w:style w:type="paragraph" w:styleId="Titre4">
    <w:name w:val="heading 4"/>
    <w:basedOn w:val="Normal"/>
    <w:next w:val="Corpsdetexte"/>
    <w:link w:val="Titre4Car"/>
    <w:qFormat/>
    <w:rsid w:val="00645929"/>
    <w:pPr>
      <w:keepNext/>
      <w:keepLines/>
      <w:numPr>
        <w:ilvl w:val="3"/>
        <w:numId w:val="66"/>
      </w:numPr>
      <w:spacing w:before="120" w:after="120"/>
      <w:ind w:right="992"/>
      <w:outlineLvl w:val="3"/>
    </w:pPr>
    <w:rPr>
      <w:rFonts w:asciiTheme="majorHAnsi" w:eastAsiaTheme="majorEastAsia" w:hAnsiTheme="majorHAnsi" w:cstheme="majorBidi"/>
      <w:b/>
      <w:bCs/>
      <w:iCs/>
      <w:color w:val="407EC9"/>
      <w:sz w:val="22"/>
      <w:lang w:val="en-GB"/>
    </w:rPr>
  </w:style>
  <w:style w:type="paragraph" w:styleId="Titre5">
    <w:name w:val="heading 5"/>
    <w:basedOn w:val="Normal"/>
    <w:next w:val="Normal"/>
    <w:link w:val="Titre5Car"/>
    <w:uiPriority w:val="9"/>
    <w:semiHidden/>
    <w:qFormat/>
    <w:rsid w:val="00645929"/>
    <w:pPr>
      <w:keepNext/>
      <w:keepLines/>
      <w:numPr>
        <w:ilvl w:val="4"/>
        <w:numId w:val="1"/>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645929"/>
    <w:pPr>
      <w:keepNext/>
      <w:keepLines/>
      <w:numPr>
        <w:ilvl w:val="5"/>
        <w:numId w:val="1"/>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64592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64592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64592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Normal"/>
    <w:rsid w:val="00FB1028"/>
    <w:pPr>
      <w:spacing w:line="960" w:lineRule="atLeast"/>
    </w:pPr>
    <w:rPr>
      <w:rFonts w:asciiTheme="majorHAnsi" w:hAnsiTheme="majorHAnsi"/>
      <w:caps/>
      <w:color w:val="FFFFFF" w:themeColor="background1"/>
      <w:sz w:val="80"/>
      <w:szCs w:val="50"/>
      <w:lang w:val="en-GB"/>
    </w:rPr>
  </w:style>
  <w:style w:type="character" w:customStyle="1" w:styleId="Titre1Car">
    <w:name w:val="Titre 1 Car"/>
    <w:basedOn w:val="Policepardfaut"/>
    <w:link w:val="Titre1"/>
    <w:rsid w:val="00645929"/>
    <w:rPr>
      <w:rFonts w:asciiTheme="majorHAnsi" w:eastAsiaTheme="majorEastAsia" w:hAnsiTheme="majorHAnsi" w:cstheme="majorBidi"/>
      <w:b/>
      <w:bCs/>
      <w:caps/>
      <w:color w:val="407EC9"/>
      <w:sz w:val="28"/>
      <w:szCs w:val="24"/>
      <w:lang w:val="en-GB"/>
    </w:rPr>
  </w:style>
  <w:style w:type="character" w:customStyle="1" w:styleId="Titre2Car">
    <w:name w:val="Titre 2 Car"/>
    <w:basedOn w:val="Policepardfaut"/>
    <w:link w:val="Titre2"/>
    <w:rsid w:val="00645929"/>
    <w:rPr>
      <w:rFonts w:asciiTheme="majorHAnsi" w:eastAsiaTheme="majorEastAsia" w:hAnsiTheme="majorHAnsi" w:cstheme="majorBidi"/>
      <w:b/>
      <w:bCs/>
      <w:caps/>
      <w:color w:val="407EC9"/>
      <w:sz w:val="24"/>
      <w:szCs w:val="24"/>
      <w:lang w:val="en-GB"/>
    </w:rPr>
  </w:style>
  <w:style w:type="character" w:customStyle="1" w:styleId="Titre3Car">
    <w:name w:val="Titre 3 Car"/>
    <w:basedOn w:val="Policepardfaut"/>
    <w:link w:val="Titre3"/>
    <w:rsid w:val="00645929"/>
    <w:rPr>
      <w:rFonts w:asciiTheme="majorHAnsi" w:eastAsiaTheme="majorEastAsia" w:hAnsiTheme="majorHAnsi" w:cstheme="majorBidi"/>
      <w:b/>
      <w:bCs/>
      <w:smallCaps/>
      <w:color w:val="407EC9"/>
      <w:lang w:val="en-GB"/>
    </w:rPr>
  </w:style>
  <w:style w:type="paragraph" w:customStyle="1" w:styleId="Textedesaisie">
    <w:name w:val="Texte de saisie"/>
    <w:basedOn w:val="Normal"/>
    <w:autoRedefine/>
    <w:rsid w:val="009B0863"/>
    <w:pPr>
      <w:spacing w:after="120"/>
    </w:pPr>
    <w:rPr>
      <w:color w:val="000000" w:themeColor="text1"/>
      <w:sz w:val="22"/>
      <w:lang w:val="en-GB"/>
    </w:rPr>
  </w:style>
  <w:style w:type="character" w:customStyle="1" w:styleId="Titre4Car">
    <w:name w:val="Titre 4 Car"/>
    <w:basedOn w:val="Policepardfaut"/>
    <w:link w:val="Titre4"/>
    <w:rsid w:val="00645929"/>
    <w:rPr>
      <w:rFonts w:asciiTheme="majorHAnsi" w:eastAsiaTheme="majorEastAsia" w:hAnsiTheme="majorHAnsi" w:cstheme="majorBidi"/>
      <w:b/>
      <w:bCs/>
      <w:iCs/>
      <w:color w:val="407EC9"/>
      <w:lang w:val="en-GB"/>
    </w:rPr>
  </w:style>
  <w:style w:type="character" w:customStyle="1" w:styleId="Titre5Car">
    <w:name w:val="Titre 5 Car"/>
    <w:basedOn w:val="Policepardfaut"/>
    <w:link w:val="Titre5"/>
    <w:uiPriority w:val="9"/>
    <w:semiHidden/>
    <w:rsid w:val="00645929"/>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645929"/>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645929"/>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645929"/>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645929"/>
    <w:rPr>
      <w:rFonts w:asciiTheme="majorHAnsi" w:eastAsiaTheme="majorEastAsia" w:hAnsiTheme="majorHAnsi" w:cstheme="majorBidi"/>
      <w:i/>
      <w:iCs/>
      <w:color w:val="404040" w:themeColor="text1" w:themeTint="BF"/>
      <w:sz w:val="20"/>
      <w:szCs w:val="20"/>
      <w:lang w:val="en-US"/>
    </w:rPr>
  </w:style>
  <w:style w:type="paragraph" w:customStyle="1" w:styleId="Bullet1">
    <w:name w:val="Bullet 1"/>
    <w:basedOn w:val="Textedesaisie"/>
    <w:qFormat/>
    <w:rsid w:val="00645929"/>
    <w:pPr>
      <w:numPr>
        <w:numId w:val="2"/>
      </w:numPr>
    </w:pPr>
    <w:rPr>
      <w:lang w:val="fr-FR"/>
    </w:rPr>
  </w:style>
  <w:style w:type="paragraph" w:customStyle="1" w:styleId="Bullet2">
    <w:name w:val="Bullet 2"/>
    <w:basedOn w:val="Textedesaisie"/>
    <w:qFormat/>
    <w:rsid w:val="00645929"/>
    <w:pPr>
      <w:numPr>
        <w:numId w:val="3"/>
      </w:numPr>
      <w:ind w:left="567" w:hanging="283"/>
    </w:pPr>
  </w:style>
  <w:style w:type="paragraph" w:styleId="Sous-titre">
    <w:name w:val="Subtitle"/>
    <w:basedOn w:val="Normal"/>
    <w:next w:val="Normal"/>
    <w:link w:val="Sous-titreC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lang w:val="en-GB"/>
    </w:rPr>
  </w:style>
  <w:style w:type="character" w:customStyle="1" w:styleId="Sous-titreCar">
    <w:name w:val="Sous-titre Car"/>
    <w:basedOn w:val="Policepardfaut"/>
    <w:link w:val="Sous-titr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Editionnumber">
    <w:name w:val="Edition number"/>
    <w:basedOn w:val="Normal"/>
    <w:rsid w:val="0060783F"/>
    <w:pPr>
      <w:framePr w:wrap="around" w:hAnchor="margin" w:xAlign="center" w:yAlign="bottom"/>
    </w:pPr>
    <w:rPr>
      <w:b/>
      <w:color w:val="FFFFFF" w:themeColor="background1"/>
      <w:sz w:val="50"/>
      <w:szCs w:val="50"/>
      <w:lang w:val="en-GB"/>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ContentsRevisions">
    <w:name w:val="Contents / Revisions"/>
    <w:basedOn w:val="En-tte"/>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M1">
    <w:name w:val="toc 1"/>
    <w:basedOn w:val="SectionTitle"/>
    <w:next w:val="Normal"/>
    <w:uiPriority w:val="39"/>
    <w:rsid w:val="00D1081F"/>
    <w:pPr>
      <w:tabs>
        <w:tab w:val="left" w:pos="425"/>
        <w:tab w:val="right" w:leader="dot" w:pos="10206"/>
      </w:tabs>
      <w:spacing w:line="300" w:lineRule="atLeast"/>
      <w:ind w:right="425"/>
    </w:pPr>
    <w:rPr>
      <w:b w:val="0"/>
      <w:noProof/>
      <w:color w:val="00558C" w:themeColor="accent1"/>
      <w:sz w:val="22"/>
    </w:rPr>
  </w:style>
  <w:style w:type="paragraph" w:styleId="TM2">
    <w:name w:val="toc 2"/>
    <w:basedOn w:val="Normal"/>
    <w:next w:val="Normal"/>
    <w:uiPriority w:val="39"/>
    <w:rsid w:val="00D1081F"/>
    <w:pPr>
      <w:tabs>
        <w:tab w:val="left" w:pos="993"/>
        <w:tab w:val="right" w:leader="dot" w:pos="10206"/>
      </w:tabs>
      <w:spacing w:before="60" w:after="60" w:line="300" w:lineRule="atLeast"/>
      <w:ind w:left="426" w:right="425"/>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Pieddepage"/>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Pieddepage"/>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Corpsdetexte">
    <w:name w:val="Body Text"/>
    <w:basedOn w:val="Normal"/>
    <w:link w:val="CorpsdetexteCar"/>
    <w:unhideWhenUsed/>
    <w:qFormat/>
    <w:rsid w:val="0041576B"/>
    <w:pPr>
      <w:spacing w:after="120"/>
    </w:pPr>
    <w:rPr>
      <w:sz w:val="22"/>
      <w:lang w:val="en-GB"/>
    </w:rPr>
  </w:style>
  <w:style w:type="character" w:customStyle="1" w:styleId="CorpsdetexteCar">
    <w:name w:val="Corps de texte Car"/>
    <w:basedOn w:val="Policepardfaut"/>
    <w:link w:val="Corpsdetexte"/>
    <w:rsid w:val="0041576B"/>
    <w:rPr>
      <w:lang w:val="en-GB"/>
    </w:rPr>
  </w:style>
  <w:style w:type="paragraph" w:styleId="Corpsdetexte2">
    <w:name w:val="Body Text 2"/>
    <w:basedOn w:val="Normal"/>
    <w:link w:val="Corpsdetexte2Car"/>
    <w:uiPriority w:val="99"/>
    <w:semiHidden/>
    <w:unhideWhenUsed/>
    <w:rsid w:val="00692346"/>
    <w:pPr>
      <w:spacing w:after="120" w:line="480" w:lineRule="auto"/>
    </w:pPr>
  </w:style>
  <w:style w:type="character" w:customStyle="1" w:styleId="Corpsdetexte2Car">
    <w:name w:val="Corps de texte 2 Car"/>
    <w:basedOn w:val="Policepardfaut"/>
    <w:link w:val="Corpsdetexte2"/>
    <w:uiPriority w:val="99"/>
    <w:semiHidden/>
    <w:rsid w:val="00692346"/>
    <w:rPr>
      <w:sz w:val="18"/>
      <w:lang w:val="en-US"/>
    </w:rPr>
  </w:style>
  <w:style w:type="paragraph" w:styleId="Listenumros">
    <w:name w:val="List Number"/>
    <w:basedOn w:val="Normal"/>
    <w:rsid w:val="00E7131F"/>
    <w:pPr>
      <w:tabs>
        <w:tab w:val="num" w:pos="360"/>
      </w:tabs>
      <w:spacing w:line="240" w:lineRule="auto"/>
      <w:ind w:left="360" w:hanging="360"/>
    </w:pPr>
    <w:rPr>
      <w:rFonts w:ascii="Arial" w:eastAsia="Times New Roman" w:hAnsi="Arial" w:cs="Times New Roman"/>
      <w:sz w:val="22"/>
      <w:szCs w:val="24"/>
      <w:lang w:val="en-GB"/>
    </w:rPr>
  </w:style>
  <w:style w:type="paragraph" w:styleId="Paragraphedeliste">
    <w:name w:val="List Paragraph"/>
    <w:basedOn w:val="Normal"/>
    <w:link w:val="ParagraphedelisteCar"/>
    <w:uiPriority w:val="34"/>
    <w:qFormat/>
    <w:rsid w:val="00E7131F"/>
    <w:pPr>
      <w:spacing w:line="240" w:lineRule="auto"/>
      <w:ind w:left="720"/>
      <w:contextualSpacing/>
    </w:pPr>
    <w:rPr>
      <w:rFonts w:ascii="Arial" w:eastAsia="Times New Roman" w:hAnsi="Arial" w:cs="Times New Roman"/>
      <w:sz w:val="22"/>
      <w:szCs w:val="24"/>
      <w:lang w:val="en-GB"/>
    </w:rPr>
  </w:style>
  <w:style w:type="paragraph" w:customStyle="1" w:styleId="Annex">
    <w:name w:val="Annex"/>
    <w:basedOn w:val="Normal"/>
    <w:next w:val="AnnexHead1"/>
    <w:link w:val="AnnexChar"/>
    <w:qFormat/>
    <w:rsid w:val="00645929"/>
    <w:pPr>
      <w:numPr>
        <w:numId w:val="4"/>
      </w:numPr>
      <w:tabs>
        <w:tab w:val="left" w:pos="1418"/>
      </w:tabs>
      <w:spacing w:after="240" w:line="240" w:lineRule="auto"/>
      <w:jc w:val="both"/>
    </w:pPr>
    <w:rPr>
      <w:rFonts w:asciiTheme="majorHAnsi" w:eastAsia="Times New Roman" w:hAnsiTheme="majorHAnsi" w:cs="Times New Roman"/>
      <w:b/>
      <w:i/>
      <w:caps/>
      <w:snapToGrid w:val="0"/>
      <w:color w:val="407EC9"/>
      <w:sz w:val="28"/>
      <w:szCs w:val="24"/>
      <w:u w:val="single"/>
      <w:lang w:val="en-GB" w:eastAsia="en-GB"/>
    </w:rPr>
  </w:style>
  <w:style w:type="character" w:customStyle="1" w:styleId="AnnexChar">
    <w:name w:val="Annex Char"/>
    <w:basedOn w:val="Policepardfaut"/>
    <w:link w:val="Annex"/>
    <w:rsid w:val="00645929"/>
    <w:rPr>
      <w:rFonts w:asciiTheme="majorHAnsi" w:eastAsia="Times New Roman" w:hAnsiTheme="majorHAnsi" w:cs="Times New Roman"/>
      <w:b/>
      <w:i/>
      <w:caps/>
      <w:snapToGrid w:val="0"/>
      <w:color w:val="407EC9"/>
      <w:sz w:val="28"/>
      <w:szCs w:val="24"/>
      <w:u w:val="single"/>
      <w:lang w:val="en-GB" w:eastAsia="en-GB"/>
    </w:rPr>
  </w:style>
  <w:style w:type="paragraph" w:customStyle="1" w:styleId="List1indent">
    <w:name w:val="List 1 indent"/>
    <w:basedOn w:val="Normal"/>
    <w:rsid w:val="008B2B94"/>
    <w:pPr>
      <w:spacing w:after="120" w:line="240" w:lineRule="auto"/>
      <w:jc w:val="both"/>
    </w:pPr>
    <w:rPr>
      <w:rFonts w:ascii="Arial" w:eastAsia="Times New Roman" w:hAnsi="Arial" w:cs="Times New Roman"/>
      <w:sz w:val="22"/>
      <w:szCs w:val="20"/>
      <w:lang w:val="en-GB" w:eastAsia="en-GB"/>
    </w:rPr>
  </w:style>
  <w:style w:type="paragraph" w:customStyle="1" w:styleId="List1">
    <w:name w:val="List 1"/>
    <w:basedOn w:val="Normal"/>
    <w:qFormat/>
    <w:rsid w:val="00645929"/>
    <w:pPr>
      <w:numPr>
        <w:numId w:val="13"/>
      </w:numPr>
      <w:spacing w:after="120" w:line="240" w:lineRule="auto"/>
    </w:pPr>
    <w:rPr>
      <w:rFonts w:eastAsia="Times New Roman" w:cs="Times New Roman"/>
      <w:sz w:val="22"/>
      <w:szCs w:val="20"/>
      <w:lang w:val="en-GB" w:eastAsia="en-GB"/>
    </w:rPr>
  </w:style>
  <w:style w:type="paragraph" w:customStyle="1" w:styleId="AnnexHead1">
    <w:name w:val="Annex Head 1"/>
    <w:basedOn w:val="Normal"/>
    <w:next w:val="Normal"/>
    <w:rsid w:val="005D4C90"/>
    <w:pPr>
      <w:spacing w:before="240" w:after="120" w:line="240" w:lineRule="auto"/>
    </w:pPr>
    <w:rPr>
      <w:rFonts w:ascii="Calibri" w:eastAsia="Times New Roman" w:hAnsi="Calibri" w:cs="Times New Roman"/>
      <w:b/>
      <w:caps/>
      <w:color w:val="00558C"/>
      <w:sz w:val="24"/>
      <w:szCs w:val="24"/>
      <w:lang w:val="fr-FR" w:eastAsia="en-GB"/>
    </w:rPr>
  </w:style>
  <w:style w:type="table" w:customStyle="1" w:styleId="TableGrid1">
    <w:name w:val="Table Grid1"/>
    <w:basedOn w:val="TableauNormal"/>
    <w:next w:val="Grilledutableau"/>
    <w:uiPriority w:val="59"/>
    <w:rsid w:val="00BE3F87"/>
    <w:pPr>
      <w:spacing w:after="0" w:line="240" w:lineRule="auto"/>
    </w:pPr>
    <w:rPr>
      <w:rFonts w:ascii="Cambria" w:eastAsia="MS Mincho" w:hAnsi="Cambria"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687C2D"/>
    <w:pPr>
      <w:numPr>
        <w:numId w:val="0"/>
      </w:numPr>
      <w:spacing w:line="259" w:lineRule="auto"/>
      <w:outlineLvl w:val="9"/>
    </w:pPr>
    <w:rPr>
      <w:b w:val="0"/>
      <w:bCs w:val="0"/>
      <w:caps w:val="0"/>
      <w:color w:val="003F68" w:themeColor="accent1" w:themeShade="BF"/>
      <w:sz w:val="32"/>
      <w:szCs w:val="32"/>
      <w:lang w:val="fr-FR" w:eastAsia="fr-FR"/>
    </w:rPr>
  </w:style>
  <w:style w:type="paragraph" w:styleId="TM3">
    <w:name w:val="toc 3"/>
    <w:basedOn w:val="Normal"/>
    <w:next w:val="Normal"/>
    <w:uiPriority w:val="39"/>
    <w:unhideWhenUsed/>
    <w:rsid w:val="00D1081F"/>
    <w:pPr>
      <w:tabs>
        <w:tab w:val="left" w:pos="1843"/>
        <w:tab w:val="right" w:leader="dot" w:pos="9781"/>
      </w:tabs>
      <w:spacing w:line="259" w:lineRule="auto"/>
      <w:ind w:left="993"/>
    </w:pPr>
    <w:rPr>
      <w:rFonts w:eastAsiaTheme="minorEastAsia" w:cs="Times New Roman"/>
      <w:noProof/>
      <w:sz w:val="22"/>
      <w:lang w:val="fr-FR" w:eastAsia="fr-FR"/>
    </w:rPr>
  </w:style>
  <w:style w:type="paragraph" w:customStyle="1" w:styleId="Acronym">
    <w:name w:val="Acronym"/>
    <w:basedOn w:val="Normal"/>
    <w:qFormat/>
    <w:rsid w:val="0041576B"/>
    <w:pPr>
      <w:spacing w:after="60"/>
      <w:ind w:left="1418" w:hanging="1418"/>
    </w:pPr>
    <w:rPr>
      <w:sz w:val="22"/>
      <w:lang w:val="en-GB"/>
    </w:rPr>
  </w:style>
  <w:style w:type="paragraph" w:customStyle="1" w:styleId="AnnexAHead1">
    <w:name w:val="Annex A Head 1"/>
    <w:basedOn w:val="Normal"/>
    <w:next w:val="Heading1separatationline"/>
    <w:rsid w:val="00645929"/>
    <w:pPr>
      <w:numPr>
        <w:numId w:val="5"/>
      </w:numPr>
      <w:spacing w:before="120" w:after="120" w:line="240" w:lineRule="auto"/>
    </w:pPr>
    <w:rPr>
      <w:rFonts w:eastAsia="Calibri" w:cs="Calibri"/>
      <w:b/>
      <w:bCs/>
      <w:caps/>
      <w:color w:val="407EC9"/>
      <w:sz w:val="28"/>
      <w:lang w:val="en-GB" w:eastAsia="en-GB"/>
    </w:rPr>
  </w:style>
  <w:style w:type="paragraph" w:customStyle="1" w:styleId="AnnexAHead2">
    <w:name w:val="Annex A Head 2"/>
    <w:basedOn w:val="Normal"/>
    <w:next w:val="Heading2separationline"/>
    <w:rsid w:val="00645929"/>
    <w:pPr>
      <w:numPr>
        <w:ilvl w:val="1"/>
        <w:numId w:val="5"/>
      </w:numPr>
      <w:spacing w:before="120" w:after="120" w:line="240" w:lineRule="auto"/>
    </w:pPr>
    <w:rPr>
      <w:rFonts w:eastAsia="Calibri" w:cs="Calibri"/>
      <w:b/>
      <w:caps/>
      <w:color w:val="407EC9"/>
      <w:sz w:val="24"/>
      <w:lang w:val="en-GB" w:eastAsia="en-GB"/>
    </w:rPr>
  </w:style>
  <w:style w:type="paragraph" w:customStyle="1" w:styleId="AnnexAHead3">
    <w:name w:val="Annex A Head 3"/>
    <w:basedOn w:val="Normal"/>
    <w:next w:val="Corpsdetexte"/>
    <w:rsid w:val="00645929"/>
    <w:pPr>
      <w:numPr>
        <w:ilvl w:val="2"/>
        <w:numId w:val="5"/>
      </w:numPr>
      <w:spacing w:before="120" w:after="120" w:line="240" w:lineRule="auto"/>
    </w:pPr>
    <w:rPr>
      <w:rFonts w:eastAsia="Calibri" w:cs="Calibri"/>
      <w:b/>
      <w:smallCaps/>
      <w:color w:val="407EC9"/>
      <w:sz w:val="22"/>
      <w:lang w:val="en-GB" w:eastAsia="en-GB"/>
    </w:rPr>
  </w:style>
  <w:style w:type="paragraph" w:customStyle="1" w:styleId="AnnexAHead4">
    <w:name w:val="Annex A Head 4"/>
    <w:basedOn w:val="Normal"/>
    <w:next w:val="Corpsdetexte"/>
    <w:rsid w:val="00645929"/>
    <w:pPr>
      <w:numPr>
        <w:ilvl w:val="3"/>
        <w:numId w:val="5"/>
      </w:numPr>
      <w:spacing w:before="120" w:after="120" w:line="240" w:lineRule="auto"/>
    </w:pPr>
    <w:rPr>
      <w:rFonts w:eastAsia="Calibri" w:cs="Calibri"/>
      <w:b/>
      <w:color w:val="407EC9"/>
      <w:sz w:val="22"/>
      <w:lang w:val="en-GB" w:eastAsia="en-GB"/>
    </w:rPr>
  </w:style>
  <w:style w:type="paragraph" w:customStyle="1" w:styleId="AnnexBHead1">
    <w:name w:val="Annex B Head 1"/>
    <w:basedOn w:val="AnnexAHead1"/>
    <w:next w:val="Heading1separatationline"/>
    <w:rsid w:val="00645929"/>
    <w:pPr>
      <w:numPr>
        <w:numId w:val="6"/>
      </w:numPr>
    </w:pPr>
  </w:style>
  <w:style w:type="paragraph" w:customStyle="1" w:styleId="AnnexBHead2">
    <w:name w:val="Annex B Head 2"/>
    <w:basedOn w:val="AnnexAHead2"/>
    <w:next w:val="Heading2separationline"/>
    <w:rsid w:val="00645929"/>
    <w:pPr>
      <w:numPr>
        <w:numId w:val="6"/>
      </w:numPr>
    </w:pPr>
  </w:style>
  <w:style w:type="paragraph" w:customStyle="1" w:styleId="AnnexBHead3">
    <w:name w:val="Annex B Head 3"/>
    <w:basedOn w:val="AnnexAHead3"/>
    <w:next w:val="Corpsdetexte"/>
    <w:rsid w:val="00645929"/>
    <w:pPr>
      <w:numPr>
        <w:numId w:val="7"/>
      </w:numPr>
    </w:pPr>
  </w:style>
  <w:style w:type="paragraph" w:customStyle="1" w:styleId="AnnexBHead4">
    <w:name w:val="Annex B Head 4"/>
    <w:basedOn w:val="AnnexAHead4"/>
    <w:next w:val="Corpsdetexte"/>
    <w:rsid w:val="00645929"/>
    <w:pPr>
      <w:numPr>
        <w:numId w:val="7"/>
      </w:numPr>
    </w:pPr>
  </w:style>
  <w:style w:type="paragraph" w:customStyle="1" w:styleId="AnnexCHead1">
    <w:name w:val="Annex C Head 1"/>
    <w:basedOn w:val="Normal"/>
    <w:next w:val="Heading1separatationline"/>
    <w:rsid w:val="00645929"/>
    <w:pPr>
      <w:numPr>
        <w:numId w:val="8"/>
      </w:numPr>
    </w:pPr>
    <w:rPr>
      <w:b/>
      <w:caps/>
      <w:color w:val="407EC9"/>
      <w:sz w:val="28"/>
      <w:lang w:val="en-GB"/>
    </w:rPr>
  </w:style>
  <w:style w:type="paragraph" w:customStyle="1" w:styleId="AnnexCHead2">
    <w:name w:val="Annex C Head 2"/>
    <w:basedOn w:val="Normal"/>
    <w:next w:val="Heading2separationline"/>
    <w:rsid w:val="00645929"/>
    <w:pPr>
      <w:numPr>
        <w:ilvl w:val="1"/>
        <w:numId w:val="8"/>
      </w:numPr>
    </w:pPr>
    <w:rPr>
      <w:b/>
      <w:caps/>
      <w:color w:val="407EC9"/>
      <w:sz w:val="24"/>
      <w:lang w:val="en-GB"/>
    </w:rPr>
  </w:style>
  <w:style w:type="paragraph" w:customStyle="1" w:styleId="AnnexCHead3">
    <w:name w:val="Annex C Head 3"/>
    <w:basedOn w:val="Normal"/>
    <w:rsid w:val="00645929"/>
    <w:pPr>
      <w:numPr>
        <w:ilvl w:val="2"/>
        <w:numId w:val="8"/>
      </w:numPr>
      <w:spacing w:before="120" w:after="120"/>
    </w:pPr>
    <w:rPr>
      <w:b/>
      <w:smallCaps/>
      <w:color w:val="407EC9"/>
      <w:sz w:val="22"/>
      <w:lang w:val="en-GB"/>
    </w:rPr>
  </w:style>
  <w:style w:type="paragraph" w:customStyle="1" w:styleId="AnnexCHead4">
    <w:name w:val="Annex C Head 4"/>
    <w:basedOn w:val="Normal"/>
    <w:next w:val="Corpsdetexte"/>
    <w:rsid w:val="00645929"/>
    <w:pPr>
      <w:numPr>
        <w:ilvl w:val="3"/>
        <w:numId w:val="8"/>
      </w:numPr>
      <w:spacing w:before="120" w:after="120"/>
    </w:pPr>
    <w:rPr>
      <w:b/>
      <w:color w:val="407EC9"/>
      <w:sz w:val="22"/>
      <w:lang w:val="en-GB" w:eastAsia="de-DE"/>
    </w:rPr>
  </w:style>
  <w:style w:type="paragraph" w:customStyle="1" w:styleId="AnnexDHead1">
    <w:name w:val="Annex D Head 1"/>
    <w:basedOn w:val="Normal"/>
    <w:next w:val="Heading1separatationline"/>
    <w:rsid w:val="00645929"/>
    <w:pPr>
      <w:numPr>
        <w:numId w:val="51"/>
      </w:numPr>
    </w:pPr>
    <w:rPr>
      <w:b/>
      <w:caps/>
      <w:color w:val="407EC9"/>
      <w:sz w:val="28"/>
      <w:lang w:val="en-GB" w:eastAsia="de-DE"/>
    </w:rPr>
  </w:style>
  <w:style w:type="paragraph" w:customStyle="1" w:styleId="Appendix">
    <w:name w:val="Appendix"/>
    <w:basedOn w:val="Annex"/>
    <w:next w:val="Normal"/>
    <w:rsid w:val="00645929"/>
    <w:pPr>
      <w:numPr>
        <w:numId w:val="9"/>
      </w:numPr>
      <w:tabs>
        <w:tab w:val="clear" w:pos="1418"/>
      </w:tabs>
      <w:spacing w:before="120"/>
      <w:jc w:val="left"/>
    </w:pPr>
    <w:rPr>
      <w:rFonts w:asciiTheme="minorHAnsi" w:eastAsia="Calibri" w:hAnsiTheme="minorHAnsi" w:cs="Calibri"/>
      <w:bCs/>
      <w:caps w:val="0"/>
      <w:snapToGrid/>
      <w:szCs w:val="28"/>
      <w:lang w:eastAsia="en-US"/>
    </w:rPr>
  </w:style>
  <w:style w:type="paragraph" w:customStyle="1" w:styleId="AppendixHead1">
    <w:name w:val="Appendix Head 1"/>
    <w:basedOn w:val="Normal"/>
    <w:next w:val="Normal"/>
    <w:rsid w:val="00645929"/>
    <w:pPr>
      <w:numPr>
        <w:numId w:val="10"/>
      </w:numPr>
      <w:spacing w:before="120" w:after="120" w:line="240" w:lineRule="auto"/>
    </w:pPr>
    <w:rPr>
      <w:rFonts w:eastAsia="Calibri" w:cs="Arial"/>
      <w:b/>
      <w:caps/>
      <w:color w:val="407EC9"/>
      <w:sz w:val="28"/>
      <w:lang w:val="en-GB" w:eastAsia="en-GB"/>
    </w:rPr>
  </w:style>
  <w:style w:type="paragraph" w:customStyle="1" w:styleId="AppendixHead2">
    <w:name w:val="Appendix Head 2"/>
    <w:basedOn w:val="Normal"/>
    <w:next w:val="Normal"/>
    <w:rsid w:val="00645929"/>
    <w:pPr>
      <w:numPr>
        <w:ilvl w:val="1"/>
        <w:numId w:val="10"/>
      </w:numPr>
      <w:spacing w:before="120" w:after="120" w:line="240" w:lineRule="auto"/>
    </w:pPr>
    <w:rPr>
      <w:rFonts w:eastAsia="Calibri" w:cs="Arial"/>
      <w:b/>
      <w:caps/>
      <w:color w:val="407EC9"/>
      <w:sz w:val="24"/>
      <w:lang w:val="en-GB" w:eastAsia="en-GB"/>
    </w:rPr>
  </w:style>
  <w:style w:type="paragraph" w:customStyle="1" w:styleId="AppendixHead3">
    <w:name w:val="Appendix Head 3"/>
    <w:basedOn w:val="Normal"/>
    <w:next w:val="Corpsdetexte"/>
    <w:rsid w:val="00645929"/>
    <w:pPr>
      <w:numPr>
        <w:ilvl w:val="2"/>
        <w:numId w:val="10"/>
      </w:numPr>
      <w:spacing w:before="120" w:after="120" w:line="240" w:lineRule="auto"/>
    </w:pPr>
    <w:rPr>
      <w:rFonts w:eastAsia="Calibri" w:cs="Arial"/>
      <w:b/>
      <w:smallCaps/>
      <w:color w:val="407EC9"/>
      <w:sz w:val="22"/>
      <w:lang w:val="en-GB" w:eastAsia="en-GB"/>
    </w:rPr>
  </w:style>
  <w:style w:type="paragraph" w:customStyle="1" w:styleId="AppendixHead4">
    <w:name w:val="Appendix Head 4"/>
    <w:basedOn w:val="Normal"/>
    <w:next w:val="Corpsdetexte"/>
    <w:rsid w:val="00645929"/>
    <w:pPr>
      <w:numPr>
        <w:ilvl w:val="3"/>
        <w:numId w:val="10"/>
      </w:numPr>
      <w:spacing w:before="120" w:after="120" w:line="240" w:lineRule="auto"/>
    </w:pPr>
    <w:rPr>
      <w:rFonts w:eastAsia="Calibri" w:cs="Arial"/>
      <w:b/>
      <w:color w:val="407EC9"/>
      <w:sz w:val="22"/>
      <w:lang w:val="en-GB" w:eastAsia="en-GB"/>
    </w:rPr>
  </w:style>
  <w:style w:type="numbering" w:styleId="ArticleSection">
    <w:name w:val="Outline List 3"/>
    <w:basedOn w:val="Aucuneliste"/>
    <w:rsid w:val="00645929"/>
    <w:pPr>
      <w:numPr>
        <w:numId w:val="11"/>
      </w:numPr>
    </w:pPr>
  </w:style>
  <w:style w:type="paragraph" w:customStyle="1" w:styleId="Bullet1text">
    <w:name w:val="Bullet 1 text"/>
    <w:basedOn w:val="Normal"/>
    <w:qFormat/>
    <w:rsid w:val="0041576B"/>
    <w:pPr>
      <w:suppressAutoHyphens/>
      <w:spacing w:after="120" w:line="240" w:lineRule="auto"/>
      <w:ind w:left="425"/>
      <w:jc w:val="both"/>
    </w:pPr>
    <w:rPr>
      <w:rFonts w:eastAsia="Times New Roman" w:cs="Times New Roman"/>
      <w:sz w:val="22"/>
      <w:szCs w:val="20"/>
      <w:lang w:val="en-GB" w:eastAsia="en-GB"/>
    </w:rPr>
  </w:style>
  <w:style w:type="paragraph" w:customStyle="1" w:styleId="Bullet2text">
    <w:name w:val="Bullet 2 text"/>
    <w:basedOn w:val="Normal"/>
    <w:rsid w:val="0041576B"/>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645929"/>
    <w:pPr>
      <w:numPr>
        <w:numId w:val="12"/>
      </w:numPr>
      <w:spacing w:after="120" w:line="240" w:lineRule="auto"/>
    </w:pPr>
    <w:rPr>
      <w:rFonts w:eastAsia="Times New Roman" w:cs="Times New Roman"/>
      <w:sz w:val="20"/>
      <w:szCs w:val="20"/>
      <w:lang w:val="en-GB" w:eastAsia="en-GB"/>
    </w:rPr>
  </w:style>
  <w:style w:type="paragraph" w:customStyle="1" w:styleId="Bullet3text">
    <w:name w:val="Bullet 3 text"/>
    <w:basedOn w:val="Normal"/>
    <w:rsid w:val="0041576B"/>
    <w:pPr>
      <w:suppressAutoHyphens/>
      <w:spacing w:after="120" w:line="240" w:lineRule="auto"/>
      <w:ind w:left="1276"/>
      <w:jc w:val="both"/>
    </w:pPr>
    <w:rPr>
      <w:rFonts w:eastAsia="Times New Roman" w:cs="Times New Roman"/>
      <w:sz w:val="20"/>
      <w:szCs w:val="20"/>
      <w:lang w:val="en-GB" w:eastAsia="en-GB"/>
    </w:rPr>
  </w:style>
  <w:style w:type="paragraph" w:customStyle="1" w:styleId="Documentdate">
    <w:name w:val="Document date"/>
    <w:basedOn w:val="Normal"/>
    <w:rsid w:val="00481072"/>
    <w:rPr>
      <w:b/>
      <w:color w:val="FFFFFF" w:themeColor="background1"/>
      <w:sz w:val="28"/>
      <w:lang w:val="en-GB"/>
    </w:rPr>
  </w:style>
  <w:style w:type="paragraph" w:customStyle="1" w:styleId="List1text">
    <w:name w:val="List 1 text"/>
    <w:basedOn w:val="Normal"/>
    <w:qFormat/>
    <w:rsid w:val="0041576B"/>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645929"/>
    <w:pPr>
      <w:numPr>
        <w:ilvl w:val="1"/>
        <w:numId w:val="13"/>
      </w:numPr>
      <w:spacing w:after="120" w:line="240" w:lineRule="auto"/>
    </w:pPr>
    <w:rPr>
      <w:rFonts w:eastAsia="Times New Roman" w:cs="Times New Roman"/>
      <w:sz w:val="22"/>
      <w:szCs w:val="20"/>
      <w:lang w:val="en-GB" w:eastAsia="en-GB"/>
    </w:rPr>
  </w:style>
  <w:style w:type="paragraph" w:customStyle="1" w:styleId="Listatext">
    <w:name w:val="List a text"/>
    <w:basedOn w:val="Normal"/>
    <w:qFormat/>
    <w:rsid w:val="0041576B"/>
    <w:pPr>
      <w:spacing w:after="120"/>
      <w:ind w:left="1134"/>
    </w:pPr>
    <w:rPr>
      <w:sz w:val="22"/>
      <w:lang w:val="en-GB"/>
    </w:rPr>
  </w:style>
  <w:style w:type="paragraph" w:customStyle="1" w:styleId="Listi">
    <w:name w:val="List i"/>
    <w:basedOn w:val="Normal"/>
    <w:qFormat/>
    <w:rsid w:val="00645929"/>
    <w:pPr>
      <w:numPr>
        <w:ilvl w:val="2"/>
        <w:numId w:val="13"/>
      </w:numPr>
      <w:spacing w:after="120"/>
    </w:pPr>
    <w:rPr>
      <w:sz w:val="20"/>
      <w:lang w:val="en-GB"/>
    </w:rPr>
  </w:style>
  <w:style w:type="paragraph" w:customStyle="1" w:styleId="Listitext">
    <w:name w:val="List i text"/>
    <w:basedOn w:val="Normal"/>
    <w:rsid w:val="0041576B"/>
    <w:pPr>
      <w:ind w:left="2268" w:hanging="567"/>
    </w:pPr>
    <w:rPr>
      <w:sz w:val="20"/>
      <w:lang w:val="en-GB"/>
    </w:rPr>
  </w:style>
  <w:style w:type="paragraph" w:customStyle="1" w:styleId="Tablecaption">
    <w:name w:val="Table caption"/>
    <w:basedOn w:val="Lgende"/>
    <w:next w:val="Normal"/>
    <w:qFormat/>
    <w:rsid w:val="00645929"/>
    <w:pPr>
      <w:numPr>
        <w:numId w:val="14"/>
      </w:numPr>
      <w:tabs>
        <w:tab w:val="left" w:pos="851"/>
      </w:tabs>
      <w:spacing w:after="240"/>
    </w:pPr>
    <w:rPr>
      <w:lang w:val="en-GB"/>
    </w:rPr>
  </w:style>
  <w:style w:type="paragraph" w:customStyle="1" w:styleId="Tableheading">
    <w:name w:val="Table heading"/>
    <w:basedOn w:val="Normal"/>
    <w:qFormat/>
    <w:rsid w:val="00B21900"/>
    <w:pPr>
      <w:spacing w:before="60" w:after="60"/>
      <w:ind w:left="113" w:right="113"/>
    </w:pPr>
    <w:rPr>
      <w:b/>
      <w:color w:val="FFFFFF" w:themeColor="background1"/>
      <w:sz w:val="20"/>
    </w:rPr>
  </w:style>
  <w:style w:type="paragraph" w:customStyle="1" w:styleId="Tabletext">
    <w:name w:val="Table text"/>
    <w:basedOn w:val="Normal"/>
    <w:qFormat/>
    <w:rsid w:val="00B21900"/>
    <w:pPr>
      <w:spacing w:before="60" w:after="60"/>
      <w:ind w:left="113" w:right="113"/>
    </w:pPr>
    <w:rPr>
      <w:color w:val="000000" w:themeColor="text1"/>
      <w:sz w:val="20"/>
      <w:lang w:val="en-GB"/>
    </w:rPr>
  </w:style>
  <w:style w:type="character" w:styleId="Numrodepage">
    <w:name w:val="page number"/>
    <w:rsid w:val="00575697"/>
    <w:rPr>
      <w:rFonts w:asciiTheme="minorHAnsi" w:hAnsiTheme="minorHAnsi"/>
      <w:sz w:val="15"/>
    </w:rPr>
  </w:style>
  <w:style w:type="paragraph" w:customStyle="1" w:styleId="Footerportrait">
    <w:name w:val="Footer portrait"/>
    <w:basedOn w:val="Normal"/>
    <w:rsid w:val="00575697"/>
    <w:pPr>
      <w:pBdr>
        <w:top w:val="single" w:sz="4" w:space="1" w:color="auto"/>
      </w:pBdr>
      <w:tabs>
        <w:tab w:val="right" w:pos="10206"/>
      </w:tabs>
    </w:pPr>
    <w:rPr>
      <w:b/>
      <w:noProof/>
      <w:color w:val="00558C"/>
      <w:sz w:val="15"/>
    </w:rPr>
  </w:style>
  <w:style w:type="paragraph" w:customStyle="1" w:styleId="SectionTitle">
    <w:name w:val="Section Title"/>
    <w:basedOn w:val="Normal"/>
    <w:next w:val="Corpsdetexte"/>
    <w:rsid w:val="006D4C5D"/>
    <w:pPr>
      <w:ind w:right="521"/>
      <w:jc w:val="center"/>
    </w:pPr>
    <w:rPr>
      <w:rFonts w:ascii="Calibri" w:hAnsi="Calibri"/>
      <w:b/>
      <w:caps/>
      <w:color w:val="009FE3"/>
      <w:sz w:val="56"/>
      <w:szCs w:val="44"/>
    </w:rPr>
  </w:style>
  <w:style w:type="paragraph" w:customStyle="1" w:styleId="Article">
    <w:name w:val="Article"/>
    <w:basedOn w:val="Normal"/>
    <w:qFormat/>
    <w:rsid w:val="00645929"/>
    <w:pPr>
      <w:numPr>
        <w:numId w:val="15"/>
      </w:numPr>
      <w:spacing w:before="240" w:after="240"/>
      <w:ind w:left="709"/>
      <w:jc w:val="center"/>
    </w:pPr>
    <w:rPr>
      <w:b/>
      <w:color w:val="407EC9"/>
      <w:sz w:val="28"/>
      <w:lang w:val="en-GB"/>
    </w:rPr>
  </w:style>
  <w:style w:type="paragraph" w:customStyle="1" w:styleId="Heading1separatationline">
    <w:name w:val="Heading 1 separatation line"/>
    <w:basedOn w:val="Normal"/>
    <w:next w:val="Corpsdetexte"/>
    <w:rsid w:val="006E2AF6"/>
    <w:pPr>
      <w:pBdr>
        <w:bottom w:val="single" w:sz="8" w:space="1" w:color="00558C" w:themeColor="accent1"/>
      </w:pBdr>
      <w:spacing w:after="120" w:line="90" w:lineRule="exact"/>
      <w:ind w:right="7654"/>
    </w:pPr>
    <w:rPr>
      <w:color w:val="000000" w:themeColor="text1"/>
      <w:sz w:val="22"/>
      <w:lang w:val="en-GB"/>
    </w:rPr>
  </w:style>
  <w:style w:type="paragraph" w:customStyle="1" w:styleId="Heading2separationline">
    <w:name w:val="Heading 2 separation line"/>
    <w:basedOn w:val="Normal"/>
    <w:next w:val="Corpsdetexte"/>
    <w:rsid w:val="00311AE3"/>
    <w:pPr>
      <w:pBdr>
        <w:bottom w:val="single" w:sz="4" w:space="1" w:color="575756"/>
      </w:pBdr>
      <w:spacing w:after="60" w:line="110" w:lineRule="exact"/>
      <w:ind w:right="7609"/>
    </w:pPr>
    <w:rPr>
      <w:color w:val="000000" w:themeColor="text1"/>
      <w:sz w:val="22"/>
      <w:lang w:val="en-GB"/>
    </w:rPr>
  </w:style>
  <w:style w:type="character" w:styleId="Marquedecommentaire">
    <w:name w:val="annotation reference"/>
    <w:basedOn w:val="Policepardfaut"/>
    <w:uiPriority w:val="99"/>
    <w:semiHidden/>
    <w:unhideWhenUsed/>
    <w:rsid w:val="00017CBE"/>
    <w:rPr>
      <w:sz w:val="18"/>
      <w:szCs w:val="18"/>
    </w:rPr>
  </w:style>
  <w:style w:type="paragraph" w:styleId="Commentaire">
    <w:name w:val="annotation text"/>
    <w:basedOn w:val="Normal"/>
    <w:link w:val="CommentaireCar"/>
    <w:uiPriority w:val="99"/>
    <w:unhideWhenUsed/>
    <w:rsid w:val="00017CBE"/>
    <w:pPr>
      <w:spacing w:line="240" w:lineRule="auto"/>
    </w:pPr>
    <w:rPr>
      <w:sz w:val="24"/>
      <w:szCs w:val="24"/>
    </w:rPr>
  </w:style>
  <w:style w:type="character" w:customStyle="1" w:styleId="CommentaireCar">
    <w:name w:val="Commentaire Car"/>
    <w:basedOn w:val="Policepardfaut"/>
    <w:link w:val="Commentaire"/>
    <w:uiPriority w:val="99"/>
    <w:rsid w:val="00017CBE"/>
    <w:rPr>
      <w:sz w:val="24"/>
      <w:szCs w:val="24"/>
      <w:lang w:val="en-US"/>
    </w:rPr>
  </w:style>
  <w:style w:type="paragraph" w:styleId="Objetducommentaire">
    <w:name w:val="annotation subject"/>
    <w:basedOn w:val="Commentaire"/>
    <w:next w:val="Commentaire"/>
    <w:link w:val="ObjetducommentaireCar"/>
    <w:uiPriority w:val="99"/>
    <w:semiHidden/>
    <w:unhideWhenUsed/>
    <w:rsid w:val="00017CBE"/>
    <w:rPr>
      <w:b/>
      <w:bCs/>
      <w:sz w:val="20"/>
      <w:szCs w:val="20"/>
    </w:rPr>
  </w:style>
  <w:style w:type="character" w:customStyle="1" w:styleId="ObjetducommentaireCar">
    <w:name w:val="Objet du commentaire Car"/>
    <w:basedOn w:val="CommentaireCar"/>
    <w:link w:val="Objetducommentaire"/>
    <w:uiPriority w:val="99"/>
    <w:semiHidden/>
    <w:rsid w:val="00017CBE"/>
    <w:rPr>
      <w:b/>
      <w:bCs/>
      <w:sz w:val="20"/>
      <w:szCs w:val="20"/>
      <w:lang w:val="en-US"/>
    </w:rPr>
  </w:style>
  <w:style w:type="paragraph" w:styleId="Notedebasdepage">
    <w:name w:val="footnote text"/>
    <w:basedOn w:val="Normal"/>
    <w:link w:val="NotedebasdepageCar"/>
    <w:unhideWhenUsed/>
    <w:rsid w:val="00D13C89"/>
    <w:pPr>
      <w:tabs>
        <w:tab w:val="left" w:pos="425"/>
      </w:tabs>
      <w:spacing w:line="240" w:lineRule="auto"/>
      <w:ind w:left="425" w:hanging="425"/>
    </w:pPr>
    <w:rPr>
      <w:szCs w:val="24"/>
      <w:vertAlign w:val="superscript"/>
      <w:lang w:val="en-GB"/>
    </w:rPr>
  </w:style>
  <w:style w:type="character" w:customStyle="1" w:styleId="NotedebasdepageCar">
    <w:name w:val="Note de bas de page Car"/>
    <w:basedOn w:val="Policepardfaut"/>
    <w:link w:val="Notedebasdepage"/>
    <w:rsid w:val="00D13C89"/>
    <w:rPr>
      <w:sz w:val="18"/>
      <w:szCs w:val="24"/>
      <w:vertAlign w:val="superscript"/>
      <w:lang w:val="en-GB"/>
    </w:rPr>
  </w:style>
  <w:style w:type="character" w:styleId="Appelnotedebasdep">
    <w:name w:val="footnote reference"/>
    <w:basedOn w:val="Policepardfaut"/>
    <w:unhideWhenUsed/>
    <w:rsid w:val="00FC7D2F"/>
    <w:rPr>
      <w:vertAlign w:val="superscript"/>
    </w:rPr>
  </w:style>
  <w:style w:type="paragraph" w:customStyle="1" w:styleId="ANNEXDHEAD2">
    <w:name w:val="ANNEX D HEAD 2"/>
    <w:basedOn w:val="Corpsdetexte"/>
    <w:next w:val="Heading2separationline"/>
    <w:rsid w:val="00645929"/>
    <w:pPr>
      <w:numPr>
        <w:ilvl w:val="1"/>
        <w:numId w:val="51"/>
      </w:numPr>
      <w:spacing w:before="120"/>
    </w:pPr>
    <w:rPr>
      <w:b/>
      <w:color w:val="407EC9"/>
      <w:sz w:val="24"/>
      <w:lang w:eastAsia="de-DE"/>
    </w:rPr>
  </w:style>
  <w:style w:type="paragraph" w:customStyle="1" w:styleId="AnnexDHead3">
    <w:name w:val="Annex D Head 3"/>
    <w:basedOn w:val="Corpsdetexte"/>
    <w:rsid w:val="00645929"/>
    <w:pPr>
      <w:numPr>
        <w:ilvl w:val="2"/>
        <w:numId w:val="51"/>
      </w:numPr>
    </w:pPr>
    <w:rPr>
      <w:b/>
      <w:smallCaps/>
      <w:color w:val="407EC9"/>
      <w:lang w:eastAsia="de-DE"/>
    </w:rPr>
  </w:style>
  <w:style w:type="paragraph" w:customStyle="1" w:styleId="AnnexDHead4">
    <w:name w:val="Annex D Head 4"/>
    <w:basedOn w:val="Normal"/>
    <w:next w:val="Corpsdetexte"/>
    <w:rsid w:val="00645929"/>
    <w:pPr>
      <w:numPr>
        <w:ilvl w:val="3"/>
        <w:numId w:val="51"/>
      </w:numPr>
      <w:spacing w:before="120" w:after="120"/>
    </w:pPr>
    <w:rPr>
      <w:color w:val="407EC9"/>
      <w:sz w:val="22"/>
      <w:lang w:val="en-GB"/>
    </w:rPr>
  </w:style>
  <w:style w:type="paragraph" w:customStyle="1" w:styleId="ANNEXEHEAD1">
    <w:name w:val="ANNEX E HEAD 1"/>
    <w:basedOn w:val="Normal"/>
    <w:next w:val="Heading1separatationline"/>
    <w:rsid w:val="00645929"/>
    <w:pPr>
      <w:numPr>
        <w:numId w:val="52"/>
      </w:numPr>
    </w:pPr>
    <w:rPr>
      <w:b/>
      <w:color w:val="407EC9"/>
      <w:sz w:val="28"/>
      <w:lang w:val="en-GB"/>
    </w:rPr>
  </w:style>
  <w:style w:type="paragraph" w:customStyle="1" w:styleId="ANNEXEHEAD2">
    <w:name w:val="ANNEX E HEAD 2"/>
    <w:basedOn w:val="Normal"/>
    <w:next w:val="Heading2separationline"/>
    <w:rsid w:val="00645929"/>
    <w:pPr>
      <w:numPr>
        <w:ilvl w:val="1"/>
        <w:numId w:val="52"/>
      </w:numPr>
    </w:pPr>
    <w:rPr>
      <w:b/>
      <w:color w:val="407EC9"/>
      <w:sz w:val="24"/>
      <w:lang w:val="en-GB"/>
    </w:rPr>
  </w:style>
  <w:style w:type="paragraph" w:customStyle="1" w:styleId="ANNEXEHEAD3">
    <w:name w:val="ANNEX E HEAD 3"/>
    <w:basedOn w:val="Normal"/>
    <w:next w:val="Corpsdetexte"/>
    <w:rsid w:val="00645929"/>
    <w:pPr>
      <w:numPr>
        <w:ilvl w:val="2"/>
        <w:numId w:val="52"/>
      </w:numPr>
    </w:pPr>
    <w:rPr>
      <w:b/>
      <w:color w:val="407EC9"/>
      <w:sz w:val="22"/>
      <w:lang w:val="en-GB"/>
    </w:rPr>
  </w:style>
  <w:style w:type="paragraph" w:customStyle="1" w:styleId="AnnexEHead4">
    <w:name w:val="Annex E Head 4"/>
    <w:basedOn w:val="Normal"/>
    <w:next w:val="Corpsdetexte"/>
    <w:rsid w:val="00645929"/>
    <w:pPr>
      <w:numPr>
        <w:ilvl w:val="3"/>
        <w:numId w:val="53"/>
      </w:numPr>
    </w:pPr>
    <w:rPr>
      <w:b/>
      <w:color w:val="407EC9"/>
      <w:sz w:val="22"/>
      <w:lang w:val="en-GB"/>
    </w:rPr>
  </w:style>
  <w:style w:type="paragraph" w:styleId="TM4">
    <w:name w:val="toc 4"/>
    <w:basedOn w:val="Normal"/>
    <w:next w:val="Normal"/>
    <w:uiPriority w:val="39"/>
    <w:unhideWhenUsed/>
    <w:rsid w:val="00FC1C9E"/>
    <w:pPr>
      <w:tabs>
        <w:tab w:val="right" w:leader="dot" w:pos="10195"/>
      </w:tabs>
      <w:spacing w:before="240" w:after="240"/>
    </w:pPr>
    <w:rPr>
      <w:b/>
      <w:caps/>
      <w:color w:val="009FE3"/>
      <w:sz w:val="28"/>
    </w:rPr>
  </w:style>
  <w:style w:type="paragraph" w:styleId="TM5">
    <w:name w:val="toc 5"/>
    <w:basedOn w:val="Normal"/>
    <w:next w:val="Normal"/>
    <w:uiPriority w:val="39"/>
    <w:unhideWhenUsed/>
    <w:rsid w:val="004E3FCE"/>
    <w:pPr>
      <w:spacing w:after="120"/>
    </w:pPr>
    <w:rPr>
      <w:sz w:val="22"/>
    </w:rPr>
  </w:style>
  <w:style w:type="paragraph" w:styleId="TM6">
    <w:name w:val="toc 6"/>
    <w:basedOn w:val="Normal"/>
    <w:next w:val="Normal"/>
    <w:uiPriority w:val="39"/>
    <w:unhideWhenUsed/>
    <w:rsid w:val="00AC43F6"/>
    <w:pPr>
      <w:tabs>
        <w:tab w:val="left" w:pos="1134"/>
        <w:tab w:val="right" w:pos="10206"/>
      </w:tabs>
      <w:ind w:right="425"/>
    </w:pPr>
    <w:rPr>
      <w:b/>
      <w:color w:val="407EC9"/>
      <w:sz w:val="22"/>
    </w:rPr>
  </w:style>
  <w:style w:type="paragraph" w:styleId="TM7">
    <w:name w:val="toc 7"/>
    <w:basedOn w:val="Normal"/>
    <w:next w:val="Normal"/>
    <w:autoRedefine/>
    <w:uiPriority w:val="39"/>
    <w:unhideWhenUsed/>
    <w:rsid w:val="008D19E0"/>
    <w:pPr>
      <w:ind w:left="1080"/>
    </w:pPr>
  </w:style>
  <w:style w:type="paragraph" w:styleId="TM8">
    <w:name w:val="toc 8"/>
    <w:basedOn w:val="Normal"/>
    <w:next w:val="Normal"/>
    <w:autoRedefine/>
    <w:uiPriority w:val="39"/>
    <w:unhideWhenUsed/>
    <w:rsid w:val="008D19E0"/>
    <w:pPr>
      <w:ind w:left="1260"/>
    </w:pPr>
  </w:style>
  <w:style w:type="paragraph" w:styleId="TM9">
    <w:name w:val="toc 9"/>
    <w:basedOn w:val="Normal"/>
    <w:next w:val="Normal"/>
    <w:autoRedefine/>
    <w:uiPriority w:val="39"/>
    <w:unhideWhenUsed/>
    <w:rsid w:val="008D19E0"/>
    <w:pPr>
      <w:ind w:left="1440"/>
    </w:pPr>
  </w:style>
  <w:style w:type="paragraph" w:customStyle="1" w:styleId="ArticleHeading2">
    <w:name w:val="Article Heading 2"/>
    <w:basedOn w:val="Titre2"/>
    <w:next w:val="Heading2separationline"/>
    <w:rsid w:val="00645929"/>
    <w:pPr>
      <w:numPr>
        <w:ilvl w:val="0"/>
        <w:numId w:val="0"/>
      </w:numPr>
      <w:tabs>
        <w:tab w:val="left" w:pos="851"/>
      </w:tabs>
      <w:ind w:left="3966" w:right="851" w:hanging="421"/>
    </w:pPr>
  </w:style>
  <w:style w:type="paragraph" w:customStyle="1" w:styleId="ArticleHeading3">
    <w:name w:val="Article Heading 3"/>
    <w:basedOn w:val="Titre3"/>
    <w:next w:val="Corpsdetexte"/>
    <w:rsid w:val="00645929"/>
    <w:pPr>
      <w:numPr>
        <w:ilvl w:val="0"/>
        <w:numId w:val="0"/>
      </w:numPr>
      <w:tabs>
        <w:tab w:val="left" w:pos="851"/>
      </w:tabs>
      <w:ind w:left="3966" w:hanging="421"/>
    </w:pPr>
  </w:style>
  <w:style w:type="paragraph" w:customStyle="1" w:styleId="Textepuce1">
    <w:name w:val="Texte puce 1"/>
    <w:basedOn w:val="Textedesaisie"/>
    <w:rsid w:val="00EE43ED"/>
    <w:pPr>
      <w:spacing w:line="240" w:lineRule="auto"/>
      <w:ind w:left="284" w:hanging="284"/>
    </w:pPr>
    <w:rPr>
      <w:lang w:val="fr-FR"/>
    </w:rPr>
  </w:style>
  <w:style w:type="paragraph" w:customStyle="1" w:styleId="Textepuce2">
    <w:name w:val="Texte puce 2"/>
    <w:basedOn w:val="Textedesaisie"/>
    <w:rsid w:val="00EE43ED"/>
    <w:pPr>
      <w:spacing w:line="240" w:lineRule="auto"/>
      <w:ind w:left="567" w:hanging="283"/>
    </w:pPr>
    <w:rPr>
      <w:lang w:val="fr-FR"/>
    </w:rPr>
  </w:style>
  <w:style w:type="character" w:customStyle="1" w:styleId="ParagraphedelisteCar">
    <w:name w:val="Paragraphe de liste Car"/>
    <w:basedOn w:val="Policepardfaut"/>
    <w:link w:val="Paragraphedeliste"/>
    <w:uiPriority w:val="34"/>
    <w:locked/>
    <w:rsid w:val="00EE43ED"/>
    <w:rPr>
      <w:rFonts w:ascii="Arial" w:eastAsia="Times New Roman" w:hAnsi="Arial" w:cs="Times New Roman"/>
      <w:szCs w:val="24"/>
      <w:lang w:val="en-GB"/>
    </w:rPr>
  </w:style>
  <w:style w:type="paragraph" w:styleId="Rvision">
    <w:name w:val="Revision"/>
    <w:hidden/>
    <w:uiPriority w:val="99"/>
    <w:semiHidden/>
    <w:rsid w:val="007723F0"/>
    <w:pPr>
      <w:spacing w:after="0" w:line="240" w:lineRule="auto"/>
    </w:pPr>
    <w:rPr>
      <w:sz w:val="18"/>
      <w:lang w:val="en-US"/>
    </w:rPr>
  </w:style>
  <w:style w:type="character" w:customStyle="1" w:styleId="Mentionnonrsolue1">
    <w:name w:val="Mention non résolue1"/>
    <w:basedOn w:val="Policepardfaut"/>
    <w:uiPriority w:val="99"/>
    <w:semiHidden/>
    <w:unhideWhenUsed/>
    <w:rsid w:val="00CD5D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13453">
      <w:bodyDiv w:val="1"/>
      <w:marLeft w:val="0"/>
      <w:marRight w:val="0"/>
      <w:marTop w:val="0"/>
      <w:marBottom w:val="0"/>
      <w:divBdr>
        <w:top w:val="none" w:sz="0" w:space="0" w:color="auto"/>
        <w:left w:val="none" w:sz="0" w:space="0" w:color="auto"/>
        <w:bottom w:val="none" w:sz="0" w:space="0" w:color="auto"/>
        <w:right w:val="none" w:sz="0" w:space="0" w:color="auto"/>
      </w:divBdr>
    </w:div>
    <w:div w:id="246884062">
      <w:bodyDiv w:val="1"/>
      <w:marLeft w:val="0"/>
      <w:marRight w:val="0"/>
      <w:marTop w:val="0"/>
      <w:marBottom w:val="0"/>
      <w:divBdr>
        <w:top w:val="none" w:sz="0" w:space="0" w:color="auto"/>
        <w:left w:val="none" w:sz="0" w:space="0" w:color="auto"/>
        <w:bottom w:val="none" w:sz="0" w:space="0" w:color="auto"/>
        <w:right w:val="none" w:sz="0" w:space="0" w:color="auto"/>
      </w:divBdr>
    </w:div>
    <w:div w:id="120070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jpg"/><Relationship Id="rId25" Type="http://schemas.openxmlformats.org/officeDocument/2006/relationships/header" Target="header8.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2.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6.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87A36-3311-4B9B-9228-B6BA1AB45F86}">
  <ds:schemaRefs>
    <ds:schemaRef ds:uri="http://schemas.microsoft.com/sharepoint/v3/contenttype/forms"/>
  </ds:schemaRefs>
</ds:datastoreItem>
</file>

<file path=customXml/itemProps2.xml><?xml version="1.0" encoding="utf-8"?>
<ds:datastoreItem xmlns:ds="http://schemas.openxmlformats.org/officeDocument/2006/customXml" ds:itemID="{7E48A811-80EC-4DA4-89EC-1923316AD0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8949D1-0162-44DC-B19E-40441ACFE8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A86375-189A-4A6F-A4BA-848CC14E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56</Pages>
  <Words>17203</Words>
  <Characters>94619</Characters>
  <Application>Microsoft Office Word</Application>
  <DocSecurity>0</DocSecurity>
  <Lines>788</Lines>
  <Paragraphs>223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111599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Audrey Guinault</cp:lastModifiedBy>
  <cp:revision>50</cp:revision>
  <cp:lastPrinted>2019-03-21T10:04:00Z</cp:lastPrinted>
  <dcterms:created xsi:type="dcterms:W3CDTF">2019-10-15T14:53:00Z</dcterms:created>
  <dcterms:modified xsi:type="dcterms:W3CDTF">2020-09-17T12:24:00Z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4613400</vt:r8>
  </property>
</Properties>
</file>